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A16BE7" w:rsidRPr="00A16BE7" w:rsidRDefault="00A16BE7" w:rsidP="00A16BE7">
      <w:pPr>
        <w:pStyle w:val="aa"/>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8</w:t>
      </w:r>
    </w:p>
    <w:p w:rsidR="00A16BE7" w:rsidRPr="00601F5B" w:rsidRDefault="00A16BE7" w:rsidP="00A16BE7">
      <w:pPr>
        <w:pStyle w:val="aa"/>
        <w:spacing w:after="0" w:line="480" w:lineRule="auto"/>
        <w:ind w:firstLine="567"/>
        <w:jc w:val="right"/>
        <w:rPr>
          <w:rFonts w:ascii="GHEA Grapalat" w:hAnsi="GHEA Grapalat" w:cs="Sylfaen"/>
          <w:i/>
          <w:sz w:val="16"/>
          <w:lang w:val="hy-AM"/>
        </w:rPr>
      </w:pPr>
      <w:r w:rsidRPr="00CB7115">
        <w:rPr>
          <w:rFonts w:ascii="GHEA Grapalat" w:hAnsi="GHEA Grapalat" w:cs="Sylfaen"/>
          <w:i/>
          <w:sz w:val="16"/>
          <w:lang w:val="hy-AM"/>
        </w:rPr>
        <w:t xml:space="preserve">                                                                                                           </w:t>
      </w:r>
      <w:bookmarkStart w:id="0" w:name="_GoBack"/>
      <w:bookmarkEnd w:id="0"/>
      <w:r w:rsidRPr="00CB7115">
        <w:rPr>
          <w:rFonts w:ascii="GHEA Grapalat" w:hAnsi="GHEA Grapalat" w:cs="Sylfaen"/>
          <w:i/>
          <w:sz w:val="16"/>
        </w:rPr>
        <w:t xml:space="preserve"> </w:t>
      </w:r>
      <w:r w:rsidRPr="00CB7115">
        <w:rPr>
          <w:rFonts w:ascii="GHEA Grapalat" w:hAnsi="GHEA Grapalat" w:cs="Sylfaen"/>
          <w:i/>
          <w:sz w:val="16"/>
          <w:lang w:val="hy-AM"/>
        </w:rPr>
        <w:t xml:space="preserve"> </w:t>
      </w:r>
      <w:r w:rsidRPr="00CB7115">
        <w:rPr>
          <w:rFonts w:ascii="GHEA Grapalat" w:hAnsi="GHEA Grapalat" w:cs="Sylfaen"/>
          <w:i/>
          <w:sz w:val="16"/>
        </w:rPr>
        <w:t>ՀՀ ֆինանսների նախարարի 20</w:t>
      </w:r>
      <w:r w:rsidRPr="00CB7115">
        <w:rPr>
          <w:rFonts w:ascii="GHEA Grapalat" w:hAnsi="GHEA Grapalat" w:cs="Sylfaen"/>
          <w:i/>
          <w:sz w:val="16"/>
          <w:lang w:val="hy-AM"/>
        </w:rPr>
        <w:t xml:space="preserve">22 </w:t>
      </w:r>
      <w:r w:rsidRPr="00CB7115">
        <w:rPr>
          <w:rFonts w:ascii="GHEA Grapalat" w:hAnsi="GHEA Grapalat" w:cs="Sylfaen"/>
          <w:i/>
          <w:sz w:val="16"/>
        </w:rPr>
        <w:t xml:space="preserve">թվականի </w:t>
      </w:r>
      <w:r w:rsidR="00601F5B">
        <w:rPr>
          <w:rFonts w:ascii="GHEA Grapalat" w:hAnsi="GHEA Grapalat" w:cs="Sylfaen"/>
          <w:i/>
          <w:sz w:val="16"/>
          <w:lang w:val="hy-AM"/>
        </w:rPr>
        <w:t>մայիսի 31-ի</w:t>
      </w:r>
    </w:p>
    <w:p w:rsidR="00096865" w:rsidRPr="00E6597C" w:rsidRDefault="00A16BE7" w:rsidP="00EF3662">
      <w:pPr>
        <w:pStyle w:val="aa"/>
        <w:spacing w:after="0"/>
        <w:ind w:right="-7" w:firstLine="567"/>
        <w:jc w:val="right"/>
        <w:rPr>
          <w:rFonts w:ascii="GHEA Grapalat" w:hAnsi="GHEA Grapalat" w:cs="Sylfaen"/>
          <w:i/>
          <w:sz w:val="18"/>
          <w:szCs w:val="20"/>
          <w:lang w:val="af-ZA" w:eastAsia="ru-RU"/>
        </w:rPr>
      </w:pPr>
      <w:r w:rsidRPr="00973892">
        <w:rPr>
          <w:rFonts w:ascii="GHEA Grapalat" w:hAnsi="GHEA Grapalat" w:cs="Sylfaen"/>
          <w:i/>
          <w:sz w:val="16"/>
          <w:lang w:val="hy-AM"/>
        </w:rPr>
        <w:t xml:space="preserve">N  </w:t>
      </w:r>
      <w:r w:rsidRPr="00CB7115">
        <w:rPr>
          <w:rFonts w:ascii="GHEA Grapalat" w:hAnsi="GHEA Grapalat" w:cs="Sylfaen"/>
          <w:i/>
          <w:sz w:val="16"/>
          <w:lang w:val="hy-AM"/>
        </w:rPr>
        <w:t xml:space="preserve"> </w:t>
      </w:r>
      <w:r w:rsidR="00146F8D">
        <w:rPr>
          <w:rFonts w:ascii="GHEA Grapalat" w:hAnsi="GHEA Grapalat" w:cs="Sylfaen"/>
          <w:i/>
          <w:sz w:val="16"/>
          <w:lang w:val="hy-AM"/>
        </w:rPr>
        <w:t>235</w:t>
      </w:r>
      <w:r w:rsidRPr="00CB7115">
        <w:rPr>
          <w:rFonts w:ascii="GHEA Grapalat" w:hAnsi="GHEA Grapalat" w:cs="Sylfaen"/>
          <w:i/>
          <w:sz w:val="16"/>
          <w:lang w:val="hy-AM"/>
        </w:rPr>
        <w:t xml:space="preserve"> -</w:t>
      </w:r>
      <w:r w:rsidRPr="00973892">
        <w:rPr>
          <w:rFonts w:ascii="GHEA Grapalat" w:hAnsi="GHEA Grapalat" w:cs="Sylfaen"/>
          <w:i/>
          <w:sz w:val="16"/>
          <w:lang w:val="hy-AM"/>
        </w:rPr>
        <w:t xml:space="preserve">Ա  հրամանի    </w:t>
      </w:r>
      <w:r w:rsidR="00096865" w:rsidRPr="00E6597C">
        <w:rPr>
          <w:rFonts w:ascii="GHEA Grapalat" w:hAnsi="GHEA Grapalat" w:cs="Sylfaen"/>
          <w:i/>
          <w:sz w:val="18"/>
          <w:szCs w:val="20"/>
          <w:lang w:val="af-ZA" w:eastAsia="ru-RU"/>
        </w:rPr>
        <w:tab/>
      </w:r>
    </w:p>
    <w:p w:rsidR="00096865" w:rsidRPr="00E6597C" w:rsidRDefault="00096865" w:rsidP="00EF3662">
      <w:pPr>
        <w:pStyle w:val="aa"/>
        <w:spacing w:after="0"/>
        <w:ind w:right="-7" w:firstLine="567"/>
        <w:jc w:val="right"/>
        <w:rPr>
          <w:rFonts w:ascii="GHEA Grapalat" w:hAnsi="GHEA Grapalat" w:cs="Sylfaen"/>
          <w:i/>
          <w:u w:val="single"/>
          <w:lang w:val="af-ZA" w:eastAsia="ru-RU"/>
        </w:rPr>
      </w:pPr>
      <w:r w:rsidRPr="00973892">
        <w:rPr>
          <w:rFonts w:ascii="GHEA Grapalat" w:hAnsi="GHEA Grapalat" w:cs="Sylfaen"/>
          <w:i/>
          <w:u w:val="single"/>
          <w:lang w:val="hy-AM" w:eastAsia="ru-RU"/>
        </w:rPr>
        <w:t>Օրինակելի</w:t>
      </w:r>
      <w:r w:rsidRPr="00E6597C">
        <w:rPr>
          <w:rFonts w:ascii="GHEA Grapalat" w:hAnsi="GHEA Grapalat" w:cs="Sylfaen"/>
          <w:i/>
          <w:u w:val="single"/>
          <w:lang w:val="af-ZA" w:eastAsia="ru-RU"/>
        </w:rPr>
        <w:t xml:space="preserve"> </w:t>
      </w:r>
      <w:r w:rsidRPr="00973892">
        <w:rPr>
          <w:rFonts w:ascii="GHEA Grapalat" w:hAnsi="GHEA Grapalat" w:cs="Sylfaen"/>
          <w:i/>
          <w:u w:val="single"/>
          <w:lang w:val="hy-AM" w:eastAsia="ru-RU"/>
        </w:rPr>
        <w:t>ձև</w:t>
      </w:r>
    </w:p>
    <w:p w:rsidR="00096865" w:rsidRPr="00E6597C" w:rsidRDefault="00096865" w:rsidP="00EF3662">
      <w:pPr>
        <w:pStyle w:val="a3"/>
        <w:spacing w:line="240" w:lineRule="auto"/>
        <w:jc w:val="center"/>
        <w:rPr>
          <w:rFonts w:ascii="GHEA Grapalat" w:hAnsi="GHEA Grapalat"/>
          <w:i w:val="0"/>
          <w:lang w:val="af-ZA"/>
        </w:rPr>
      </w:pPr>
    </w:p>
    <w:p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rsidR="00642EFE" w:rsidRPr="00E6597C" w:rsidRDefault="003158EB" w:rsidP="00EF3662">
      <w:pPr>
        <w:pStyle w:val="a3"/>
        <w:spacing w:line="240" w:lineRule="auto"/>
        <w:jc w:val="center"/>
        <w:rPr>
          <w:rFonts w:ascii="GHEA Grapalat" w:hAnsi="GHEA Grapalat"/>
          <w:i w:val="0"/>
          <w:lang w:val="af-ZA"/>
        </w:rPr>
      </w:pPr>
      <w:r>
        <w:rPr>
          <w:rFonts w:ascii="GHEA Grapalat" w:hAnsi="GHEA Grapalat"/>
          <w:i w:val="0"/>
          <w:lang w:val="af-ZA"/>
        </w:rPr>
        <w:t xml:space="preserve">ՀՐԱՏԱՊ </w:t>
      </w:r>
      <w:r w:rsidR="00642EFE" w:rsidRPr="00E6597C">
        <w:rPr>
          <w:rFonts w:ascii="GHEA Grapalat" w:hAnsi="GHEA Grapalat"/>
          <w:i w:val="0"/>
          <w:lang w:val="af-ZA"/>
        </w:rPr>
        <w:t xml:space="preserve">ԲԱՑ </w:t>
      </w:r>
      <w:r w:rsidR="004E1503" w:rsidRPr="00E6597C">
        <w:rPr>
          <w:rFonts w:ascii="GHEA Grapalat" w:hAnsi="GHEA Grapalat"/>
          <w:i w:val="0"/>
          <w:lang w:val="af-ZA"/>
        </w:rPr>
        <w:t>ՄՐՑՈՒՅԹ</w:t>
      </w:r>
      <w:r w:rsidR="00642EFE" w:rsidRPr="00E6597C">
        <w:rPr>
          <w:rFonts w:ascii="GHEA Grapalat" w:hAnsi="GHEA Grapalat"/>
          <w:i w:val="0"/>
          <w:lang w:val="af-ZA"/>
        </w:rPr>
        <w:t>Ի ՄԱՍԻՆ</w:t>
      </w:r>
      <w:r w:rsidR="00E449ED" w:rsidRPr="00E6597C">
        <w:rPr>
          <w:rFonts w:ascii="GHEA Grapalat" w:hAnsi="GHEA Grapalat"/>
          <w:i w:val="0"/>
          <w:lang w:val="af-ZA"/>
        </w:rPr>
        <w:t>*</w:t>
      </w:r>
    </w:p>
    <w:p w:rsidR="00642EFE" w:rsidRPr="00E6597C" w:rsidRDefault="00642EFE" w:rsidP="00EF3662">
      <w:pPr>
        <w:pStyle w:val="a3"/>
        <w:spacing w:line="240" w:lineRule="auto"/>
        <w:jc w:val="center"/>
        <w:rPr>
          <w:rFonts w:ascii="GHEA Grapalat" w:hAnsi="GHEA Grapalat"/>
          <w:i w:val="0"/>
          <w:lang w:val="af-ZA"/>
        </w:rPr>
      </w:pPr>
    </w:p>
    <w:p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rsidR="0091042F" w:rsidRPr="00E6597C" w:rsidRDefault="00642EFE" w:rsidP="00D21F8D">
      <w:pPr>
        <w:pStyle w:val="a3"/>
        <w:spacing w:line="240" w:lineRule="auto"/>
        <w:jc w:val="center"/>
        <w:rPr>
          <w:rFonts w:ascii="GHEA Grapalat" w:hAnsi="GHEA Grapalat"/>
          <w:i w:val="0"/>
          <w:lang w:val="af-ZA"/>
        </w:rPr>
      </w:pPr>
      <w:r w:rsidRPr="00E6597C">
        <w:rPr>
          <w:rFonts w:ascii="GHEA Grapalat" w:hAnsi="GHEA Grapalat"/>
          <w:i w:val="0"/>
          <w:lang w:val="af-ZA"/>
        </w:rPr>
        <w:t xml:space="preserve">20 </w:t>
      </w:r>
      <w:r w:rsidR="00973892">
        <w:rPr>
          <w:rFonts w:ascii="GHEA Grapalat" w:hAnsi="GHEA Grapalat"/>
          <w:i w:val="0"/>
          <w:lang w:val="af-ZA"/>
        </w:rPr>
        <w:t>22</w:t>
      </w:r>
      <w:r w:rsidR="00F5653D" w:rsidRPr="00E6597C">
        <w:rPr>
          <w:rFonts w:ascii="GHEA Grapalat" w:hAnsi="GHEA Grapalat"/>
          <w:i w:val="0"/>
          <w:lang w:val="af-ZA"/>
        </w:rPr>
        <w:t xml:space="preserve">  </w:t>
      </w:r>
      <w:r w:rsidRPr="00E6597C">
        <w:rPr>
          <w:rFonts w:ascii="GHEA Grapalat" w:hAnsi="GHEA Grapalat"/>
          <w:i w:val="0"/>
          <w:lang w:val="af-ZA"/>
        </w:rPr>
        <w:t xml:space="preserve">թվականի </w:t>
      </w:r>
      <w:r w:rsidR="00A76C15" w:rsidRPr="00E6597C">
        <w:rPr>
          <w:rFonts w:ascii="GHEA Grapalat" w:hAnsi="GHEA Grapalat"/>
          <w:i w:val="0"/>
          <w:lang w:val="af-ZA"/>
        </w:rPr>
        <w:t>«</w:t>
      </w:r>
      <w:r w:rsidR="003158EB">
        <w:rPr>
          <w:rFonts w:ascii="GHEA Grapalat" w:hAnsi="GHEA Grapalat"/>
          <w:i w:val="0"/>
          <w:lang w:val="af-ZA"/>
        </w:rPr>
        <w:t>հունիս</w:t>
      </w:r>
      <w:r w:rsidR="003C53D4" w:rsidRPr="00E6597C">
        <w:rPr>
          <w:rFonts w:ascii="GHEA Grapalat" w:hAnsi="GHEA Grapalat"/>
          <w:i w:val="0"/>
          <w:lang w:val="af-ZA"/>
        </w:rPr>
        <w:t>»</w:t>
      </w:r>
      <w:r w:rsidRPr="00E6597C">
        <w:rPr>
          <w:rFonts w:ascii="GHEA Grapalat" w:hAnsi="GHEA Grapalat"/>
          <w:i w:val="0"/>
          <w:lang w:val="af-ZA"/>
        </w:rPr>
        <w:t xml:space="preserve">  </w:t>
      </w:r>
      <w:r w:rsidR="003C53D4" w:rsidRPr="00E6597C">
        <w:rPr>
          <w:rFonts w:ascii="GHEA Grapalat" w:hAnsi="GHEA Grapalat"/>
          <w:i w:val="0"/>
          <w:lang w:val="af-ZA"/>
        </w:rPr>
        <w:t>«</w:t>
      </w:r>
      <w:r w:rsidR="003158EB">
        <w:rPr>
          <w:rFonts w:ascii="GHEA Grapalat" w:hAnsi="GHEA Grapalat"/>
          <w:i w:val="0"/>
          <w:lang w:val="af-ZA"/>
        </w:rPr>
        <w:t>27</w:t>
      </w:r>
      <w:r w:rsidR="003C53D4" w:rsidRPr="00E6597C">
        <w:rPr>
          <w:rFonts w:ascii="GHEA Grapalat" w:hAnsi="GHEA Grapalat"/>
          <w:i w:val="0"/>
          <w:lang w:val="af-ZA"/>
        </w:rPr>
        <w:t>»</w:t>
      </w:r>
      <w:r w:rsidRPr="00E6597C">
        <w:rPr>
          <w:rFonts w:ascii="GHEA Grapalat" w:hAnsi="GHEA Grapalat"/>
          <w:i w:val="0"/>
          <w:lang w:val="af-ZA"/>
        </w:rPr>
        <w:t xml:space="preserve"> </w:t>
      </w:r>
      <w:r w:rsidR="00A76C15" w:rsidRPr="00E6597C">
        <w:rPr>
          <w:rFonts w:ascii="GHEA Grapalat" w:hAnsi="GHEA Grapalat"/>
          <w:i w:val="0"/>
          <w:lang w:val="af-ZA"/>
        </w:rPr>
        <w:t>«</w:t>
      </w:r>
      <w:r w:rsidR="003158EB">
        <w:rPr>
          <w:rFonts w:ascii="GHEA Grapalat" w:hAnsi="GHEA Grapalat"/>
          <w:i w:val="0"/>
          <w:lang w:val="af-ZA"/>
        </w:rPr>
        <w:t>1</w:t>
      </w:r>
      <w:r w:rsidR="00A76C15" w:rsidRPr="00E6597C">
        <w:rPr>
          <w:rFonts w:ascii="GHEA Grapalat" w:hAnsi="GHEA Grapalat"/>
          <w:i w:val="0"/>
          <w:lang w:val="af-ZA"/>
        </w:rPr>
        <w:t>»</w:t>
      </w:r>
      <w:r w:rsidR="003C53D4" w:rsidRPr="00E6597C">
        <w:rPr>
          <w:rFonts w:ascii="GHEA Grapalat" w:hAnsi="GHEA Grapalat"/>
          <w:i w:val="0"/>
          <w:lang w:val="af-ZA"/>
        </w:rPr>
        <w:t xml:space="preserve"> </w:t>
      </w:r>
      <w:r w:rsidRPr="00E6597C">
        <w:rPr>
          <w:rFonts w:ascii="GHEA Grapalat" w:hAnsi="GHEA Grapalat"/>
          <w:i w:val="0"/>
          <w:lang w:val="af-ZA"/>
        </w:rPr>
        <w:t xml:space="preserve">որոշմամբ </w:t>
      </w:r>
    </w:p>
    <w:p w:rsidR="0091042F" w:rsidRPr="00E6597C" w:rsidRDefault="0091042F" w:rsidP="00EF3662">
      <w:pPr>
        <w:pStyle w:val="a3"/>
        <w:spacing w:line="240" w:lineRule="auto"/>
        <w:jc w:val="center"/>
        <w:rPr>
          <w:rFonts w:ascii="GHEA Grapalat" w:hAnsi="GHEA Grapalat"/>
          <w:i w:val="0"/>
          <w:lang w:val="af-ZA"/>
        </w:rPr>
      </w:pPr>
    </w:p>
    <w:p w:rsidR="0091042F" w:rsidRPr="00E6597C" w:rsidRDefault="00496E18"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91042F" w:rsidRPr="00E6597C">
        <w:rPr>
          <w:rFonts w:ascii="GHEA Grapalat" w:hAnsi="GHEA Grapalat"/>
          <w:i w:val="0"/>
          <w:lang w:val="af-ZA"/>
        </w:rPr>
        <w:t xml:space="preserve"> </w:t>
      </w:r>
      <w:r w:rsidR="00973892">
        <w:rPr>
          <w:rFonts w:ascii="GHEA Grapalat" w:hAnsi="GHEA Grapalat"/>
          <w:i w:val="0"/>
          <w:lang w:val="af-ZA"/>
        </w:rPr>
        <w:t xml:space="preserve"> ԱՄԲՀ-ՋՄ-</w:t>
      </w:r>
      <w:r w:rsidR="00B02A31" w:rsidRPr="00E6597C">
        <w:rPr>
          <w:rFonts w:ascii="GHEA Grapalat" w:hAnsi="GHEA Grapalat"/>
          <w:i w:val="0"/>
          <w:lang w:val="af-ZA"/>
        </w:rPr>
        <w:t>Բ</w:t>
      </w:r>
      <w:r w:rsidR="004E1503" w:rsidRPr="00E6597C">
        <w:rPr>
          <w:rFonts w:ascii="GHEA Grapalat" w:hAnsi="GHEA Grapalat"/>
          <w:i w:val="0"/>
          <w:lang w:val="af-ZA"/>
        </w:rPr>
        <w:t>Մ</w:t>
      </w:r>
      <w:r w:rsidR="00012347" w:rsidRPr="00E6597C">
        <w:rPr>
          <w:rFonts w:ascii="GHEA Grapalat" w:hAnsi="GHEA Grapalat"/>
          <w:i w:val="0"/>
          <w:lang w:val="af-ZA"/>
        </w:rPr>
        <w:t>Ա</w:t>
      </w:r>
      <w:r w:rsidR="00A363C5" w:rsidRPr="00E6597C">
        <w:rPr>
          <w:rFonts w:ascii="GHEA Grapalat" w:hAnsi="GHEA Grapalat"/>
          <w:i w:val="0"/>
          <w:lang w:val="af-ZA"/>
        </w:rPr>
        <w:t>Շ</w:t>
      </w:r>
      <w:r w:rsidR="00B02A31" w:rsidRPr="00E6597C">
        <w:rPr>
          <w:rFonts w:ascii="GHEA Grapalat" w:hAnsi="GHEA Grapalat"/>
          <w:i w:val="0"/>
          <w:lang w:val="af-ZA"/>
        </w:rPr>
        <w:t>ՁԲ</w:t>
      </w:r>
      <w:r w:rsidR="003A3ADE" w:rsidRPr="003A3ADE">
        <w:rPr>
          <w:rFonts w:ascii="GHEA Grapalat" w:hAnsi="GHEA Grapalat"/>
          <w:i w:val="0"/>
          <w:lang w:val="af-ZA"/>
        </w:rPr>
        <w:t>-</w:t>
      </w:r>
      <w:r w:rsidR="00973892" w:rsidRPr="003A3ADE">
        <w:rPr>
          <w:rFonts w:ascii="GHEA Grapalat" w:hAnsi="GHEA Grapalat"/>
          <w:i w:val="0"/>
          <w:lang w:val="af-ZA"/>
        </w:rPr>
        <w:t>22/01</w:t>
      </w:r>
    </w:p>
    <w:p w:rsidR="0091042F" w:rsidRPr="00E6597C" w:rsidRDefault="0091042F" w:rsidP="00EF3662">
      <w:pPr>
        <w:pStyle w:val="a3"/>
        <w:spacing w:line="240" w:lineRule="auto"/>
        <w:rPr>
          <w:rFonts w:ascii="GHEA Grapalat" w:hAnsi="GHEA Grapalat"/>
          <w:i w:val="0"/>
          <w:lang w:val="af-ZA"/>
        </w:rPr>
      </w:pPr>
    </w:p>
    <w:p w:rsidR="00311076" w:rsidRPr="00E6597C" w:rsidRDefault="00642EFE" w:rsidP="00EF3662">
      <w:pPr>
        <w:pStyle w:val="a3"/>
        <w:spacing w:line="240" w:lineRule="auto"/>
        <w:ind w:firstLine="708"/>
        <w:jc w:val="left"/>
        <w:rPr>
          <w:rFonts w:ascii="GHEA Grapalat" w:hAnsi="GHEA Grapalat"/>
          <w:i w:val="0"/>
          <w:lang w:val="af-ZA"/>
        </w:rPr>
      </w:pPr>
      <w:r w:rsidRPr="00E6597C">
        <w:rPr>
          <w:rFonts w:ascii="GHEA Grapalat" w:hAnsi="GHEA Grapalat"/>
          <w:i w:val="0"/>
          <w:lang w:val="af-ZA"/>
        </w:rPr>
        <w:t>Պատվիրատուն`</w:t>
      </w:r>
      <w:r w:rsidR="0091042F" w:rsidRPr="00E6597C">
        <w:rPr>
          <w:rFonts w:ascii="GHEA Grapalat" w:hAnsi="GHEA Grapalat"/>
          <w:i w:val="0"/>
          <w:lang w:val="af-ZA"/>
        </w:rPr>
        <w:t xml:space="preserve"> </w:t>
      </w:r>
      <w:r w:rsidR="00973892">
        <w:rPr>
          <w:rFonts w:ascii="GHEA Grapalat" w:hAnsi="GHEA Grapalat"/>
          <w:i w:val="0"/>
          <w:lang w:val="af-ZA"/>
        </w:rPr>
        <w:t>Բաղրամյանի համայնքապետարան</w:t>
      </w:r>
      <w:r w:rsidRPr="00E6597C">
        <w:rPr>
          <w:rFonts w:ascii="GHEA Grapalat" w:hAnsi="GHEA Grapalat"/>
          <w:i w:val="0"/>
          <w:lang w:val="af-ZA"/>
        </w:rPr>
        <w:t>, որը գտնվում է</w:t>
      </w:r>
      <w:r w:rsidR="00973892">
        <w:rPr>
          <w:rFonts w:ascii="GHEA Grapalat" w:hAnsi="GHEA Grapalat"/>
          <w:i w:val="0"/>
          <w:lang w:val="af-ZA"/>
        </w:rPr>
        <w:t>՝ Արմավիրի մարզի Բաղրամյան համայնքի, Բաղրամյան գյուղի, Բաղրամյան փողոց 2/3</w:t>
      </w:r>
      <w:r w:rsidR="00311076" w:rsidRPr="00E6597C">
        <w:rPr>
          <w:rFonts w:ascii="GHEA Grapalat" w:hAnsi="GHEA Grapalat"/>
          <w:i w:val="0"/>
          <w:lang w:val="af-ZA"/>
        </w:rPr>
        <w:t xml:space="preserve"> </w:t>
      </w:r>
      <w:r w:rsidRPr="00E6597C">
        <w:rPr>
          <w:rFonts w:ascii="GHEA Grapalat" w:hAnsi="GHEA Grapalat"/>
          <w:i w:val="0"/>
          <w:lang w:val="af-ZA"/>
        </w:rPr>
        <w:t>հասցեում,</w:t>
      </w:r>
    </w:p>
    <w:p w:rsidR="00347499" w:rsidRPr="00E6597C" w:rsidRDefault="00A12C95" w:rsidP="00EF3662">
      <w:pPr>
        <w:pStyle w:val="a3"/>
        <w:spacing w:line="240" w:lineRule="auto"/>
        <w:ind w:left="1404"/>
        <w:rPr>
          <w:rFonts w:ascii="GHEA Grapalat" w:hAnsi="GHEA Grapalat"/>
          <w:i w:val="0"/>
          <w:lang w:val="af-ZA"/>
        </w:rPr>
      </w:pPr>
      <w:r w:rsidRPr="00E6597C">
        <w:rPr>
          <w:rFonts w:ascii="GHEA Grapalat" w:hAnsi="GHEA Grapalat"/>
          <w:i w:val="0"/>
          <w:sz w:val="16"/>
          <w:szCs w:val="16"/>
          <w:lang w:val="af-ZA"/>
        </w:rPr>
        <w:t xml:space="preserve">     </w:t>
      </w:r>
      <w:r w:rsidR="00311076" w:rsidRPr="00E6597C">
        <w:rPr>
          <w:rFonts w:ascii="GHEA Grapalat" w:hAnsi="GHEA Grapalat"/>
          <w:i w:val="0"/>
          <w:sz w:val="16"/>
          <w:szCs w:val="16"/>
          <w:lang w:val="af-ZA"/>
        </w:rPr>
        <w:t xml:space="preserve">  </w:t>
      </w:r>
      <w:r w:rsidR="00347499" w:rsidRPr="00E6597C">
        <w:rPr>
          <w:rFonts w:ascii="GHEA Grapalat" w:hAnsi="GHEA Grapalat"/>
          <w:i w:val="0"/>
          <w:sz w:val="16"/>
          <w:szCs w:val="16"/>
          <w:lang w:val="af-ZA"/>
        </w:rPr>
        <w:t>(պատվիրատուի անվանումը)</w:t>
      </w:r>
      <w:r w:rsidR="00347499" w:rsidRPr="00E6597C">
        <w:rPr>
          <w:rFonts w:ascii="GHEA Grapalat" w:hAnsi="GHEA Grapalat"/>
          <w:i w:val="0"/>
          <w:lang w:val="af-ZA"/>
        </w:rPr>
        <w:t xml:space="preserve">                      </w:t>
      </w:r>
      <w:r w:rsidR="00336F9A" w:rsidRPr="00E6597C">
        <w:rPr>
          <w:rFonts w:ascii="GHEA Grapalat" w:hAnsi="GHEA Grapalat"/>
          <w:i w:val="0"/>
          <w:lang w:val="af-ZA"/>
        </w:rPr>
        <w:t xml:space="preserve">    </w:t>
      </w:r>
      <w:r w:rsidR="00347499" w:rsidRPr="00E6597C">
        <w:rPr>
          <w:rFonts w:ascii="GHEA Grapalat" w:hAnsi="GHEA Grapalat"/>
          <w:i w:val="0"/>
          <w:lang w:val="af-ZA"/>
        </w:rPr>
        <w:t xml:space="preserve">   </w:t>
      </w:r>
      <w:r w:rsidR="00347499" w:rsidRPr="00E6597C">
        <w:rPr>
          <w:rFonts w:ascii="GHEA Grapalat" w:hAnsi="GHEA Grapalat"/>
          <w:i w:val="0"/>
          <w:sz w:val="16"/>
          <w:szCs w:val="16"/>
          <w:lang w:val="af-ZA"/>
        </w:rPr>
        <w:t xml:space="preserve">(պատվիրատուի հասցեն)  </w:t>
      </w:r>
    </w:p>
    <w:p w:rsidR="00642EFE" w:rsidRPr="00E6597C" w:rsidRDefault="00642EFE" w:rsidP="00EF3662">
      <w:pPr>
        <w:pStyle w:val="a3"/>
        <w:spacing w:line="240" w:lineRule="auto"/>
        <w:ind w:firstLine="0"/>
        <w:rPr>
          <w:rFonts w:ascii="GHEA Grapalat" w:hAnsi="GHEA Grapalat"/>
          <w:i w:val="0"/>
          <w:lang w:val="af-ZA"/>
        </w:rPr>
      </w:pPr>
      <w:r w:rsidRPr="00E6597C">
        <w:rPr>
          <w:rFonts w:ascii="GHEA Grapalat" w:hAnsi="GHEA Grapalat"/>
          <w:i w:val="0"/>
          <w:lang w:val="af-ZA"/>
        </w:rPr>
        <w:t xml:space="preserve">հայտարարում է բաց </w:t>
      </w:r>
      <w:r w:rsidR="00955E87" w:rsidRPr="00E6597C">
        <w:rPr>
          <w:rFonts w:ascii="GHEA Grapalat" w:hAnsi="GHEA Grapalat"/>
          <w:i w:val="0"/>
          <w:lang w:val="af-ZA"/>
        </w:rPr>
        <w:t>մրցույթ</w:t>
      </w:r>
      <w:r w:rsidR="00A20B69" w:rsidRPr="00E6597C">
        <w:rPr>
          <w:rFonts w:ascii="GHEA Grapalat" w:hAnsi="GHEA Grapalat"/>
          <w:i w:val="0"/>
          <w:lang w:val="af-ZA"/>
        </w:rPr>
        <w:t>, որն իրականացվում է մեկ փուլով</w:t>
      </w:r>
      <w:r w:rsidR="00236B75" w:rsidRPr="00E6597C">
        <w:rPr>
          <w:rFonts w:ascii="GHEA Grapalat" w:hAnsi="GHEA Grapalat"/>
          <w:i w:val="0"/>
          <w:lang w:val="af-ZA"/>
        </w:rPr>
        <w:t>:</w:t>
      </w:r>
    </w:p>
    <w:p w:rsidR="00496E18" w:rsidRPr="00E6597C"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bookmarkStart w:id="1" w:name="_Hlk23167417"/>
      <w:r w:rsidR="00496E18" w:rsidRPr="00E6597C">
        <w:rPr>
          <w:rFonts w:ascii="GHEA Grapalat" w:hAnsi="GHEA Grapalat"/>
          <w:i w:val="0"/>
          <w:lang w:val="af-ZA"/>
        </w:rPr>
        <w:t>Սույն ընթացակարգի</w:t>
      </w:r>
      <w:bookmarkEnd w:id="1"/>
      <w:r w:rsidR="00496E18" w:rsidRPr="00E6597C">
        <w:rPr>
          <w:rFonts w:ascii="GHEA Grapalat" w:hAnsi="GHEA Grapalat"/>
          <w:i w:val="0"/>
          <w:lang w:val="af-ZA"/>
        </w:rPr>
        <w:t xml:space="preserve"> արդյունքում</w:t>
      </w:r>
      <w:r w:rsidR="00642EFE" w:rsidRPr="00E6597C">
        <w:rPr>
          <w:rFonts w:ascii="GHEA Grapalat" w:hAnsi="GHEA Grapalat"/>
          <w:i w:val="0"/>
          <w:lang w:val="af-ZA"/>
        </w:rPr>
        <w:t xml:space="preserve"> </w:t>
      </w:r>
      <w:r w:rsidR="002E7EE1" w:rsidRPr="00E6597C">
        <w:rPr>
          <w:rFonts w:ascii="GHEA Grapalat" w:hAnsi="GHEA Grapalat"/>
          <w:i w:val="0"/>
          <w:lang w:val="hy-AM"/>
        </w:rPr>
        <w:t>ընտրված</w:t>
      </w:r>
      <w:r w:rsidR="00642EFE" w:rsidRPr="00E6597C">
        <w:rPr>
          <w:rFonts w:ascii="GHEA Grapalat" w:hAnsi="GHEA Grapalat"/>
          <w:i w:val="0"/>
          <w:lang w:val="af-ZA"/>
        </w:rPr>
        <w:t xml:space="preserve"> մասնակցին սահմանված կարգով կառաջարկվի կնքել</w:t>
      </w:r>
      <w:r w:rsidR="00496E18" w:rsidRPr="00E6597C">
        <w:rPr>
          <w:rFonts w:ascii="GHEA Grapalat" w:hAnsi="GHEA Grapalat"/>
          <w:i w:val="0"/>
          <w:lang w:val="af-ZA"/>
        </w:rPr>
        <w:t xml:space="preserve"> </w:t>
      </w:r>
      <w:r w:rsidR="00973892">
        <w:rPr>
          <w:rFonts w:ascii="GHEA Grapalat" w:hAnsi="GHEA Grapalat"/>
          <w:i w:val="0"/>
          <w:lang w:val="af-ZA"/>
        </w:rPr>
        <w:t>ՀՀ Արմավիրի մարզի Բաղրամյան համայնքի Բագարան գյուղի</w:t>
      </w:r>
      <w:r w:rsidR="00E67820">
        <w:rPr>
          <w:rFonts w:ascii="GHEA Grapalat" w:hAnsi="GHEA Grapalat"/>
          <w:i w:val="0"/>
          <w:lang w:val="af-ZA"/>
        </w:rPr>
        <w:t xml:space="preserve"> ջրամատակարարման ցանցի, ջրի կուտակման ավազանի և պոմպակայանի կառուցման աշխատանքների </w:t>
      </w:r>
      <w:r w:rsidR="00E765B7" w:rsidRPr="00E6597C">
        <w:rPr>
          <w:rFonts w:ascii="GHEA Grapalat" w:hAnsi="GHEA Grapalat"/>
          <w:i w:val="0"/>
          <w:lang w:val="af-ZA"/>
        </w:rPr>
        <w:t xml:space="preserve"> </w:t>
      </w:r>
      <w:r w:rsidR="000F75E8" w:rsidRPr="00E6597C">
        <w:rPr>
          <w:rFonts w:ascii="GHEA Grapalat" w:hAnsi="GHEA Grapalat"/>
          <w:i w:val="0"/>
          <w:lang w:val="af-ZA"/>
        </w:rPr>
        <w:t xml:space="preserve">կատարման </w:t>
      </w:r>
      <w:r w:rsidR="00341A74" w:rsidRPr="00E6597C">
        <w:rPr>
          <w:rFonts w:ascii="GHEA Grapalat" w:hAnsi="GHEA Grapalat"/>
          <w:i w:val="0"/>
          <w:lang w:val="af-ZA"/>
        </w:rPr>
        <w:t xml:space="preserve">պայմանագիր (այսուհետ` </w:t>
      </w:r>
    </w:p>
    <w:p w:rsidR="00496E18" w:rsidRPr="00E6597C" w:rsidRDefault="00174744" w:rsidP="00EF3662">
      <w:pPr>
        <w:pStyle w:val="a3"/>
        <w:spacing w:line="240" w:lineRule="auto"/>
        <w:ind w:firstLine="0"/>
        <w:rPr>
          <w:rFonts w:ascii="GHEA Grapalat" w:hAnsi="GHEA Grapalat"/>
          <w:i w:val="0"/>
          <w:lang w:val="af-ZA"/>
        </w:rPr>
      </w:pPr>
      <w:r>
        <w:rPr>
          <w:rFonts w:ascii="GHEA Grapalat" w:hAnsi="GHEA Grapalat"/>
          <w:i w:val="0"/>
          <w:sz w:val="16"/>
          <w:szCs w:val="16"/>
          <w:lang w:val="af-ZA"/>
        </w:rPr>
        <w:t xml:space="preserve">           </w:t>
      </w:r>
      <w:r w:rsidR="00A363C5" w:rsidRPr="00E6597C">
        <w:rPr>
          <w:rFonts w:ascii="GHEA Grapalat" w:hAnsi="GHEA Grapalat"/>
          <w:i w:val="0"/>
          <w:sz w:val="16"/>
          <w:szCs w:val="16"/>
          <w:lang w:val="af-ZA"/>
        </w:rPr>
        <w:t xml:space="preserve">աշխատանքի </w:t>
      </w:r>
      <w:r w:rsidR="00496E18" w:rsidRPr="00E6597C">
        <w:rPr>
          <w:rFonts w:ascii="GHEA Grapalat" w:hAnsi="GHEA Grapalat"/>
          <w:i w:val="0"/>
          <w:sz w:val="16"/>
          <w:szCs w:val="16"/>
          <w:lang w:val="af-ZA"/>
        </w:rPr>
        <w:t>անվանումը</w:t>
      </w:r>
    </w:p>
    <w:p w:rsidR="00341A74" w:rsidRPr="00E6597C" w:rsidRDefault="00341A74" w:rsidP="00EF3662">
      <w:pPr>
        <w:pStyle w:val="a3"/>
        <w:spacing w:line="240" w:lineRule="auto"/>
        <w:ind w:firstLine="0"/>
        <w:rPr>
          <w:rFonts w:ascii="GHEA Grapalat" w:hAnsi="GHEA Grapalat"/>
          <w:i w:val="0"/>
          <w:lang w:val="af-ZA"/>
        </w:rPr>
      </w:pPr>
      <w:r w:rsidRPr="00E6597C">
        <w:rPr>
          <w:rFonts w:ascii="GHEA Grapalat" w:hAnsi="GHEA Grapalat"/>
          <w:i w:val="0"/>
          <w:lang w:val="af-ZA"/>
        </w:rPr>
        <w:t xml:space="preserve">պայմանագիր)։ </w:t>
      </w:r>
    </w:p>
    <w:p w:rsidR="00311076" w:rsidRPr="00E6597C" w:rsidRDefault="00642EFE" w:rsidP="00EF3662">
      <w:pPr>
        <w:pStyle w:val="a3"/>
        <w:spacing w:line="240" w:lineRule="auto"/>
        <w:ind w:firstLine="0"/>
        <w:rPr>
          <w:rFonts w:ascii="GHEA Grapalat" w:hAnsi="GHEA Grapalat"/>
          <w:i w:val="0"/>
          <w:sz w:val="16"/>
          <w:szCs w:val="16"/>
          <w:lang w:val="af-ZA"/>
        </w:rPr>
      </w:pPr>
      <w:r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r w:rsidR="009F18D0"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p>
    <w:p w:rsidR="00357D48" w:rsidRPr="00E6597C"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BF014F">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rsidR="00357D48" w:rsidRPr="00E6597C" w:rsidRDefault="00EE73A8" w:rsidP="00EF3662">
      <w:pPr>
        <w:pStyle w:val="a3"/>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2" w:name="_Hlk23167512"/>
      <w:r w:rsidR="00496E18" w:rsidRPr="00E6597C">
        <w:rPr>
          <w:rFonts w:ascii="GHEA Grapalat" w:hAnsi="GHEA Grapalat"/>
          <w:i w:val="0"/>
          <w:lang w:val="af-ZA"/>
        </w:rPr>
        <w:t xml:space="preserve">ոչ գնային պայմաններով բավարար գնահատված </w:t>
      </w:r>
      <w:bookmarkEnd w:id="2"/>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rsidR="000E2427" w:rsidRPr="00E6597C" w:rsidRDefault="000E2427" w:rsidP="00EF3662">
      <w:pPr>
        <w:pStyle w:val="a3"/>
        <w:spacing w:line="240" w:lineRule="auto"/>
        <w:rPr>
          <w:rFonts w:ascii="GHEA Grapalat" w:hAnsi="GHEA Grapalat"/>
          <w:i w:val="0"/>
          <w:lang w:val="af-ZA"/>
        </w:rPr>
      </w:pPr>
      <w:r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 </w:t>
      </w:r>
      <w:r w:rsidRPr="00E6597C">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Pr="00E6597C">
        <w:rPr>
          <w:rStyle w:val="af6"/>
          <w:rFonts w:ascii="GHEA Grapalat" w:hAnsi="GHEA Grapalat"/>
          <w:i w:val="0"/>
          <w:lang w:val="af-ZA"/>
        </w:rPr>
        <w:footnoteReference w:id="1"/>
      </w:r>
    </w:p>
    <w:p w:rsidR="0067579A" w:rsidRPr="00E6597C" w:rsidRDefault="00357D48" w:rsidP="00EF3662">
      <w:pPr>
        <w:pStyle w:val="a3"/>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rsidR="00B61894" w:rsidRPr="00E6597C" w:rsidRDefault="003B5AE9" w:rsidP="00B61894">
      <w:pPr>
        <w:pStyle w:val="a3"/>
        <w:spacing w:line="240" w:lineRule="auto"/>
        <w:rPr>
          <w:rFonts w:ascii="GHEA Grapalat" w:hAnsi="GHEA Grapalat"/>
          <w:i w:val="0"/>
          <w:lang w:val="af-ZA"/>
        </w:rPr>
      </w:pPr>
      <w:r w:rsidRPr="00E6597C">
        <w:rPr>
          <w:rFonts w:ascii="GHEA Grapalat" w:hAnsi="GHEA Grapalat"/>
          <w:i w:val="0"/>
          <w:lang w:val="af-ZA"/>
        </w:rPr>
        <w:t xml:space="preserve">Սույն ընթացակարգին մասնակցության </w:t>
      </w:r>
      <w:r w:rsidR="00357D48" w:rsidRPr="00E6597C">
        <w:rPr>
          <w:rFonts w:ascii="GHEA Grapalat" w:hAnsi="GHEA Grapalat"/>
          <w:i w:val="0"/>
          <w:lang w:val="af-ZA"/>
        </w:rPr>
        <w:t>հայտերն անհրաժեշտ է ներկայացնել</w:t>
      </w:r>
      <w:r w:rsidR="00B61894" w:rsidRPr="00E6597C">
        <w:rPr>
          <w:rFonts w:ascii="GHEA Grapalat" w:hAnsi="GHEA Grapalat"/>
          <w:i w:val="0"/>
          <w:lang w:val="af-ZA" w:eastAsia="ru-RU"/>
        </w:rPr>
        <w:t xml:space="preserve">    </w:t>
      </w:r>
      <w:r w:rsidR="00010E80">
        <w:rPr>
          <w:rFonts w:ascii="GHEA Grapalat" w:hAnsi="GHEA Grapalat"/>
          <w:i w:val="0"/>
          <w:lang w:val="af-ZA"/>
        </w:rPr>
        <w:t>Արմավիրի մարզի Բաղրամյան համայնքի, Բաղրամյան գյուղի, Բաղրամյան փողոց 2/3</w:t>
      </w:r>
      <w:r w:rsidR="00010E80" w:rsidRPr="00E6597C">
        <w:rPr>
          <w:rFonts w:ascii="GHEA Grapalat" w:hAnsi="GHEA Grapalat"/>
          <w:i w:val="0"/>
          <w:lang w:val="af-ZA"/>
        </w:rPr>
        <w:t xml:space="preserve"> </w:t>
      </w:r>
      <w:r w:rsidR="00010E80">
        <w:rPr>
          <w:rFonts w:ascii="GHEA Grapalat" w:hAnsi="GHEA Grapalat"/>
          <w:i w:val="0"/>
          <w:lang w:val="af-ZA"/>
        </w:rPr>
        <w:t>հասցեոով,</w:t>
      </w:r>
      <w:r w:rsidR="00B61894" w:rsidRPr="00E6597C">
        <w:rPr>
          <w:rFonts w:ascii="GHEA Grapalat" w:hAnsi="GHEA Grapalat"/>
          <w:i w:val="0"/>
          <w:lang w:val="af-ZA"/>
        </w:rPr>
        <w:t xml:space="preserve">, </w:t>
      </w:r>
    </w:p>
    <w:p w:rsidR="00B61894" w:rsidRPr="00E6597C" w:rsidRDefault="00B61894" w:rsidP="00B61894">
      <w:pPr>
        <w:pStyle w:val="a3"/>
        <w:spacing w:line="240" w:lineRule="auto"/>
        <w:rPr>
          <w:rFonts w:ascii="GHEA Grapalat" w:hAnsi="GHEA Grapalat"/>
          <w:i w:val="0"/>
          <w:lang w:val="af-ZA"/>
        </w:rPr>
      </w:pPr>
      <w:r w:rsidRPr="00E6597C">
        <w:rPr>
          <w:rFonts w:ascii="GHEA Grapalat" w:hAnsi="GHEA Grapalat"/>
          <w:i w:val="0"/>
          <w:sz w:val="16"/>
          <w:szCs w:val="16"/>
          <w:lang w:val="af-ZA"/>
        </w:rPr>
        <w:t xml:space="preserve">    (պատվիրատուի հասցեն)  </w:t>
      </w:r>
    </w:p>
    <w:p w:rsidR="00357D48" w:rsidRPr="00E6597C" w:rsidRDefault="00B61894" w:rsidP="00EF3662">
      <w:pPr>
        <w:pStyle w:val="a3"/>
        <w:spacing w:line="240" w:lineRule="auto"/>
        <w:ind w:firstLine="0"/>
        <w:rPr>
          <w:rFonts w:ascii="GHEA Grapalat" w:hAnsi="GHEA Grapalat"/>
          <w:i w:val="0"/>
          <w:lang w:val="af-ZA"/>
        </w:rPr>
      </w:pPr>
      <w:r w:rsidRPr="00E6597C">
        <w:rPr>
          <w:rFonts w:ascii="GHEA Grapalat" w:hAnsi="GHEA Grapalat"/>
          <w:i w:val="0"/>
          <w:lang w:val="af-ZA"/>
        </w:rPr>
        <w:t>փաստաթղթային ձևով</w:t>
      </w:r>
      <w:r w:rsidRPr="00E6597C">
        <w:rPr>
          <w:rFonts w:ascii="GHEA Grapalat" w:hAnsi="GHEA Grapalat"/>
          <w:i w:val="0"/>
          <w:lang w:val="af-ZA" w:eastAsia="ru-RU"/>
        </w:rPr>
        <w:t xml:space="preserve"> </w:t>
      </w:r>
      <w:r w:rsidRPr="00E6597C">
        <w:rPr>
          <w:rFonts w:ascii="GHEA Grapalat" w:hAnsi="GHEA Grapalat"/>
          <w:i w:val="0"/>
          <w:lang w:val="af-ZA"/>
        </w:rPr>
        <w:t xml:space="preserve">մինչև սույն հայտարարության հրապարակման օրվանից հաշված </w:t>
      </w:r>
      <w:r w:rsidR="00FB4D97">
        <w:rPr>
          <w:rFonts w:ascii="GHEA Grapalat" w:hAnsi="GHEA Grapalat"/>
          <w:i w:val="0"/>
          <w:u w:val="single"/>
          <w:lang w:val="af-ZA"/>
        </w:rPr>
        <w:t>15</w:t>
      </w:r>
      <w:r w:rsidRPr="00E6597C">
        <w:rPr>
          <w:rFonts w:ascii="GHEA Grapalat" w:hAnsi="GHEA Grapalat"/>
          <w:i w:val="0"/>
          <w:lang w:val="af-ZA"/>
        </w:rPr>
        <w:t xml:space="preserve">-րդ օրվա ժամը </w:t>
      </w:r>
      <w:r w:rsidR="00010E80">
        <w:rPr>
          <w:rFonts w:ascii="GHEA Grapalat" w:hAnsi="GHEA Grapalat"/>
          <w:i w:val="0"/>
          <w:u w:val="single"/>
          <w:lang w:val="af-ZA"/>
        </w:rPr>
        <w:t>11;00</w:t>
      </w:r>
      <w:r w:rsidRPr="00E6597C">
        <w:rPr>
          <w:rFonts w:ascii="GHEA Grapalat" w:hAnsi="GHEA Grapalat"/>
          <w:i w:val="0"/>
          <w:u w:val="single"/>
          <w:lang w:val="af-ZA"/>
        </w:rPr>
        <w:t xml:space="preserve"> </w:t>
      </w:r>
      <w:r w:rsidRPr="00E6597C">
        <w:rPr>
          <w:rFonts w:ascii="GHEA Grapalat" w:hAnsi="GHEA Grapalat"/>
          <w:i w:val="0"/>
          <w:lang w:val="af-ZA"/>
        </w:rPr>
        <w:t xml:space="preserve">-ը: </w:t>
      </w:r>
      <w:r w:rsidR="000076A1" w:rsidRPr="00E6597C">
        <w:rPr>
          <w:rFonts w:ascii="GHEA Grapalat" w:hAnsi="GHEA Grapalat"/>
          <w:i w:val="0"/>
          <w:lang w:val="af-ZA"/>
        </w:rPr>
        <w:t>Հայտերը, հայերենից բացի, կարող են ներկայացվել նաև անգլերեն կամ ռուսերեն:</w:t>
      </w:r>
      <w:r w:rsidR="00357D48" w:rsidRPr="00E6597C">
        <w:rPr>
          <w:rFonts w:ascii="GHEA Grapalat" w:hAnsi="GHEA Grapalat"/>
          <w:i w:val="0"/>
          <w:lang w:val="af-ZA"/>
        </w:rPr>
        <w:t xml:space="preserve"> </w:t>
      </w:r>
    </w:p>
    <w:p w:rsidR="00B61894" w:rsidRPr="00E6597C" w:rsidRDefault="00B61894" w:rsidP="00B61894">
      <w:pPr>
        <w:pStyle w:val="a3"/>
        <w:spacing w:line="240" w:lineRule="auto"/>
        <w:ind w:firstLine="708"/>
        <w:rPr>
          <w:rFonts w:ascii="GHEA Grapalat" w:hAnsi="GHEA Grapalat"/>
          <w:i w:val="0"/>
          <w:lang w:val="af-ZA"/>
        </w:rPr>
      </w:pPr>
      <w:r w:rsidRPr="00E6597C">
        <w:rPr>
          <w:rFonts w:ascii="GHEA Grapalat" w:hAnsi="GHEA Grapalat"/>
          <w:i w:val="0"/>
          <w:lang w:val="af-ZA"/>
        </w:rPr>
        <w:t xml:space="preserve">Հայտերի բացումը տեղի կունենա </w:t>
      </w:r>
      <w:r w:rsidR="00010E80">
        <w:rPr>
          <w:rFonts w:ascii="GHEA Grapalat" w:hAnsi="GHEA Grapalat"/>
          <w:i w:val="0"/>
          <w:lang w:val="af-ZA"/>
        </w:rPr>
        <w:t>Արմավիրի մարզի Բաղրամյան համայնքի, Բաղրամյան գյուղի, Բաղրամյան փողոց 2/3</w:t>
      </w:r>
      <w:r w:rsidR="00010E80" w:rsidRPr="00E6597C">
        <w:rPr>
          <w:rFonts w:ascii="GHEA Grapalat" w:hAnsi="GHEA Grapalat"/>
          <w:i w:val="0"/>
          <w:lang w:val="af-ZA"/>
        </w:rPr>
        <w:t xml:space="preserve"> հասցեում</w:t>
      </w:r>
      <w:r w:rsidRPr="00E6597C">
        <w:rPr>
          <w:rFonts w:ascii="GHEA Grapalat" w:hAnsi="GHEA Grapalat"/>
          <w:i w:val="0"/>
          <w:lang w:val="af-ZA"/>
        </w:rPr>
        <w:t xml:space="preserve">,  « </w:t>
      </w:r>
      <w:r w:rsidR="00010E80">
        <w:rPr>
          <w:rFonts w:ascii="GHEA Grapalat" w:hAnsi="GHEA Grapalat"/>
          <w:i w:val="0"/>
          <w:lang w:val="af-ZA"/>
        </w:rPr>
        <w:t>2022</w:t>
      </w:r>
      <w:r w:rsidRPr="00E6597C">
        <w:rPr>
          <w:rFonts w:ascii="GHEA Grapalat" w:hAnsi="GHEA Grapalat"/>
          <w:i w:val="0"/>
          <w:lang w:val="af-ZA"/>
        </w:rPr>
        <w:t xml:space="preserve">  » « </w:t>
      </w:r>
      <w:r w:rsidR="00FB4D97">
        <w:rPr>
          <w:rFonts w:ascii="GHEA Grapalat" w:hAnsi="GHEA Grapalat"/>
          <w:i w:val="0"/>
          <w:lang w:val="af-ZA"/>
        </w:rPr>
        <w:t>հուլիսի</w:t>
      </w:r>
      <w:r w:rsidR="004B21E2">
        <w:rPr>
          <w:rFonts w:ascii="GHEA Grapalat" w:hAnsi="GHEA Grapalat"/>
          <w:i w:val="0"/>
          <w:lang w:val="af-ZA"/>
        </w:rPr>
        <w:t>» « 14</w:t>
      </w:r>
      <w:r w:rsidR="00FB4D97">
        <w:rPr>
          <w:rFonts w:ascii="GHEA Grapalat" w:hAnsi="GHEA Grapalat"/>
          <w:i w:val="0"/>
          <w:lang w:val="af-ZA"/>
        </w:rPr>
        <w:t xml:space="preserve"> </w:t>
      </w:r>
      <w:r w:rsidRPr="00E6597C">
        <w:rPr>
          <w:rFonts w:ascii="GHEA Grapalat" w:hAnsi="GHEA Grapalat"/>
          <w:i w:val="0"/>
          <w:lang w:val="af-ZA"/>
        </w:rPr>
        <w:t xml:space="preserve">» -ին ժամը  </w:t>
      </w:r>
      <w:r w:rsidR="00010E80">
        <w:rPr>
          <w:rFonts w:ascii="GHEA Grapalat" w:hAnsi="GHEA Grapalat"/>
          <w:i w:val="0"/>
          <w:u w:val="single"/>
          <w:lang w:val="af-ZA"/>
        </w:rPr>
        <w:t>11;00</w:t>
      </w:r>
      <w:r w:rsidRPr="00E6597C">
        <w:rPr>
          <w:rFonts w:ascii="GHEA Grapalat" w:hAnsi="GHEA Grapalat"/>
          <w:i w:val="0"/>
          <w:lang w:val="af-ZA"/>
        </w:rPr>
        <w:t xml:space="preserve">-ին։   </w:t>
      </w:r>
    </w:p>
    <w:p w:rsidR="001822F3" w:rsidRPr="006675F2" w:rsidRDefault="001822F3" w:rsidP="001822F3">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rsidR="00B61894" w:rsidRPr="00015CC3" w:rsidRDefault="00B61894" w:rsidP="00B61894">
      <w:pPr>
        <w:pStyle w:val="a3"/>
        <w:spacing w:line="240" w:lineRule="auto"/>
        <w:ind w:firstLine="708"/>
        <w:rPr>
          <w:rFonts w:ascii="GHEA Grapalat" w:hAnsi="GHEA Grapalat"/>
          <w:i w:val="0"/>
          <w:lang w:val="hy-AM"/>
        </w:rPr>
      </w:pPr>
    </w:p>
    <w:p w:rsidR="00754697" w:rsidRPr="00E6597C" w:rsidRDefault="00754697" w:rsidP="00EF3662">
      <w:pPr>
        <w:pStyle w:val="a3"/>
        <w:spacing w:line="240" w:lineRule="auto"/>
        <w:rPr>
          <w:rFonts w:ascii="GHEA Grapalat" w:hAnsi="GHEA Grapalat"/>
          <w:i w:val="0"/>
          <w:lang w:val="af-ZA"/>
        </w:rPr>
      </w:pPr>
      <w:r w:rsidRPr="00E6597C">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E6597C">
        <w:rPr>
          <w:rFonts w:ascii="GHEA Grapalat" w:hAnsi="GHEA Grapalat"/>
          <w:i w:val="0"/>
          <w:lang w:val="af-ZA"/>
        </w:rPr>
        <w:t xml:space="preserve">գնահատող հանձնաժողովի քարտուղար </w:t>
      </w:r>
      <w:r w:rsidRPr="00E6597C">
        <w:rPr>
          <w:rFonts w:ascii="GHEA Grapalat" w:hAnsi="GHEA Grapalat"/>
          <w:i w:val="0"/>
          <w:lang w:val="af-ZA"/>
        </w:rPr>
        <w:t>`</w:t>
      </w:r>
      <w:r w:rsidR="00010E80">
        <w:rPr>
          <w:rFonts w:ascii="GHEA Grapalat" w:hAnsi="GHEA Grapalat"/>
          <w:i w:val="0"/>
          <w:u w:val="single"/>
          <w:lang w:val="af-ZA"/>
        </w:rPr>
        <w:t>Վահրամ Խոսրովյան</w:t>
      </w:r>
      <w:r w:rsidR="009F18D0" w:rsidRPr="00E6597C">
        <w:rPr>
          <w:rFonts w:ascii="GHEA Grapalat" w:hAnsi="GHEA Grapalat"/>
          <w:i w:val="0"/>
          <w:lang w:val="af-ZA"/>
        </w:rPr>
        <w:t>ին</w:t>
      </w:r>
      <w:r w:rsidR="00010E80">
        <w:rPr>
          <w:rFonts w:ascii="GHEA Grapalat" w:hAnsi="GHEA Grapalat"/>
          <w:i w:val="0"/>
          <w:lang w:val="af-ZA"/>
        </w:rPr>
        <w:t>:</w:t>
      </w:r>
    </w:p>
    <w:p w:rsidR="009F18D0" w:rsidRPr="00E6597C" w:rsidRDefault="009F18D0"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t xml:space="preserve">             </w:t>
      </w:r>
      <w:r w:rsidRPr="00E6597C">
        <w:rPr>
          <w:rFonts w:ascii="GHEA Grapalat" w:hAnsi="GHEA Grapalat"/>
          <w:i w:val="0"/>
          <w:sz w:val="16"/>
          <w:szCs w:val="16"/>
          <w:lang w:val="af-ZA"/>
        </w:rPr>
        <w:t>անունը, ազգանունը</w:t>
      </w:r>
    </w:p>
    <w:p w:rsidR="00754697" w:rsidRPr="00E6597C" w:rsidRDefault="00754697" w:rsidP="00EF3662">
      <w:pPr>
        <w:pStyle w:val="a3"/>
        <w:spacing w:line="240" w:lineRule="auto"/>
        <w:rPr>
          <w:rFonts w:ascii="GHEA Grapalat" w:hAnsi="GHEA Grapalat"/>
          <w:i w:val="0"/>
          <w:u w:val="single"/>
          <w:lang w:val="af-ZA"/>
        </w:rPr>
      </w:pPr>
      <w:r w:rsidRPr="00E6597C">
        <w:rPr>
          <w:rFonts w:ascii="GHEA Grapalat" w:hAnsi="GHEA Grapalat"/>
          <w:i w:val="0"/>
          <w:lang w:val="af-ZA"/>
        </w:rPr>
        <w:lastRenderedPageBreak/>
        <w:t xml:space="preserve">                                      Հեռախոս</w:t>
      </w:r>
      <w:r w:rsidR="009F18D0" w:rsidRPr="00E6597C">
        <w:rPr>
          <w:rFonts w:ascii="GHEA Grapalat" w:hAnsi="GHEA Grapalat"/>
          <w:i w:val="0"/>
          <w:lang w:val="af-ZA"/>
        </w:rPr>
        <w:t xml:space="preserve"> </w:t>
      </w:r>
      <w:r w:rsidR="00010E80">
        <w:rPr>
          <w:rFonts w:ascii="GHEA Grapalat" w:hAnsi="GHEA Grapalat"/>
          <w:i w:val="0"/>
          <w:u w:val="single"/>
          <w:lang w:val="af-ZA"/>
        </w:rPr>
        <w:t>093 57 71 72</w:t>
      </w:r>
    </w:p>
    <w:p w:rsidR="004E2FC6" w:rsidRPr="00E6597C" w:rsidRDefault="004E2FC6" w:rsidP="00EF3662">
      <w:pPr>
        <w:pStyle w:val="a3"/>
        <w:spacing w:line="240" w:lineRule="auto"/>
        <w:rPr>
          <w:rFonts w:ascii="GHEA Grapalat" w:hAnsi="GHEA Grapalat"/>
          <w:i w:val="0"/>
          <w:lang w:val="af-ZA"/>
        </w:rPr>
      </w:pPr>
    </w:p>
    <w:p w:rsidR="009F18D0" w:rsidRPr="00E6597C" w:rsidRDefault="00754697" w:rsidP="00EF3662">
      <w:pPr>
        <w:pStyle w:val="a3"/>
        <w:spacing w:line="240" w:lineRule="auto"/>
        <w:rPr>
          <w:rFonts w:ascii="GHEA Grapalat" w:hAnsi="GHEA Grapalat"/>
          <w:i w:val="0"/>
          <w:lang w:val="af-ZA"/>
        </w:rPr>
      </w:pPr>
      <w:r w:rsidRPr="00E6597C">
        <w:rPr>
          <w:rFonts w:ascii="GHEA Grapalat" w:hAnsi="GHEA Grapalat"/>
          <w:i w:val="0"/>
          <w:lang w:val="af-ZA"/>
        </w:rPr>
        <w:t xml:space="preserve">                                        Էլ.</w:t>
      </w:r>
      <w:r w:rsidR="009F18D0" w:rsidRPr="00E6597C">
        <w:rPr>
          <w:rFonts w:ascii="GHEA Grapalat" w:hAnsi="GHEA Grapalat"/>
          <w:i w:val="0"/>
          <w:lang w:val="af-ZA"/>
        </w:rPr>
        <w:t xml:space="preserve"> </w:t>
      </w:r>
      <w:r w:rsidRPr="00E6597C">
        <w:rPr>
          <w:rFonts w:ascii="GHEA Grapalat" w:hAnsi="GHEA Grapalat"/>
          <w:i w:val="0"/>
          <w:lang w:val="af-ZA"/>
        </w:rPr>
        <w:t>փոստ</w:t>
      </w:r>
      <w:r w:rsidR="009F18D0" w:rsidRPr="00E6597C">
        <w:rPr>
          <w:rFonts w:ascii="GHEA Grapalat" w:hAnsi="GHEA Grapalat"/>
          <w:i w:val="0"/>
          <w:lang w:val="af-ZA"/>
        </w:rPr>
        <w:t xml:space="preserve"> </w:t>
      </w:r>
      <w:r w:rsidR="00010E80">
        <w:rPr>
          <w:rFonts w:ascii="GHEA Grapalat" w:hAnsi="GHEA Grapalat"/>
          <w:i w:val="0"/>
          <w:u w:val="single"/>
          <w:lang w:val="af-ZA"/>
        </w:rPr>
        <w:t>alfen1991@list.ru</w:t>
      </w:r>
    </w:p>
    <w:p w:rsidR="009F18D0" w:rsidRPr="00E6597C" w:rsidRDefault="009F18D0" w:rsidP="00EF3662">
      <w:pPr>
        <w:pStyle w:val="a3"/>
        <w:spacing w:line="240" w:lineRule="auto"/>
        <w:rPr>
          <w:rFonts w:ascii="GHEA Grapalat" w:hAnsi="GHEA Grapalat"/>
          <w:i w:val="0"/>
          <w:lang w:val="af-ZA"/>
        </w:rPr>
      </w:pPr>
    </w:p>
    <w:p w:rsidR="009F18D0" w:rsidRPr="00E6597C" w:rsidRDefault="009F18D0" w:rsidP="00EF3662">
      <w:pPr>
        <w:pStyle w:val="a3"/>
        <w:spacing w:line="240" w:lineRule="auto"/>
        <w:rPr>
          <w:rFonts w:ascii="GHEA Grapalat" w:hAnsi="GHEA Grapalat"/>
          <w:i w:val="0"/>
          <w:lang w:val="af-ZA"/>
        </w:rPr>
      </w:pPr>
    </w:p>
    <w:p w:rsidR="00754697" w:rsidRPr="00E6597C" w:rsidRDefault="00722D38" w:rsidP="00EF3662">
      <w:pPr>
        <w:pStyle w:val="a3"/>
        <w:spacing w:line="240" w:lineRule="auto"/>
        <w:ind w:firstLine="0"/>
        <w:jc w:val="left"/>
        <w:rPr>
          <w:rFonts w:ascii="GHEA Grapalat" w:hAnsi="GHEA Grapalat"/>
          <w:i w:val="0"/>
          <w:u w:val="single"/>
          <w:lang w:val="af-ZA"/>
        </w:rPr>
      </w:pPr>
      <w:r>
        <w:rPr>
          <w:rFonts w:ascii="GHEA Grapalat" w:hAnsi="GHEA Grapalat"/>
          <w:i w:val="0"/>
          <w:lang w:val="af-ZA"/>
        </w:rPr>
        <w:t xml:space="preserve">                                  </w:t>
      </w:r>
      <w:r w:rsidR="00754697" w:rsidRPr="00E6597C">
        <w:rPr>
          <w:rFonts w:ascii="GHEA Grapalat" w:hAnsi="GHEA Grapalat"/>
          <w:i w:val="0"/>
          <w:lang w:val="af-ZA"/>
        </w:rPr>
        <w:t>Պատվիրատու</w:t>
      </w:r>
      <w:r w:rsidR="009F18D0" w:rsidRPr="00E6597C">
        <w:rPr>
          <w:rFonts w:ascii="GHEA Grapalat" w:hAnsi="GHEA Grapalat"/>
          <w:i w:val="0"/>
          <w:lang w:val="af-ZA"/>
        </w:rPr>
        <w:t xml:space="preserve"> </w:t>
      </w:r>
      <w:r w:rsidR="00010E80">
        <w:rPr>
          <w:rFonts w:ascii="GHEA Grapalat" w:hAnsi="GHEA Grapalat"/>
          <w:i w:val="0"/>
          <w:u w:val="single"/>
          <w:lang w:val="af-ZA"/>
        </w:rPr>
        <w:t>Բաղրամյանի համայնքապետարան</w:t>
      </w:r>
    </w:p>
    <w:p w:rsidR="009F18D0" w:rsidRPr="00E6597C" w:rsidRDefault="009F18D0"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00722D38">
        <w:rPr>
          <w:rFonts w:ascii="GHEA Grapalat" w:hAnsi="GHEA Grapalat"/>
          <w:i w:val="0"/>
          <w:lang w:val="af-ZA"/>
        </w:rPr>
        <w:t xml:space="preserve">                         </w:t>
      </w:r>
      <w:r w:rsidRPr="00E6597C">
        <w:rPr>
          <w:rFonts w:ascii="GHEA Grapalat" w:hAnsi="GHEA Grapalat"/>
          <w:i w:val="0"/>
          <w:sz w:val="16"/>
          <w:szCs w:val="16"/>
          <w:lang w:val="af-ZA"/>
        </w:rPr>
        <w:t>անվանումը</w:t>
      </w:r>
    </w:p>
    <w:p w:rsidR="00754697" w:rsidRPr="00E6597C" w:rsidRDefault="00754697" w:rsidP="00EF3662">
      <w:pPr>
        <w:pStyle w:val="31"/>
        <w:spacing w:after="240" w:line="240" w:lineRule="auto"/>
        <w:ind w:firstLine="709"/>
        <w:rPr>
          <w:rFonts w:ascii="GHEA Grapalat" w:hAnsi="GHEA Grapalat" w:cs="Sylfaen"/>
          <w:b/>
          <w:lang w:val="es-ES"/>
        </w:rPr>
      </w:pPr>
    </w:p>
    <w:p w:rsidR="00754697" w:rsidRPr="00E6597C" w:rsidRDefault="00754697" w:rsidP="00EF3662">
      <w:pPr>
        <w:pStyle w:val="a3"/>
        <w:spacing w:line="240" w:lineRule="auto"/>
        <w:ind w:left="1404"/>
        <w:rPr>
          <w:rFonts w:ascii="GHEA Grapalat" w:hAnsi="GHEA Grapalat"/>
          <w:i w:val="0"/>
          <w:lang w:val="af-ZA"/>
        </w:rPr>
      </w:pPr>
    </w:p>
    <w:p w:rsidR="00A12C95" w:rsidRPr="00E6597C" w:rsidRDefault="00A12C95" w:rsidP="00EF3662">
      <w:pPr>
        <w:pStyle w:val="a3"/>
        <w:spacing w:line="240" w:lineRule="auto"/>
        <w:ind w:left="1404"/>
        <w:rPr>
          <w:rFonts w:ascii="GHEA Grapalat" w:hAnsi="GHEA Grapalat"/>
          <w:i w:val="0"/>
          <w:lang w:val="af-ZA"/>
        </w:rPr>
      </w:pPr>
    </w:p>
    <w:p w:rsidR="00055CC2" w:rsidRPr="00E6597C" w:rsidRDefault="00055CC2" w:rsidP="00EF3662">
      <w:pPr>
        <w:pStyle w:val="aa"/>
        <w:ind w:right="-7" w:firstLine="567"/>
        <w:jc w:val="right"/>
        <w:rPr>
          <w:rFonts w:ascii="GHEA Grapalat" w:hAnsi="GHEA Grapalat" w:cs="Sylfaen"/>
          <w:i/>
          <w:sz w:val="22"/>
          <w:lang w:val="af-ZA"/>
        </w:rPr>
      </w:pPr>
    </w:p>
    <w:p w:rsidR="00055CC2" w:rsidRPr="00E6597C" w:rsidRDefault="00055CC2" w:rsidP="00EF3662">
      <w:pPr>
        <w:pStyle w:val="aa"/>
        <w:ind w:right="-7" w:firstLine="567"/>
        <w:jc w:val="right"/>
        <w:rPr>
          <w:rFonts w:ascii="GHEA Grapalat" w:hAnsi="GHEA Grapalat" w:cs="Sylfaen"/>
          <w:i/>
          <w:sz w:val="22"/>
          <w:lang w:val="af-ZA"/>
        </w:rPr>
      </w:pPr>
    </w:p>
    <w:p w:rsidR="00055CC2" w:rsidRPr="00E6597C" w:rsidRDefault="00055CC2" w:rsidP="00EF3662">
      <w:pPr>
        <w:pStyle w:val="aa"/>
        <w:ind w:right="-7" w:firstLine="567"/>
        <w:jc w:val="right"/>
        <w:rPr>
          <w:rFonts w:ascii="GHEA Grapalat" w:hAnsi="GHEA Grapalat" w:cs="Sylfaen"/>
          <w:i/>
          <w:sz w:val="22"/>
          <w:lang w:val="af-ZA"/>
        </w:rPr>
      </w:pPr>
    </w:p>
    <w:p w:rsidR="00037DDE" w:rsidRPr="00E6597C" w:rsidRDefault="00037DDE" w:rsidP="00EF3662">
      <w:pPr>
        <w:pStyle w:val="aa"/>
        <w:ind w:right="-7" w:firstLine="567"/>
        <w:jc w:val="right"/>
        <w:rPr>
          <w:rFonts w:ascii="GHEA Grapalat" w:hAnsi="GHEA Grapalat" w:cs="Sylfaen"/>
          <w:i/>
          <w:sz w:val="22"/>
          <w:lang w:val="af-ZA"/>
        </w:rPr>
      </w:pPr>
    </w:p>
    <w:p w:rsidR="00037DDE" w:rsidRPr="00E6597C" w:rsidRDefault="00037DDE" w:rsidP="00EF3662">
      <w:pPr>
        <w:pStyle w:val="aa"/>
        <w:ind w:right="-7" w:firstLine="567"/>
        <w:jc w:val="right"/>
        <w:rPr>
          <w:rFonts w:ascii="GHEA Grapalat" w:hAnsi="GHEA Grapalat" w:cs="Sylfaen"/>
          <w:i/>
          <w:sz w:val="22"/>
          <w:lang w:val="af-ZA"/>
        </w:rPr>
      </w:pPr>
    </w:p>
    <w:p w:rsidR="00037DDE" w:rsidRPr="00E6597C" w:rsidRDefault="00037DDE" w:rsidP="00EF3662">
      <w:pPr>
        <w:pStyle w:val="aa"/>
        <w:ind w:right="-7" w:firstLine="567"/>
        <w:jc w:val="right"/>
        <w:rPr>
          <w:rFonts w:ascii="GHEA Grapalat" w:hAnsi="GHEA Grapalat" w:cs="Sylfaen"/>
          <w:i/>
          <w:sz w:val="22"/>
          <w:lang w:val="af-ZA"/>
        </w:rPr>
      </w:pPr>
    </w:p>
    <w:p w:rsidR="00037DDE" w:rsidRPr="00E6597C" w:rsidRDefault="00037DDE" w:rsidP="00EF3662">
      <w:pPr>
        <w:pStyle w:val="aa"/>
        <w:ind w:right="-7" w:firstLine="567"/>
        <w:jc w:val="right"/>
        <w:rPr>
          <w:rFonts w:ascii="GHEA Grapalat" w:hAnsi="GHEA Grapalat" w:cs="Sylfaen"/>
          <w:i/>
          <w:sz w:val="22"/>
          <w:lang w:val="af-ZA"/>
        </w:rPr>
      </w:pPr>
    </w:p>
    <w:p w:rsidR="00037DDE" w:rsidRPr="00E6597C" w:rsidRDefault="00037DDE" w:rsidP="00EF3662">
      <w:pPr>
        <w:pStyle w:val="aa"/>
        <w:ind w:right="-7" w:firstLine="567"/>
        <w:jc w:val="right"/>
        <w:rPr>
          <w:rFonts w:ascii="GHEA Grapalat" w:hAnsi="GHEA Grapalat" w:cs="Sylfaen"/>
          <w:i/>
          <w:sz w:val="22"/>
          <w:lang w:val="af-ZA"/>
        </w:rPr>
      </w:pPr>
    </w:p>
    <w:p w:rsidR="00037DDE" w:rsidRPr="00E6597C" w:rsidRDefault="00037DDE" w:rsidP="00EF3662">
      <w:pPr>
        <w:pStyle w:val="aa"/>
        <w:ind w:right="-7" w:firstLine="567"/>
        <w:jc w:val="right"/>
        <w:rPr>
          <w:rFonts w:ascii="GHEA Grapalat" w:hAnsi="GHEA Grapalat" w:cs="Sylfaen"/>
          <w:i/>
          <w:sz w:val="22"/>
          <w:lang w:val="af-ZA"/>
        </w:rPr>
      </w:pPr>
    </w:p>
    <w:p w:rsidR="00341A74" w:rsidRPr="00E6597C" w:rsidRDefault="00341A74" w:rsidP="00EF3662">
      <w:pPr>
        <w:pStyle w:val="aa"/>
        <w:ind w:right="-7" w:firstLine="567"/>
        <w:jc w:val="right"/>
        <w:rPr>
          <w:rFonts w:ascii="GHEA Grapalat" w:hAnsi="GHEA Grapalat" w:cs="Sylfaen"/>
          <w:i/>
          <w:sz w:val="22"/>
          <w:lang w:val="af-ZA"/>
        </w:rPr>
      </w:pPr>
    </w:p>
    <w:p w:rsidR="00341A74" w:rsidRPr="00E6597C" w:rsidRDefault="00341A74" w:rsidP="00EF3662">
      <w:pPr>
        <w:pStyle w:val="aa"/>
        <w:ind w:right="-7" w:firstLine="567"/>
        <w:jc w:val="right"/>
        <w:rPr>
          <w:rFonts w:ascii="GHEA Grapalat" w:hAnsi="GHEA Grapalat" w:cs="Sylfaen"/>
          <w:i/>
          <w:sz w:val="22"/>
          <w:lang w:val="af-ZA"/>
        </w:rPr>
      </w:pPr>
    </w:p>
    <w:p w:rsidR="00341A74" w:rsidRPr="00E6597C" w:rsidRDefault="00341A74" w:rsidP="00EF3662">
      <w:pPr>
        <w:pStyle w:val="aa"/>
        <w:ind w:right="-7" w:firstLine="567"/>
        <w:jc w:val="right"/>
        <w:rPr>
          <w:rFonts w:ascii="GHEA Grapalat" w:hAnsi="GHEA Grapalat" w:cs="Sylfaen"/>
          <w:i/>
          <w:sz w:val="22"/>
          <w:lang w:val="af-ZA"/>
        </w:rPr>
      </w:pPr>
    </w:p>
    <w:p w:rsidR="00341A74" w:rsidRPr="00E6597C" w:rsidRDefault="00341A74" w:rsidP="00EF3662">
      <w:pPr>
        <w:pStyle w:val="aa"/>
        <w:ind w:right="-7" w:firstLine="567"/>
        <w:jc w:val="right"/>
        <w:rPr>
          <w:rFonts w:ascii="GHEA Grapalat" w:hAnsi="GHEA Grapalat" w:cs="Sylfaen"/>
          <w:i/>
          <w:sz w:val="22"/>
          <w:lang w:val="af-ZA"/>
        </w:rPr>
      </w:pPr>
    </w:p>
    <w:p w:rsidR="00341A74" w:rsidRPr="00E6597C" w:rsidRDefault="00341A74" w:rsidP="00EF3662">
      <w:pPr>
        <w:pStyle w:val="aa"/>
        <w:ind w:right="-7" w:firstLine="567"/>
        <w:jc w:val="right"/>
        <w:rPr>
          <w:rFonts w:ascii="GHEA Grapalat" w:hAnsi="GHEA Grapalat" w:cs="Sylfaen"/>
          <w:i/>
          <w:sz w:val="22"/>
          <w:lang w:val="af-ZA"/>
        </w:rPr>
      </w:pPr>
    </w:p>
    <w:p w:rsidR="00341A74" w:rsidRDefault="00341A74" w:rsidP="00EF3662">
      <w:pPr>
        <w:pStyle w:val="aa"/>
        <w:ind w:right="-7" w:firstLine="567"/>
        <w:jc w:val="right"/>
        <w:rPr>
          <w:rFonts w:ascii="GHEA Grapalat" w:hAnsi="GHEA Grapalat" w:cs="Sylfaen"/>
          <w:i/>
          <w:sz w:val="22"/>
          <w:lang w:val="af-ZA"/>
        </w:rPr>
      </w:pPr>
    </w:p>
    <w:p w:rsidR="00973892" w:rsidRDefault="00973892" w:rsidP="00EF3662">
      <w:pPr>
        <w:pStyle w:val="aa"/>
        <w:ind w:right="-7" w:firstLine="567"/>
        <w:jc w:val="right"/>
        <w:rPr>
          <w:rFonts w:ascii="GHEA Grapalat" w:hAnsi="GHEA Grapalat" w:cs="Sylfaen"/>
          <w:i/>
          <w:sz w:val="22"/>
          <w:lang w:val="af-ZA"/>
        </w:rPr>
      </w:pPr>
    </w:p>
    <w:p w:rsidR="00973892" w:rsidRDefault="00973892" w:rsidP="00EF3662">
      <w:pPr>
        <w:pStyle w:val="aa"/>
        <w:ind w:right="-7" w:firstLine="567"/>
        <w:jc w:val="right"/>
        <w:rPr>
          <w:rFonts w:ascii="GHEA Grapalat" w:hAnsi="GHEA Grapalat" w:cs="Sylfaen"/>
          <w:i/>
          <w:sz w:val="22"/>
          <w:lang w:val="af-ZA"/>
        </w:rPr>
      </w:pPr>
    </w:p>
    <w:p w:rsidR="00973892" w:rsidRDefault="00973892" w:rsidP="00EF3662">
      <w:pPr>
        <w:pStyle w:val="aa"/>
        <w:ind w:right="-7" w:firstLine="567"/>
        <w:jc w:val="right"/>
        <w:rPr>
          <w:rFonts w:ascii="GHEA Grapalat" w:hAnsi="GHEA Grapalat" w:cs="Sylfaen"/>
          <w:i/>
          <w:sz w:val="22"/>
          <w:lang w:val="af-ZA"/>
        </w:rPr>
      </w:pPr>
    </w:p>
    <w:p w:rsidR="00973892" w:rsidRDefault="00973892" w:rsidP="00EF3662">
      <w:pPr>
        <w:pStyle w:val="aa"/>
        <w:ind w:right="-7" w:firstLine="567"/>
        <w:jc w:val="right"/>
        <w:rPr>
          <w:rFonts w:ascii="GHEA Grapalat" w:hAnsi="GHEA Grapalat" w:cs="Sylfaen"/>
          <w:i/>
          <w:sz w:val="22"/>
          <w:lang w:val="af-ZA"/>
        </w:rPr>
      </w:pPr>
    </w:p>
    <w:p w:rsidR="00973892" w:rsidRDefault="00973892" w:rsidP="00EF3662">
      <w:pPr>
        <w:pStyle w:val="aa"/>
        <w:ind w:right="-7" w:firstLine="567"/>
        <w:jc w:val="right"/>
        <w:rPr>
          <w:rFonts w:ascii="GHEA Grapalat" w:hAnsi="GHEA Grapalat" w:cs="Sylfaen"/>
          <w:i/>
          <w:sz w:val="22"/>
          <w:lang w:val="af-ZA"/>
        </w:rPr>
      </w:pPr>
    </w:p>
    <w:p w:rsidR="00973892" w:rsidRDefault="00973892" w:rsidP="00EF3662">
      <w:pPr>
        <w:pStyle w:val="aa"/>
        <w:ind w:right="-7" w:firstLine="567"/>
        <w:jc w:val="right"/>
        <w:rPr>
          <w:rFonts w:ascii="GHEA Grapalat" w:hAnsi="GHEA Grapalat" w:cs="Sylfaen"/>
          <w:i/>
          <w:sz w:val="22"/>
          <w:lang w:val="af-ZA"/>
        </w:rPr>
      </w:pPr>
    </w:p>
    <w:p w:rsidR="00973892" w:rsidRDefault="00973892" w:rsidP="00EF3662">
      <w:pPr>
        <w:pStyle w:val="aa"/>
        <w:ind w:right="-7" w:firstLine="567"/>
        <w:jc w:val="right"/>
        <w:rPr>
          <w:rFonts w:ascii="GHEA Grapalat" w:hAnsi="GHEA Grapalat" w:cs="Sylfaen"/>
          <w:i/>
          <w:sz w:val="22"/>
          <w:lang w:val="af-ZA"/>
        </w:rPr>
      </w:pPr>
    </w:p>
    <w:p w:rsidR="00973892" w:rsidRDefault="00973892" w:rsidP="00EF3662">
      <w:pPr>
        <w:pStyle w:val="aa"/>
        <w:ind w:right="-7" w:firstLine="567"/>
        <w:jc w:val="right"/>
        <w:rPr>
          <w:rFonts w:ascii="GHEA Grapalat" w:hAnsi="GHEA Grapalat" w:cs="Sylfaen"/>
          <w:i/>
          <w:sz w:val="22"/>
          <w:lang w:val="af-ZA"/>
        </w:rPr>
      </w:pPr>
    </w:p>
    <w:p w:rsidR="00973892" w:rsidRDefault="00973892" w:rsidP="00EF3662">
      <w:pPr>
        <w:pStyle w:val="aa"/>
        <w:ind w:right="-7" w:firstLine="567"/>
        <w:jc w:val="right"/>
        <w:rPr>
          <w:rFonts w:ascii="GHEA Grapalat" w:hAnsi="GHEA Grapalat" w:cs="Sylfaen"/>
          <w:i/>
          <w:sz w:val="22"/>
          <w:lang w:val="af-ZA"/>
        </w:rPr>
      </w:pPr>
    </w:p>
    <w:p w:rsidR="00973892" w:rsidRDefault="00973892" w:rsidP="00EF3662">
      <w:pPr>
        <w:pStyle w:val="aa"/>
        <w:ind w:right="-7" w:firstLine="567"/>
        <w:jc w:val="right"/>
        <w:rPr>
          <w:rFonts w:ascii="GHEA Grapalat" w:hAnsi="GHEA Grapalat" w:cs="Sylfaen"/>
          <w:i/>
          <w:sz w:val="22"/>
          <w:lang w:val="af-ZA"/>
        </w:rPr>
      </w:pPr>
    </w:p>
    <w:p w:rsidR="00973892" w:rsidRDefault="00973892" w:rsidP="00EF3662">
      <w:pPr>
        <w:pStyle w:val="aa"/>
        <w:ind w:right="-7" w:firstLine="567"/>
        <w:jc w:val="right"/>
        <w:rPr>
          <w:rFonts w:ascii="GHEA Grapalat" w:hAnsi="GHEA Grapalat" w:cs="Sylfaen"/>
          <w:i/>
          <w:sz w:val="22"/>
          <w:lang w:val="af-ZA"/>
        </w:rPr>
      </w:pPr>
    </w:p>
    <w:p w:rsidR="00973892" w:rsidRPr="00E6597C" w:rsidRDefault="00973892" w:rsidP="00EF3662">
      <w:pPr>
        <w:pStyle w:val="aa"/>
        <w:ind w:right="-7" w:firstLine="567"/>
        <w:jc w:val="right"/>
        <w:rPr>
          <w:rFonts w:ascii="GHEA Grapalat" w:hAnsi="GHEA Grapalat" w:cs="Sylfaen"/>
          <w:i/>
          <w:sz w:val="22"/>
          <w:lang w:val="af-ZA"/>
        </w:rPr>
      </w:pPr>
    </w:p>
    <w:p w:rsidR="00341A74" w:rsidRPr="00E6597C" w:rsidRDefault="00341A74" w:rsidP="00EF3662">
      <w:pPr>
        <w:pStyle w:val="aa"/>
        <w:ind w:right="-7" w:firstLine="567"/>
        <w:jc w:val="right"/>
        <w:rPr>
          <w:rFonts w:ascii="GHEA Grapalat" w:hAnsi="GHEA Grapalat" w:cs="Sylfaen"/>
          <w:i/>
          <w:sz w:val="22"/>
          <w:lang w:val="af-ZA"/>
        </w:rPr>
      </w:pPr>
    </w:p>
    <w:p w:rsidR="00341A74" w:rsidRPr="00E6597C" w:rsidRDefault="00341A74" w:rsidP="00EF3662">
      <w:pPr>
        <w:pStyle w:val="aa"/>
        <w:ind w:right="-7" w:firstLine="567"/>
        <w:jc w:val="right"/>
        <w:rPr>
          <w:rFonts w:ascii="GHEA Grapalat" w:hAnsi="GHEA Grapalat" w:cs="Sylfaen"/>
          <w:i/>
          <w:sz w:val="22"/>
          <w:lang w:val="af-ZA"/>
        </w:rPr>
      </w:pPr>
    </w:p>
    <w:p w:rsidR="00341A74" w:rsidRPr="00E6597C" w:rsidRDefault="00341A74" w:rsidP="00EF3662">
      <w:pPr>
        <w:pStyle w:val="aa"/>
        <w:ind w:right="-7" w:firstLine="567"/>
        <w:jc w:val="right"/>
        <w:rPr>
          <w:rFonts w:ascii="GHEA Grapalat" w:hAnsi="GHEA Grapalat" w:cs="Sylfaen"/>
          <w:i/>
          <w:sz w:val="22"/>
          <w:lang w:val="af-ZA"/>
        </w:rPr>
      </w:pPr>
    </w:p>
    <w:p w:rsidR="00826193" w:rsidRPr="00E6597C" w:rsidRDefault="00826193" w:rsidP="00EF3662">
      <w:pPr>
        <w:pStyle w:val="aa"/>
        <w:ind w:right="-7" w:firstLine="567"/>
        <w:jc w:val="right"/>
        <w:rPr>
          <w:rFonts w:ascii="GHEA Grapalat" w:hAnsi="GHEA Grapalat" w:cs="Sylfaen"/>
          <w:i/>
          <w:sz w:val="22"/>
          <w:lang w:val="af-ZA"/>
        </w:rPr>
      </w:pPr>
    </w:p>
    <w:p w:rsidR="009E4B3C" w:rsidRPr="00015CC3" w:rsidRDefault="009E4B3C" w:rsidP="00EF3662">
      <w:pPr>
        <w:pStyle w:val="aa"/>
        <w:spacing w:after="0"/>
        <w:ind w:firstLine="567"/>
        <w:jc w:val="right"/>
        <w:rPr>
          <w:rFonts w:ascii="GHEA Grapalat" w:hAnsi="GHEA Grapalat" w:cs="Sylfaen"/>
          <w:i/>
          <w:sz w:val="20"/>
          <w:szCs w:val="20"/>
          <w:lang w:val="af-ZA"/>
        </w:rPr>
      </w:pPr>
    </w:p>
    <w:p w:rsidR="00096865" w:rsidRPr="00E6597C" w:rsidRDefault="00096865" w:rsidP="00EF3662">
      <w:pPr>
        <w:pStyle w:val="aa"/>
        <w:spacing w:after="0"/>
        <w:ind w:firstLine="567"/>
        <w:jc w:val="right"/>
        <w:rPr>
          <w:rFonts w:ascii="GHEA Grapalat" w:hAnsi="GHEA Grapalat" w:cs="Sylfaen"/>
          <w:i/>
          <w:sz w:val="20"/>
          <w:szCs w:val="20"/>
          <w:lang w:val="af-ZA"/>
        </w:rPr>
      </w:pPr>
      <w:r w:rsidRPr="00E6597C">
        <w:rPr>
          <w:rFonts w:ascii="GHEA Grapalat" w:hAnsi="GHEA Grapalat" w:cs="Sylfaen"/>
          <w:i/>
          <w:sz w:val="20"/>
          <w:szCs w:val="20"/>
        </w:rPr>
        <w:t>Հաստատված</w:t>
      </w:r>
      <w:r w:rsidRPr="00E6597C">
        <w:rPr>
          <w:rFonts w:ascii="GHEA Grapalat" w:hAnsi="GHEA Grapalat" w:cs="Times Armenian"/>
          <w:i/>
          <w:sz w:val="20"/>
          <w:szCs w:val="20"/>
          <w:lang w:val="af-ZA"/>
        </w:rPr>
        <w:t xml:space="preserve"> </w:t>
      </w:r>
      <w:r w:rsidRPr="00E6597C">
        <w:rPr>
          <w:rFonts w:ascii="GHEA Grapalat" w:hAnsi="GHEA Grapalat" w:cs="Sylfaen"/>
          <w:i/>
          <w:sz w:val="20"/>
          <w:szCs w:val="20"/>
        </w:rPr>
        <w:t>է</w:t>
      </w:r>
    </w:p>
    <w:p w:rsidR="00096865" w:rsidRPr="00AE2BF1" w:rsidRDefault="00AE2BF1" w:rsidP="00AE2BF1">
      <w:pPr>
        <w:pStyle w:val="a3"/>
        <w:spacing w:line="240" w:lineRule="auto"/>
        <w:jc w:val="right"/>
        <w:rPr>
          <w:rFonts w:ascii="GHEA Grapalat" w:hAnsi="GHEA Grapalat"/>
          <w:i w:val="0"/>
          <w:lang w:val="af-ZA"/>
        </w:rPr>
      </w:pPr>
      <w:r>
        <w:rPr>
          <w:rFonts w:ascii="GHEA Grapalat" w:hAnsi="GHEA Grapalat"/>
          <w:i w:val="0"/>
          <w:lang w:val="af-ZA"/>
        </w:rPr>
        <w:t>ԱՄԲՀ-ՋՄ-</w:t>
      </w:r>
      <w:r w:rsidRPr="00E6597C">
        <w:rPr>
          <w:rFonts w:ascii="GHEA Grapalat" w:hAnsi="GHEA Grapalat"/>
          <w:i w:val="0"/>
          <w:lang w:val="af-ZA"/>
        </w:rPr>
        <w:t>ԲՄԱՇՁԲ</w:t>
      </w:r>
      <w:r>
        <w:rPr>
          <w:rFonts w:ascii="GHEA Grapalat" w:hAnsi="GHEA Grapalat"/>
          <w:i w:val="0"/>
          <w:u w:val="single"/>
          <w:lang w:val="af-ZA"/>
        </w:rPr>
        <w:t xml:space="preserve">-22/01 </w:t>
      </w:r>
      <w:r w:rsidR="00096865" w:rsidRPr="00E6597C">
        <w:rPr>
          <w:rFonts w:ascii="GHEA Grapalat" w:hAnsi="GHEA Grapalat" w:cs="Sylfaen"/>
          <w:i w:val="0"/>
        </w:rPr>
        <w:t>ծածկա</w:t>
      </w:r>
      <w:r w:rsidR="00096865" w:rsidRPr="00E6597C">
        <w:rPr>
          <w:rFonts w:ascii="GHEA Grapalat" w:hAnsi="GHEA Grapalat" w:cs="Times Armenian"/>
          <w:i w:val="0"/>
        </w:rPr>
        <w:t>գ</w:t>
      </w:r>
      <w:r w:rsidR="00096865" w:rsidRPr="00E6597C">
        <w:rPr>
          <w:rFonts w:ascii="GHEA Grapalat" w:hAnsi="GHEA Grapalat" w:cs="Sylfaen"/>
          <w:i w:val="0"/>
        </w:rPr>
        <w:t>րով</w:t>
      </w:r>
      <w:r w:rsidR="00096865" w:rsidRPr="00E6597C">
        <w:rPr>
          <w:rFonts w:ascii="GHEA Grapalat" w:hAnsi="GHEA Grapalat" w:cs="Times Armenian"/>
          <w:i w:val="0"/>
          <w:lang w:val="af-ZA"/>
        </w:rPr>
        <w:t xml:space="preserve"> </w:t>
      </w:r>
    </w:p>
    <w:p w:rsidR="00096865" w:rsidRPr="00E6597C" w:rsidRDefault="00A6263A" w:rsidP="00EF3662">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rPr>
        <w:t>Հրատապ</w:t>
      </w:r>
      <w:r w:rsidRPr="00187D94">
        <w:rPr>
          <w:rFonts w:ascii="GHEA Grapalat" w:hAnsi="GHEA Grapalat" w:cs="Sylfaen"/>
          <w:i/>
          <w:sz w:val="20"/>
          <w:szCs w:val="20"/>
          <w:lang w:val="af-ZA"/>
        </w:rPr>
        <w:t xml:space="preserve"> </w:t>
      </w:r>
      <w:r w:rsidR="00096865" w:rsidRPr="00E6597C">
        <w:rPr>
          <w:rFonts w:ascii="GHEA Grapalat" w:hAnsi="GHEA Grapalat" w:cs="Sylfaen"/>
          <w:i/>
          <w:sz w:val="20"/>
          <w:szCs w:val="20"/>
        </w:rPr>
        <w:t>բաց</w:t>
      </w:r>
      <w:r w:rsidR="00096865" w:rsidRPr="00E6597C">
        <w:rPr>
          <w:rFonts w:ascii="GHEA Grapalat" w:hAnsi="GHEA Grapalat" w:cs="Times Armenian"/>
          <w:i/>
          <w:sz w:val="20"/>
          <w:szCs w:val="20"/>
          <w:lang w:val="af-ZA"/>
        </w:rPr>
        <w:t xml:space="preserve"> </w:t>
      </w:r>
      <w:r w:rsidR="008C5FC1" w:rsidRPr="00E6597C">
        <w:rPr>
          <w:rFonts w:ascii="GHEA Grapalat" w:hAnsi="GHEA Grapalat" w:cs="Times Armenian"/>
          <w:i/>
          <w:sz w:val="20"/>
          <w:szCs w:val="20"/>
          <w:lang w:val="af-ZA"/>
        </w:rPr>
        <w:t>մրցույթի</w:t>
      </w:r>
      <w:r w:rsidR="00096865" w:rsidRPr="00E6597C">
        <w:rPr>
          <w:rFonts w:ascii="GHEA Grapalat" w:hAnsi="GHEA Grapalat" w:cs="Times Armenian"/>
          <w:i/>
          <w:sz w:val="20"/>
          <w:szCs w:val="20"/>
          <w:lang w:val="af-ZA"/>
        </w:rPr>
        <w:t xml:space="preserve"> </w:t>
      </w:r>
      <w:r w:rsidR="00EE5855" w:rsidRPr="00E6597C">
        <w:rPr>
          <w:rFonts w:ascii="GHEA Grapalat" w:hAnsi="GHEA Grapalat" w:cs="Times Armenian"/>
          <w:i/>
          <w:sz w:val="20"/>
          <w:szCs w:val="20"/>
          <w:lang w:val="af-ZA"/>
        </w:rPr>
        <w:t xml:space="preserve">գնահատող </w:t>
      </w:r>
      <w:r w:rsidR="00096865" w:rsidRPr="00E6597C">
        <w:rPr>
          <w:rFonts w:ascii="GHEA Grapalat" w:hAnsi="GHEA Grapalat" w:cs="Sylfaen"/>
          <w:i/>
          <w:sz w:val="20"/>
          <w:szCs w:val="20"/>
        </w:rPr>
        <w:t>հանձնաժողովի</w:t>
      </w:r>
    </w:p>
    <w:p w:rsidR="00096865" w:rsidRPr="00E6597C" w:rsidRDefault="00096865" w:rsidP="00EF3662">
      <w:pPr>
        <w:pStyle w:val="aa"/>
        <w:spacing w:after="0"/>
        <w:ind w:firstLine="567"/>
        <w:jc w:val="right"/>
        <w:rPr>
          <w:rFonts w:ascii="GHEA Grapalat" w:hAnsi="GHEA Grapalat"/>
          <w:i/>
          <w:sz w:val="20"/>
          <w:szCs w:val="20"/>
          <w:lang w:val="af-ZA"/>
        </w:rPr>
      </w:pPr>
      <w:r w:rsidRPr="00E6597C">
        <w:rPr>
          <w:rFonts w:ascii="GHEA Grapalat" w:hAnsi="GHEA Grapalat" w:cs="Sylfaen"/>
          <w:i/>
          <w:sz w:val="20"/>
          <w:szCs w:val="20"/>
          <w:lang w:val="af-ZA"/>
        </w:rPr>
        <w:t xml:space="preserve"> 20 </w:t>
      </w:r>
      <w:r w:rsidR="00AE2BF1">
        <w:rPr>
          <w:rFonts w:ascii="GHEA Grapalat" w:hAnsi="GHEA Grapalat" w:cs="Sylfaen"/>
          <w:i/>
          <w:sz w:val="20"/>
          <w:szCs w:val="20"/>
          <w:lang w:val="af-ZA"/>
        </w:rPr>
        <w:t>22</w:t>
      </w:r>
      <w:r w:rsidRPr="00E6597C">
        <w:rPr>
          <w:rFonts w:ascii="GHEA Grapalat" w:hAnsi="GHEA Grapalat" w:cs="Sylfaen"/>
          <w:i/>
          <w:sz w:val="20"/>
          <w:szCs w:val="20"/>
          <w:lang w:val="af-ZA"/>
        </w:rPr>
        <w:t xml:space="preserve">  </w:t>
      </w:r>
      <w:r w:rsidRPr="00E6597C">
        <w:rPr>
          <w:rFonts w:ascii="GHEA Grapalat" w:hAnsi="GHEA Grapalat" w:cs="Sylfaen"/>
          <w:i/>
          <w:sz w:val="20"/>
          <w:szCs w:val="20"/>
        </w:rPr>
        <w:t>թ</w:t>
      </w: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AE2BF1" w:rsidRDefault="00A76C15" w:rsidP="00EF3662">
      <w:pPr>
        <w:pStyle w:val="aa"/>
        <w:ind w:right="-7" w:firstLine="567"/>
        <w:jc w:val="center"/>
        <w:rPr>
          <w:rFonts w:ascii="Sylfaen" w:hAnsi="Sylfaen"/>
          <w:b/>
          <w:sz w:val="36"/>
          <w:lang w:val="af-ZA"/>
        </w:rPr>
      </w:pPr>
      <w:r w:rsidRPr="00AE2BF1">
        <w:rPr>
          <w:rFonts w:ascii="Sylfaen" w:hAnsi="Sylfaen" w:cs="Times Armenian"/>
          <w:b/>
          <w:i/>
          <w:sz w:val="36"/>
          <w:lang w:val="af-ZA"/>
        </w:rPr>
        <w:t>«</w:t>
      </w:r>
      <w:r w:rsidR="00AE2BF1" w:rsidRPr="00AE2BF1">
        <w:rPr>
          <w:rFonts w:ascii="Sylfaen" w:hAnsi="Sylfaen" w:cs="Times Armenian"/>
          <w:b/>
          <w:i/>
          <w:sz w:val="36"/>
          <w:vertAlign w:val="subscript"/>
        </w:rPr>
        <w:t>ԲԱՂՐԱՄՅԱՆԻ</w:t>
      </w:r>
      <w:r w:rsidR="00AE2BF1" w:rsidRPr="00EB5E79">
        <w:rPr>
          <w:rFonts w:ascii="Sylfaen" w:hAnsi="Sylfaen" w:cs="Times Armenian"/>
          <w:b/>
          <w:i/>
          <w:sz w:val="36"/>
          <w:vertAlign w:val="subscript"/>
          <w:lang w:val="af-ZA"/>
        </w:rPr>
        <w:t xml:space="preserve"> </w:t>
      </w:r>
      <w:r w:rsidR="00AE2BF1" w:rsidRPr="00AE2BF1">
        <w:rPr>
          <w:rFonts w:ascii="Sylfaen" w:hAnsi="Sylfaen" w:cs="Times Armenian"/>
          <w:b/>
          <w:i/>
          <w:sz w:val="36"/>
          <w:vertAlign w:val="subscript"/>
        </w:rPr>
        <w:t>ՀԱՄԱՅՆՔԱՊԵՏԱՐԱՆ</w:t>
      </w:r>
      <w:r w:rsidRPr="00AE2BF1">
        <w:rPr>
          <w:rFonts w:ascii="Sylfaen" w:hAnsi="Sylfaen" w:cs="Sylfaen"/>
          <w:b/>
          <w:i/>
          <w:sz w:val="36"/>
          <w:lang w:val="af-ZA"/>
        </w:rPr>
        <w:t>»</w:t>
      </w:r>
    </w:p>
    <w:p w:rsidR="00096865" w:rsidRPr="00E6597C" w:rsidRDefault="00096865" w:rsidP="00EF3662">
      <w:pPr>
        <w:pStyle w:val="aa"/>
        <w:tabs>
          <w:tab w:val="left" w:pos="5968"/>
        </w:tabs>
        <w:ind w:right="-7" w:firstLine="567"/>
        <w:rPr>
          <w:rFonts w:ascii="GHEA Grapalat" w:hAnsi="GHEA Grapalat"/>
          <w:lang w:val="af-ZA"/>
        </w:rPr>
      </w:pPr>
      <w:r w:rsidRPr="00E6597C">
        <w:rPr>
          <w:rFonts w:ascii="GHEA Grapalat" w:hAnsi="GHEA Grapalat"/>
          <w:lang w:val="af-ZA"/>
        </w:rPr>
        <w:tab/>
      </w: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CE0D95" w:rsidRPr="00E6597C" w:rsidRDefault="00CE0D9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cs="Sylfaen"/>
          <w:lang w:val="af-ZA"/>
        </w:rPr>
      </w:pPr>
      <w:r w:rsidRPr="00E6597C">
        <w:rPr>
          <w:rFonts w:ascii="GHEA Grapalat" w:hAnsi="GHEA Grapalat" w:cs="Sylfaen"/>
        </w:rPr>
        <w:t>Հ</w:t>
      </w:r>
      <w:r w:rsidRPr="00E6597C">
        <w:rPr>
          <w:rFonts w:ascii="GHEA Grapalat" w:hAnsi="GHEA Grapalat" w:cs="Times Armenian"/>
          <w:lang w:val="af-ZA"/>
        </w:rPr>
        <w:t xml:space="preserve"> </w:t>
      </w:r>
      <w:r w:rsidRPr="00E6597C">
        <w:rPr>
          <w:rFonts w:ascii="GHEA Grapalat" w:hAnsi="GHEA Grapalat" w:cs="Sylfaen"/>
        </w:rPr>
        <w:t>Ր</w:t>
      </w:r>
      <w:r w:rsidRPr="00E6597C">
        <w:rPr>
          <w:rFonts w:ascii="GHEA Grapalat" w:hAnsi="GHEA Grapalat" w:cs="Times Armenian"/>
          <w:lang w:val="af-ZA"/>
        </w:rPr>
        <w:t xml:space="preserve"> </w:t>
      </w:r>
      <w:r w:rsidRPr="00E6597C">
        <w:rPr>
          <w:rFonts w:ascii="GHEA Grapalat" w:hAnsi="GHEA Grapalat" w:cs="Sylfaen"/>
        </w:rPr>
        <w:t>Ա</w:t>
      </w:r>
      <w:r w:rsidRPr="00E6597C">
        <w:rPr>
          <w:rFonts w:ascii="GHEA Grapalat" w:hAnsi="GHEA Grapalat" w:cs="Times Armenian"/>
          <w:lang w:val="af-ZA"/>
        </w:rPr>
        <w:t xml:space="preserve"> </w:t>
      </w:r>
      <w:r w:rsidRPr="00E6597C">
        <w:rPr>
          <w:rFonts w:ascii="GHEA Grapalat" w:hAnsi="GHEA Grapalat" w:cs="Sylfaen"/>
        </w:rPr>
        <w:t>Վ</w:t>
      </w:r>
      <w:r w:rsidRPr="00E6597C">
        <w:rPr>
          <w:rFonts w:ascii="GHEA Grapalat" w:hAnsi="GHEA Grapalat" w:cs="Times Armenian"/>
          <w:lang w:val="af-ZA"/>
        </w:rPr>
        <w:t xml:space="preserve"> </w:t>
      </w:r>
      <w:r w:rsidRPr="00E6597C">
        <w:rPr>
          <w:rFonts w:ascii="GHEA Grapalat" w:hAnsi="GHEA Grapalat" w:cs="Sylfaen"/>
        </w:rPr>
        <w:t>Ե</w:t>
      </w:r>
      <w:r w:rsidRPr="00E6597C">
        <w:rPr>
          <w:rFonts w:ascii="GHEA Grapalat" w:hAnsi="GHEA Grapalat" w:cs="Times Armenian"/>
          <w:lang w:val="af-ZA"/>
        </w:rPr>
        <w:t xml:space="preserve"> </w:t>
      </w:r>
      <w:r w:rsidRPr="00E6597C">
        <w:rPr>
          <w:rFonts w:ascii="GHEA Grapalat" w:hAnsi="GHEA Grapalat" w:cs="Sylfaen"/>
        </w:rPr>
        <w:t>Ր</w:t>
      </w:r>
    </w:p>
    <w:p w:rsidR="00096865" w:rsidRPr="00E6597C" w:rsidRDefault="00096865" w:rsidP="00EF3662">
      <w:pPr>
        <w:pStyle w:val="aa"/>
        <w:ind w:right="-7" w:firstLine="567"/>
        <w:jc w:val="center"/>
        <w:rPr>
          <w:rFonts w:ascii="GHEA Grapalat" w:hAnsi="GHEA Grapalat" w:cs="Sylfaen"/>
          <w:lang w:val="af-ZA"/>
        </w:rPr>
      </w:pPr>
    </w:p>
    <w:p w:rsidR="00096865" w:rsidRPr="00E6597C" w:rsidRDefault="00096865" w:rsidP="00EF3662">
      <w:pPr>
        <w:pStyle w:val="aa"/>
        <w:ind w:right="-7" w:firstLine="567"/>
        <w:jc w:val="center"/>
        <w:rPr>
          <w:rFonts w:ascii="GHEA Grapalat" w:hAnsi="GHEA Grapalat" w:cs="Sylfaen"/>
          <w:lang w:val="af-ZA"/>
        </w:rPr>
      </w:pPr>
    </w:p>
    <w:p w:rsidR="00AE2BF1" w:rsidRPr="00EB5E79" w:rsidRDefault="00AE2BF1" w:rsidP="00AE2BF1">
      <w:pPr>
        <w:pStyle w:val="aa"/>
        <w:ind w:right="-7" w:firstLine="567"/>
        <w:jc w:val="center"/>
        <w:rPr>
          <w:rFonts w:ascii="Sylfaen" w:hAnsi="Sylfaen"/>
          <w:b/>
          <w:sz w:val="32"/>
          <w:lang w:val="af-ZA"/>
        </w:rPr>
      </w:pPr>
      <w:r w:rsidRPr="00AE2BF1">
        <w:rPr>
          <w:rFonts w:ascii="Sylfaen" w:hAnsi="Sylfaen" w:cs="Times Armenian"/>
          <w:b/>
          <w:i/>
          <w:sz w:val="36"/>
          <w:lang w:val="af-ZA"/>
        </w:rPr>
        <w:t>«</w:t>
      </w:r>
      <w:r w:rsidRPr="00AE2BF1">
        <w:rPr>
          <w:rFonts w:ascii="Sylfaen" w:hAnsi="Sylfaen" w:cs="Times Armenian"/>
          <w:b/>
          <w:i/>
          <w:sz w:val="36"/>
          <w:vertAlign w:val="subscript"/>
        </w:rPr>
        <w:t>ԲԱՂՐԱՄՅԱՆԻ</w:t>
      </w:r>
      <w:r w:rsidRPr="00AE2BF1">
        <w:rPr>
          <w:rFonts w:ascii="Sylfaen" w:hAnsi="Sylfaen" w:cs="Times Armenian"/>
          <w:b/>
          <w:i/>
          <w:sz w:val="36"/>
          <w:vertAlign w:val="subscript"/>
          <w:lang w:val="af-ZA"/>
        </w:rPr>
        <w:t xml:space="preserve"> </w:t>
      </w:r>
      <w:r w:rsidRPr="00AE2BF1">
        <w:rPr>
          <w:rFonts w:ascii="Sylfaen" w:hAnsi="Sylfaen" w:cs="Times Armenian"/>
          <w:b/>
          <w:i/>
          <w:sz w:val="36"/>
          <w:vertAlign w:val="subscript"/>
        </w:rPr>
        <w:t>ՀԱՄԱՅՆՔԱՊԵՏԱՐԱՆ</w:t>
      </w:r>
      <w:r w:rsidRPr="00EB5E79">
        <w:rPr>
          <w:rFonts w:ascii="Sylfaen" w:hAnsi="Sylfaen" w:cs="Sylfaen"/>
          <w:b/>
          <w:i/>
          <w:sz w:val="28"/>
          <w:lang w:val="af-ZA"/>
        </w:rPr>
        <w:t>»</w:t>
      </w:r>
      <w:r w:rsidR="00EB5E79" w:rsidRPr="00EB5E79">
        <w:rPr>
          <w:rFonts w:ascii="Sylfaen" w:hAnsi="Sylfaen" w:cs="Sylfaen"/>
          <w:b/>
          <w:i/>
          <w:sz w:val="28"/>
          <w:lang w:val="af-ZA"/>
        </w:rPr>
        <w:t>-ի</w:t>
      </w:r>
    </w:p>
    <w:p w:rsidR="00EB5E79" w:rsidRDefault="002B32D6" w:rsidP="00EF3662">
      <w:pPr>
        <w:pStyle w:val="aa"/>
        <w:ind w:right="-7"/>
        <w:jc w:val="center"/>
        <w:rPr>
          <w:rFonts w:ascii="GHEA Grapalat" w:hAnsi="GHEA Grapalat" w:cs="Sylfaen"/>
          <w:lang w:val="af-ZA"/>
        </w:rPr>
      </w:pPr>
      <w:r w:rsidRPr="00AE2BF1">
        <w:rPr>
          <w:rFonts w:ascii="GHEA Grapalat" w:hAnsi="GHEA Grapalat" w:cs="Sylfaen"/>
          <w:sz w:val="22"/>
        </w:rPr>
        <w:t>ԿԱՐԻՔՆԵՐԻ</w:t>
      </w:r>
      <w:r w:rsidRPr="00AE2BF1">
        <w:rPr>
          <w:rFonts w:ascii="GHEA Grapalat" w:hAnsi="GHEA Grapalat" w:cs="Times Armenian"/>
          <w:sz w:val="22"/>
          <w:lang w:val="af-ZA"/>
        </w:rPr>
        <w:t xml:space="preserve"> </w:t>
      </w:r>
      <w:r w:rsidRPr="00AE2BF1">
        <w:rPr>
          <w:rFonts w:ascii="GHEA Grapalat" w:hAnsi="GHEA Grapalat" w:cs="Sylfaen"/>
          <w:sz w:val="22"/>
        </w:rPr>
        <w:t>ՀԱՄԱՐ</w:t>
      </w:r>
      <w:r w:rsidRPr="00AE2BF1">
        <w:rPr>
          <w:rFonts w:ascii="GHEA Grapalat" w:hAnsi="GHEA Grapalat" w:cs="Times Armenian"/>
          <w:sz w:val="22"/>
          <w:lang w:val="af-ZA"/>
        </w:rPr>
        <w:t xml:space="preserve">` </w:t>
      </w:r>
      <w:r w:rsidRPr="00E6597C">
        <w:rPr>
          <w:rFonts w:ascii="GHEA Grapalat" w:hAnsi="GHEA Grapalat" w:cs="Sylfaen"/>
          <w:lang w:val="af-ZA"/>
        </w:rPr>
        <w:t>«</w:t>
      </w:r>
      <w:r w:rsidR="00AE2BF1" w:rsidRPr="00AE2BF1">
        <w:rPr>
          <w:rFonts w:ascii="GHEA Grapalat" w:hAnsi="GHEA Grapalat"/>
          <w:i/>
          <w:lang w:val="af-ZA"/>
        </w:rPr>
        <w:t xml:space="preserve"> </w:t>
      </w:r>
      <w:r w:rsidR="00AE2BF1">
        <w:rPr>
          <w:rFonts w:ascii="GHEA Grapalat" w:hAnsi="GHEA Grapalat"/>
          <w:i/>
          <w:lang w:val="af-ZA"/>
        </w:rPr>
        <w:t xml:space="preserve">ՀՀ Արմավիրի մարզի Բաղրամյան համայնքի Բագարան գյուղի, ջրամատակարարման ցանցի, ջրի կուտակման ավազանի և պոմպակայանի կառուցման աշխատանքների </w:t>
      </w:r>
      <w:r w:rsidR="00AE2BF1" w:rsidRPr="00E6597C">
        <w:rPr>
          <w:rFonts w:ascii="GHEA Grapalat" w:hAnsi="GHEA Grapalat"/>
          <w:i/>
          <w:lang w:val="af-ZA"/>
        </w:rPr>
        <w:t xml:space="preserve"> կատարման</w:t>
      </w:r>
      <w:r w:rsidR="00AE2BF1" w:rsidRPr="00E6597C">
        <w:rPr>
          <w:rFonts w:ascii="GHEA Grapalat" w:hAnsi="GHEA Grapalat" w:cs="Sylfaen"/>
          <w:lang w:val="af-ZA"/>
        </w:rPr>
        <w:t xml:space="preserve"> </w:t>
      </w:r>
      <w:r w:rsidRPr="00E6597C">
        <w:rPr>
          <w:rFonts w:ascii="GHEA Grapalat" w:hAnsi="GHEA Grapalat" w:cs="Sylfaen"/>
          <w:lang w:val="af-ZA"/>
        </w:rPr>
        <w:t>»</w:t>
      </w:r>
    </w:p>
    <w:p w:rsidR="00096865" w:rsidRPr="00E6597C" w:rsidRDefault="002B32D6" w:rsidP="00EF3662">
      <w:pPr>
        <w:pStyle w:val="aa"/>
        <w:ind w:right="-7"/>
        <w:jc w:val="center"/>
        <w:rPr>
          <w:rFonts w:ascii="GHEA Grapalat" w:hAnsi="GHEA Grapalat"/>
          <w:szCs w:val="22"/>
          <w:lang w:val="af-ZA"/>
        </w:rPr>
      </w:pPr>
      <w:r w:rsidRPr="00AE2BF1">
        <w:rPr>
          <w:rFonts w:ascii="GHEA Grapalat" w:hAnsi="GHEA Grapalat" w:cs="Times Armenian"/>
          <w:sz w:val="22"/>
          <w:lang w:val="af-ZA"/>
        </w:rPr>
        <w:t xml:space="preserve"> </w:t>
      </w:r>
      <w:r w:rsidRPr="00AE2BF1">
        <w:rPr>
          <w:rFonts w:ascii="GHEA Grapalat" w:hAnsi="GHEA Grapalat" w:cs="Sylfaen"/>
          <w:sz w:val="22"/>
        </w:rPr>
        <w:t>ՆՊԱՏԱԿՈՎ</w:t>
      </w:r>
      <w:r w:rsidRPr="00AE2BF1">
        <w:rPr>
          <w:rFonts w:ascii="GHEA Grapalat" w:hAnsi="GHEA Grapalat" w:cs="Sylfaen"/>
          <w:sz w:val="22"/>
          <w:lang w:val="af-ZA"/>
        </w:rPr>
        <w:t xml:space="preserve"> </w:t>
      </w:r>
      <w:r w:rsidRPr="00AE2BF1">
        <w:rPr>
          <w:rFonts w:ascii="GHEA Grapalat" w:hAnsi="GHEA Grapalat" w:cs="Times Armenian"/>
          <w:sz w:val="22"/>
          <w:lang w:val="af-ZA"/>
        </w:rPr>
        <w:t xml:space="preserve"> </w:t>
      </w:r>
      <w:r w:rsidRPr="00AE2BF1">
        <w:rPr>
          <w:rFonts w:ascii="GHEA Grapalat" w:hAnsi="GHEA Grapalat" w:cs="Sylfaen"/>
          <w:sz w:val="22"/>
        </w:rPr>
        <w:t>ՀԱՅՏԱՐԱՐՎԱԾ</w:t>
      </w:r>
      <w:r w:rsidRPr="00AE2BF1">
        <w:rPr>
          <w:rFonts w:ascii="GHEA Grapalat" w:hAnsi="GHEA Grapalat" w:cs="Times Armenian"/>
          <w:sz w:val="22"/>
          <w:lang w:val="af-ZA"/>
        </w:rPr>
        <w:t xml:space="preserve"> </w:t>
      </w:r>
      <w:r w:rsidR="00187D94">
        <w:rPr>
          <w:rFonts w:ascii="GHEA Grapalat" w:hAnsi="GHEA Grapalat" w:cs="Times Armenian"/>
          <w:sz w:val="22"/>
          <w:lang w:val="af-ZA"/>
        </w:rPr>
        <w:t xml:space="preserve">ՀՐԱՏԱՊ </w:t>
      </w:r>
      <w:r w:rsidRPr="00AE2BF1">
        <w:rPr>
          <w:rFonts w:ascii="GHEA Grapalat" w:hAnsi="GHEA Grapalat" w:cs="Sylfaen"/>
          <w:sz w:val="22"/>
        </w:rPr>
        <w:t>ԲԱՑ</w:t>
      </w:r>
      <w:r w:rsidRPr="00AE2BF1">
        <w:rPr>
          <w:rFonts w:ascii="GHEA Grapalat" w:hAnsi="GHEA Grapalat" w:cs="Times Armenian"/>
          <w:sz w:val="22"/>
          <w:lang w:val="af-ZA"/>
        </w:rPr>
        <w:t xml:space="preserve"> </w:t>
      </w:r>
      <w:r w:rsidR="008C5FC1" w:rsidRPr="00AE2BF1">
        <w:rPr>
          <w:rFonts w:ascii="GHEA Grapalat" w:hAnsi="GHEA Grapalat" w:cs="Sylfaen"/>
          <w:sz w:val="22"/>
        </w:rPr>
        <w:t>ՄՐՑՈՒՅԹԻ</w:t>
      </w:r>
    </w:p>
    <w:p w:rsidR="00096865" w:rsidRPr="00E6597C" w:rsidRDefault="00096865" w:rsidP="00EF3662">
      <w:pPr>
        <w:pStyle w:val="aa"/>
        <w:ind w:right="-7"/>
        <w:jc w:val="center"/>
        <w:rPr>
          <w:rFonts w:ascii="GHEA Grapalat" w:hAnsi="GHEA Grapalat"/>
          <w:szCs w:val="22"/>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2B32D6" w:rsidRPr="00E6597C" w:rsidRDefault="002B32D6"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CE0D95" w:rsidRPr="00E6597C" w:rsidRDefault="00CE0D95" w:rsidP="00EF3662">
      <w:pPr>
        <w:pStyle w:val="aa"/>
        <w:ind w:right="-7" w:firstLine="567"/>
        <w:jc w:val="center"/>
        <w:rPr>
          <w:rFonts w:ascii="GHEA Grapalat" w:hAnsi="GHEA Grapalat"/>
          <w:lang w:val="af-ZA"/>
        </w:rPr>
      </w:pPr>
    </w:p>
    <w:p w:rsidR="00F169D8" w:rsidRPr="00251D8A" w:rsidRDefault="00F169D8" w:rsidP="00F169D8">
      <w:pPr>
        <w:jc w:val="both"/>
        <w:rPr>
          <w:rFonts w:ascii="GHEA Grapalat" w:hAnsi="GHEA Grapalat" w:cs="Sylfaen"/>
          <w:i/>
          <w:sz w:val="22"/>
          <w:szCs w:val="22"/>
          <w:lang w:val="af-ZA"/>
        </w:rPr>
      </w:pPr>
      <w:r>
        <w:rPr>
          <w:rFonts w:ascii="GHEA Grapalat" w:hAnsi="GHEA Grapalat" w:cs="Sylfaen"/>
          <w:i/>
          <w:sz w:val="22"/>
          <w:szCs w:val="22"/>
          <w:lang w:val="af-ZA"/>
        </w:rPr>
        <w:lastRenderedPageBreak/>
        <w:t xml:space="preserve">                                                                                                                                 Annex 8</w:t>
      </w:r>
    </w:p>
    <w:p w:rsidR="00F169D8" w:rsidRPr="00251D8A" w:rsidRDefault="00F169D8" w:rsidP="00F169D8">
      <w:pPr>
        <w:ind w:left="4248"/>
        <w:jc w:val="both"/>
        <w:rPr>
          <w:rFonts w:ascii="GHEA Grapalat" w:hAnsi="GHEA Grapalat" w:cs="Sylfaen"/>
          <w:i/>
          <w:sz w:val="22"/>
          <w:szCs w:val="22"/>
        </w:rPr>
      </w:pPr>
      <w:r w:rsidRPr="00251D8A">
        <w:rPr>
          <w:rFonts w:ascii="GHEA Grapalat" w:hAnsi="GHEA Grapalat" w:cs="Sylfaen"/>
          <w:i/>
          <w:sz w:val="22"/>
          <w:szCs w:val="22"/>
        </w:rPr>
        <w:t xml:space="preserve">to Order of the Minister of Finance of the Republic of Armenia </w:t>
      </w:r>
    </w:p>
    <w:p w:rsidR="00F169D8" w:rsidRPr="00251D8A" w:rsidRDefault="00F169D8" w:rsidP="00F169D8">
      <w:pPr>
        <w:ind w:left="3540" w:firstLine="708"/>
        <w:jc w:val="both"/>
        <w:rPr>
          <w:rFonts w:ascii="GHEA Grapalat" w:hAnsi="GHEA Grapalat" w:cs="Sylfaen"/>
          <w:i/>
          <w:sz w:val="22"/>
          <w:szCs w:val="22"/>
        </w:rPr>
      </w:pPr>
      <w:r>
        <w:rPr>
          <w:rFonts w:ascii="GHEA Grapalat" w:hAnsi="GHEA Grapalat" w:cs="Sylfaen"/>
          <w:i/>
          <w:sz w:val="22"/>
          <w:szCs w:val="22"/>
        </w:rPr>
        <w:t>No 235</w:t>
      </w:r>
      <w:r w:rsidRPr="00251D8A">
        <w:rPr>
          <w:rFonts w:ascii="GHEA Grapalat" w:hAnsi="GHEA Grapalat" w:cs="Sylfaen"/>
          <w:i/>
          <w:sz w:val="22"/>
          <w:szCs w:val="22"/>
        </w:rPr>
        <w:t>-</w:t>
      </w:r>
      <w:r>
        <w:rPr>
          <w:rFonts w:ascii="GHEA Grapalat" w:hAnsi="GHEA Grapalat" w:cs="Sylfaen"/>
          <w:i/>
          <w:sz w:val="22"/>
          <w:szCs w:val="22"/>
        </w:rPr>
        <w:t>A of 31/05</w:t>
      </w:r>
      <w:r w:rsidRPr="00251D8A">
        <w:rPr>
          <w:rFonts w:ascii="GHEA Grapalat" w:hAnsi="GHEA Grapalat" w:cs="Sylfaen"/>
          <w:i/>
          <w:sz w:val="22"/>
          <w:szCs w:val="22"/>
        </w:rPr>
        <w:t xml:space="preserve"> </w:t>
      </w:r>
      <w:r>
        <w:rPr>
          <w:rFonts w:ascii="GHEA Grapalat" w:hAnsi="GHEA Grapalat" w:cs="Sylfaen"/>
          <w:i/>
          <w:sz w:val="22"/>
          <w:szCs w:val="22"/>
        </w:rPr>
        <w:t>2022</w:t>
      </w:r>
    </w:p>
    <w:p w:rsidR="00F169D8" w:rsidRPr="00251D8A" w:rsidRDefault="00F169D8" w:rsidP="00F169D8">
      <w:pPr>
        <w:ind w:firstLine="567"/>
        <w:jc w:val="both"/>
        <w:rPr>
          <w:rFonts w:ascii="GHEA Grapalat" w:hAnsi="GHEA Grapalat" w:cs="Sylfaen"/>
          <w:i/>
          <w:sz w:val="22"/>
          <w:szCs w:val="22"/>
        </w:rPr>
      </w:pPr>
    </w:p>
    <w:p w:rsidR="00F169D8" w:rsidRPr="00251D8A" w:rsidRDefault="00F169D8" w:rsidP="00F169D8">
      <w:pPr>
        <w:ind w:firstLine="567"/>
        <w:jc w:val="both"/>
        <w:rPr>
          <w:rFonts w:ascii="GHEA Grapalat" w:hAnsi="GHEA Grapalat" w:cs="Sylfaen"/>
          <w:i/>
          <w:sz w:val="22"/>
          <w:szCs w:val="22"/>
          <w:u w:val="single"/>
        </w:rPr>
      </w:pPr>
    </w:p>
    <w:p w:rsidR="00F169D8" w:rsidRPr="00251D8A" w:rsidRDefault="00F169D8" w:rsidP="00F169D8">
      <w:pPr>
        <w:ind w:firstLine="567"/>
        <w:jc w:val="both"/>
        <w:rPr>
          <w:rFonts w:ascii="GHEA Grapalat" w:hAnsi="GHEA Grapalat" w:cs="Sylfaen"/>
          <w:i/>
          <w:sz w:val="22"/>
          <w:szCs w:val="22"/>
          <w:lang w:val="en-AU"/>
        </w:rPr>
      </w:pPr>
      <w:r>
        <w:rPr>
          <w:rFonts w:ascii="GHEA Grapalat" w:hAnsi="GHEA Grapalat" w:cs="Sylfaen"/>
          <w:i/>
          <w:sz w:val="22"/>
          <w:szCs w:val="22"/>
          <w:lang w:val="en-AU"/>
        </w:rPr>
        <w:t xml:space="preserve">                                                                  </w:t>
      </w:r>
      <w:r w:rsidRPr="00251D8A">
        <w:rPr>
          <w:rFonts w:ascii="GHEA Grapalat" w:hAnsi="GHEA Grapalat" w:cs="Sylfaen"/>
          <w:i/>
          <w:sz w:val="22"/>
          <w:szCs w:val="22"/>
          <w:lang w:val="en-AU"/>
        </w:rPr>
        <w:t>NOTICE</w:t>
      </w:r>
      <w:r w:rsidRPr="00251D8A">
        <w:rPr>
          <w:rFonts w:ascii="GHEA Grapalat" w:hAnsi="GHEA Grapalat" w:cs="Sylfaen"/>
          <w:i/>
          <w:sz w:val="22"/>
          <w:szCs w:val="22"/>
        </w:rPr>
        <w:br/>
      </w:r>
      <w:r>
        <w:rPr>
          <w:rFonts w:ascii="GHEA Grapalat" w:hAnsi="GHEA Grapalat" w:cs="Sylfaen"/>
          <w:i/>
          <w:sz w:val="22"/>
          <w:szCs w:val="22"/>
        </w:rPr>
        <w:t xml:space="preserve">                                                             </w:t>
      </w:r>
      <w:r w:rsidR="008E09F1">
        <w:rPr>
          <w:rFonts w:ascii="GHEA Grapalat" w:hAnsi="GHEA Grapalat" w:cs="Sylfaen"/>
          <w:i/>
          <w:sz w:val="22"/>
          <w:szCs w:val="22"/>
        </w:rPr>
        <w:t xml:space="preserve">URGENT </w:t>
      </w:r>
      <w:r w:rsidRPr="00251D8A">
        <w:rPr>
          <w:rFonts w:ascii="GHEA Grapalat" w:hAnsi="GHEA Grapalat" w:cs="Sylfaen"/>
          <w:i/>
          <w:sz w:val="22"/>
          <w:szCs w:val="22"/>
          <w:lang w:val="en-AU"/>
        </w:rPr>
        <w:t>ON PRICE QUOTATION</w:t>
      </w:r>
    </w:p>
    <w:p w:rsidR="00F169D8" w:rsidRPr="00251D8A" w:rsidRDefault="00F169D8" w:rsidP="00F169D8">
      <w:pPr>
        <w:ind w:firstLine="567"/>
        <w:jc w:val="both"/>
        <w:rPr>
          <w:rFonts w:ascii="GHEA Grapalat" w:hAnsi="GHEA Grapalat" w:cs="Sylfaen"/>
          <w:i/>
          <w:sz w:val="22"/>
          <w:szCs w:val="22"/>
          <w:lang w:val="en-AU"/>
        </w:rPr>
      </w:pPr>
      <w:r w:rsidRPr="00251D8A">
        <w:rPr>
          <w:rFonts w:ascii="GHEA Grapalat" w:hAnsi="GHEA Grapalat" w:cs="Sylfaen"/>
          <w:i/>
          <w:sz w:val="22"/>
          <w:szCs w:val="22"/>
          <w:lang w:val="en-AU"/>
        </w:rPr>
        <w:t>This text of the notice is approved by decision of the Price Quotation Commission"number of the decision" of "</w:t>
      </w:r>
      <w:r>
        <w:rPr>
          <w:rFonts w:ascii="GHEA Grapalat" w:hAnsi="GHEA Grapalat" w:cs="Sylfaen"/>
          <w:i/>
          <w:sz w:val="22"/>
          <w:szCs w:val="22"/>
        </w:rPr>
        <w:t>02</w:t>
      </w:r>
      <w:r w:rsidRPr="00251D8A">
        <w:rPr>
          <w:rFonts w:ascii="GHEA Grapalat" w:hAnsi="GHEA Grapalat" w:cs="Sylfaen"/>
          <w:i/>
          <w:sz w:val="22"/>
          <w:szCs w:val="22"/>
        </w:rPr>
        <w:t xml:space="preserve"> </w:t>
      </w:r>
      <w:r w:rsidRPr="00251D8A">
        <w:rPr>
          <w:rFonts w:ascii="GHEA Grapalat" w:hAnsi="GHEA Grapalat" w:cs="Sylfaen"/>
          <w:i/>
          <w:sz w:val="22"/>
          <w:szCs w:val="22"/>
          <w:lang w:val="en-AU"/>
        </w:rPr>
        <w:t>"</w:t>
      </w:r>
      <w:r w:rsidRPr="00251D8A">
        <w:rPr>
          <w:rFonts w:ascii="GHEA Grapalat" w:hAnsi="GHEA Grapalat" w:cs="Sylfaen"/>
          <w:i/>
          <w:sz w:val="22"/>
          <w:szCs w:val="22"/>
        </w:rPr>
        <w:t xml:space="preserve"> </w:t>
      </w:r>
      <w:r>
        <w:rPr>
          <w:rFonts w:ascii="GHEA Grapalat" w:hAnsi="GHEA Grapalat"/>
          <w:i/>
        </w:rPr>
        <w:t>06</w:t>
      </w:r>
      <w:r w:rsidRPr="00251D8A">
        <w:rPr>
          <w:rFonts w:ascii="GHEA Grapalat" w:hAnsi="GHEA Grapalat" w:cs="Sylfaen"/>
          <w:i/>
          <w:sz w:val="22"/>
          <w:szCs w:val="22"/>
        </w:rPr>
        <w:t xml:space="preserve"> </w:t>
      </w:r>
      <w:r w:rsidRPr="00251D8A">
        <w:rPr>
          <w:rFonts w:ascii="GHEA Grapalat" w:hAnsi="GHEA Grapalat" w:cs="Sylfaen"/>
          <w:i/>
          <w:sz w:val="22"/>
          <w:szCs w:val="22"/>
          <w:lang w:val="en-AU"/>
        </w:rPr>
        <w:t xml:space="preserve"> " </w:t>
      </w:r>
      <w:r w:rsidRPr="00173FB7">
        <w:rPr>
          <w:rFonts w:ascii="GHEA Grapalat" w:hAnsi="GHEA Grapalat" w:cs="Sylfaen"/>
          <w:i/>
          <w:sz w:val="22"/>
          <w:szCs w:val="22"/>
        </w:rPr>
        <w:t xml:space="preserve">1 </w:t>
      </w:r>
      <w:r w:rsidRPr="00EB2CBA">
        <w:rPr>
          <w:rFonts w:ascii="GHEA Grapalat" w:hAnsi="GHEA Grapalat" w:cs="Sylfaen"/>
          <w:i/>
          <w:sz w:val="22"/>
          <w:szCs w:val="22"/>
          <w:lang w:val="en-AU"/>
        </w:rPr>
        <w:t xml:space="preserve">" </w:t>
      </w:r>
      <w:r w:rsidRPr="00173FB7">
        <w:rPr>
          <w:rFonts w:ascii="GHEA Grapalat" w:hAnsi="GHEA Grapalat" w:cs="Sylfaen"/>
          <w:i/>
          <w:sz w:val="22"/>
          <w:szCs w:val="22"/>
        </w:rPr>
        <w:t xml:space="preserve"> </w:t>
      </w:r>
      <w:r w:rsidRPr="00251D8A">
        <w:rPr>
          <w:rFonts w:ascii="GHEA Grapalat" w:hAnsi="GHEA Grapalat" w:cs="Sylfaen"/>
          <w:i/>
          <w:sz w:val="22"/>
          <w:szCs w:val="22"/>
          <w:lang w:val="en-AU"/>
        </w:rPr>
        <w:t xml:space="preserve">of </w:t>
      </w:r>
      <w:r>
        <w:rPr>
          <w:rFonts w:ascii="GHEA Grapalat" w:hAnsi="GHEA Grapalat" w:cs="Sylfaen"/>
          <w:i/>
          <w:sz w:val="22"/>
          <w:szCs w:val="22"/>
          <w:lang w:val="en-AU"/>
        </w:rPr>
        <w:t>2022</w:t>
      </w:r>
      <w:r w:rsidRPr="00251D8A">
        <w:rPr>
          <w:rFonts w:ascii="GHEA Grapalat" w:hAnsi="GHEA Grapalat" w:cs="Sylfaen"/>
          <w:i/>
          <w:sz w:val="22"/>
          <w:szCs w:val="22"/>
          <w:lang w:val="en-AU"/>
        </w:rPr>
        <w:t xml:space="preserve"> and is</w:t>
      </w:r>
      <w:r w:rsidRPr="00251D8A">
        <w:rPr>
          <w:rFonts w:ascii="Courier New" w:hAnsi="Courier New" w:cs="Courier New"/>
          <w:i/>
          <w:sz w:val="22"/>
          <w:szCs w:val="22"/>
        </w:rPr>
        <w:t> </w:t>
      </w:r>
      <w:r w:rsidRPr="00251D8A">
        <w:rPr>
          <w:rFonts w:ascii="GHEA Grapalat" w:hAnsi="GHEA Grapalat" w:cs="Sylfaen"/>
          <w:i/>
          <w:sz w:val="22"/>
          <w:szCs w:val="22"/>
          <w:lang w:val="en-AU"/>
        </w:rPr>
        <w:t>publishedpursuant to Article 27 of the Law of the Republic of Armenia "On procurement"</w:t>
      </w:r>
    </w:p>
    <w:p w:rsidR="00F169D8" w:rsidRPr="00251D8A" w:rsidRDefault="00F169D8" w:rsidP="00F169D8">
      <w:pPr>
        <w:ind w:firstLine="567"/>
        <w:jc w:val="both"/>
        <w:rPr>
          <w:rFonts w:ascii="GHEA Grapalat" w:hAnsi="GHEA Grapalat" w:cs="Sylfaen"/>
          <w:i/>
          <w:sz w:val="22"/>
          <w:szCs w:val="22"/>
        </w:rPr>
      </w:pPr>
      <w:r w:rsidRPr="00251D8A">
        <w:rPr>
          <w:rFonts w:ascii="GHEA Grapalat" w:hAnsi="GHEA Grapalat" w:cs="Sylfaen"/>
          <w:i/>
          <w:sz w:val="22"/>
          <w:szCs w:val="22"/>
          <w:lang w:val="en-AU"/>
        </w:rPr>
        <w:t xml:space="preserve">Code of the price quotation </w:t>
      </w:r>
      <w:r>
        <w:rPr>
          <w:rFonts w:ascii="GHEA Grapalat" w:hAnsi="GHEA Grapalat" w:cs="Sylfaen"/>
          <w:i/>
          <w:sz w:val="20"/>
          <w:szCs w:val="20"/>
        </w:rPr>
        <w:t>ԱՄԲՀ</w:t>
      </w:r>
      <w:r w:rsidRPr="004548E7">
        <w:rPr>
          <w:rFonts w:ascii="GHEA Grapalat" w:hAnsi="GHEA Grapalat" w:cs="Sylfaen"/>
          <w:i/>
          <w:sz w:val="20"/>
          <w:szCs w:val="20"/>
          <w:lang w:val="af-ZA"/>
        </w:rPr>
        <w:t>-</w:t>
      </w:r>
      <w:r>
        <w:rPr>
          <w:rFonts w:ascii="GHEA Grapalat" w:hAnsi="GHEA Grapalat" w:cs="Sylfaen"/>
          <w:i/>
          <w:sz w:val="20"/>
          <w:szCs w:val="20"/>
          <w:lang w:val="af-ZA"/>
        </w:rPr>
        <w:t>ՋՄ-</w:t>
      </w:r>
      <w:r w:rsidR="00B25F3B">
        <w:rPr>
          <w:rFonts w:ascii="GHEA Grapalat" w:hAnsi="GHEA Grapalat" w:cs="Sylfaen"/>
          <w:i/>
          <w:sz w:val="20"/>
          <w:szCs w:val="20"/>
        </w:rPr>
        <w:t>ԲՄ</w:t>
      </w:r>
      <w:r>
        <w:rPr>
          <w:rFonts w:ascii="GHEA Grapalat" w:hAnsi="GHEA Grapalat" w:cs="Sylfaen"/>
          <w:i/>
          <w:sz w:val="20"/>
          <w:szCs w:val="20"/>
        </w:rPr>
        <w:t>ԱՇՁԲ</w:t>
      </w:r>
      <w:r>
        <w:rPr>
          <w:rFonts w:ascii="GHEA Grapalat" w:hAnsi="GHEA Grapalat" w:cs="Sylfaen"/>
          <w:i/>
          <w:sz w:val="20"/>
          <w:szCs w:val="20"/>
          <w:lang w:val="af-ZA"/>
        </w:rPr>
        <w:t>-22/0</w:t>
      </w:r>
      <w:r w:rsidR="00B25F3B">
        <w:rPr>
          <w:rFonts w:ascii="GHEA Grapalat" w:hAnsi="GHEA Grapalat" w:cs="Sylfaen"/>
          <w:i/>
          <w:sz w:val="20"/>
          <w:szCs w:val="20"/>
          <w:lang w:val="af-ZA"/>
        </w:rPr>
        <w:t>1</w:t>
      </w:r>
    </w:p>
    <w:tbl>
      <w:tblPr>
        <w:tblW w:w="0" w:type="auto"/>
        <w:tblLook w:val="04A0"/>
      </w:tblPr>
      <w:tblGrid>
        <w:gridCol w:w="9286"/>
      </w:tblGrid>
      <w:tr w:rsidR="00F169D8" w:rsidRPr="00251D8A" w:rsidTr="00771150">
        <w:tc>
          <w:tcPr>
            <w:tcW w:w="9286" w:type="dxa"/>
            <w:hideMark/>
          </w:tcPr>
          <w:p w:rsidR="00F169D8" w:rsidRPr="006D7A2B" w:rsidRDefault="00F169D8" w:rsidP="00771150">
            <w:pPr>
              <w:ind w:firstLine="567"/>
              <w:jc w:val="both"/>
              <w:rPr>
                <w:rFonts w:ascii="GHEA Grapalat" w:hAnsi="GHEA Grapalat" w:cs="Sylfaen"/>
                <w:i/>
                <w:sz w:val="22"/>
                <w:szCs w:val="22"/>
                <w:lang w:val="en-AU"/>
              </w:rPr>
            </w:pPr>
            <w:r w:rsidRPr="006D7A2B">
              <w:rPr>
                <w:rFonts w:ascii="GHEA Grapalat" w:hAnsi="GHEA Grapalat"/>
                <w:i/>
              </w:rPr>
              <w:t>Client: Baghramyan municipality, located in RA of Armavir region,  Village Baghramyan, Baghramyan   street, number 2/3 gives notice for a price quotation which shall be carried out in one stage.</w:t>
            </w:r>
          </w:p>
        </w:tc>
      </w:tr>
    </w:tbl>
    <w:p w:rsidR="00F169D8" w:rsidRPr="00027783" w:rsidRDefault="00F169D8" w:rsidP="00F169D8">
      <w:pPr>
        <w:pStyle w:val="HTML"/>
        <w:shd w:val="clear" w:color="auto" w:fill="F8F9FA"/>
        <w:spacing w:line="540" w:lineRule="atLeast"/>
        <w:rPr>
          <w:rFonts w:ascii="inherit" w:hAnsi="inherit"/>
          <w:color w:val="202124"/>
          <w:sz w:val="22"/>
          <w:szCs w:val="22"/>
          <w:lang w:val="en-US"/>
        </w:rPr>
      </w:pPr>
      <w:r w:rsidRPr="00F169D8">
        <w:rPr>
          <w:rFonts w:ascii="GHEA Grapalat" w:hAnsi="GHEA Grapalat" w:cs="Sylfaen"/>
          <w:i/>
          <w:sz w:val="22"/>
          <w:szCs w:val="22"/>
          <w:lang w:val="en-US"/>
        </w:rPr>
        <w:t xml:space="preserve">Contract for construction of water supply network, water storage basin and pumping station of Bagaran village, Baghramyan community, Armavir marz, RA </w:t>
      </w:r>
      <w:r w:rsidRPr="00027783">
        <w:rPr>
          <w:rFonts w:ascii="GHEA Grapalat" w:hAnsi="GHEA Grapalat" w:cs="Sylfaen"/>
          <w:i/>
          <w:sz w:val="22"/>
          <w:szCs w:val="22"/>
          <w:lang w:val="en-AU"/>
        </w:rPr>
        <w:t xml:space="preserve">"the contract"/. </w:t>
      </w:r>
    </w:p>
    <w:p w:rsidR="00F169D8" w:rsidRPr="00251D8A" w:rsidRDefault="00F169D8" w:rsidP="00F169D8">
      <w:pPr>
        <w:ind w:firstLine="567"/>
        <w:jc w:val="both"/>
        <w:rPr>
          <w:rFonts w:ascii="GHEA Grapalat" w:hAnsi="GHEA Grapalat" w:cs="Sylfaen"/>
          <w:i/>
          <w:sz w:val="22"/>
          <w:szCs w:val="22"/>
          <w:lang w:val="en-AU"/>
        </w:rPr>
      </w:pPr>
      <w:r w:rsidRPr="00251D8A">
        <w:rPr>
          <w:rFonts w:ascii="GHEA Grapalat" w:hAnsi="GHEA Grapalat" w:cs="Sylfaen"/>
          <w:i/>
          <w:sz w:val="22"/>
          <w:szCs w:val="22"/>
          <w:lang w:val="en-AU"/>
        </w:rPr>
        <w:t>Pursuant to Article 7 of the Law of the Republic of Armenia "On procurement", any person, irrespective of the fact of being a foreign natural person, an organisation or a stateless person, shall have equal right to participate in this price quotation.</w:t>
      </w:r>
    </w:p>
    <w:p w:rsidR="00F169D8" w:rsidRPr="00251D8A" w:rsidRDefault="00F169D8" w:rsidP="00F169D8">
      <w:pPr>
        <w:ind w:firstLine="567"/>
        <w:jc w:val="both"/>
        <w:rPr>
          <w:rFonts w:ascii="GHEA Grapalat" w:hAnsi="GHEA Grapalat" w:cs="Sylfaen"/>
          <w:i/>
          <w:sz w:val="22"/>
          <w:szCs w:val="22"/>
        </w:rPr>
      </w:pPr>
      <w:r w:rsidRPr="00251D8A">
        <w:rPr>
          <w:rFonts w:ascii="GHEA Grapalat" w:hAnsi="GHEA Grapalat" w:cs="Sylfaen"/>
          <w:i/>
          <w:sz w:val="22"/>
          <w:szCs w:val="22"/>
        </w:rPr>
        <w:t>The qualification criteria for the persons ineligible to participate in the price quotation, as well as for bidders, and the documents to be submitted for the evaluation of those criteria shall be established by the invitation for this procedure.</w:t>
      </w:r>
    </w:p>
    <w:p w:rsidR="00F169D8" w:rsidRPr="00251D8A" w:rsidRDefault="00F169D8" w:rsidP="00F169D8">
      <w:pPr>
        <w:ind w:firstLine="567"/>
        <w:jc w:val="both"/>
        <w:rPr>
          <w:rFonts w:ascii="GHEA Grapalat" w:hAnsi="GHEA Grapalat" w:cs="Sylfaen"/>
          <w:i/>
          <w:sz w:val="22"/>
          <w:szCs w:val="22"/>
          <w:lang w:val="en-AU"/>
        </w:rPr>
      </w:pPr>
      <w:r w:rsidRPr="00251D8A">
        <w:rPr>
          <w:rFonts w:ascii="GHEA Grapalat" w:hAnsi="GHEA Grapalat" w:cs="Sylfaen"/>
          <w:i/>
          <w:sz w:val="22"/>
          <w:szCs w:val="22"/>
          <w:lang w:val="en-AU"/>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F169D8" w:rsidRPr="00251D8A" w:rsidRDefault="00F169D8" w:rsidP="00F169D8">
      <w:pPr>
        <w:ind w:firstLine="567"/>
        <w:jc w:val="both"/>
        <w:rPr>
          <w:rFonts w:ascii="GHEA Grapalat" w:hAnsi="GHEA Grapalat" w:cs="Sylfaen"/>
          <w:i/>
          <w:sz w:val="22"/>
          <w:szCs w:val="22"/>
          <w:lang w:val="en-AU"/>
        </w:rPr>
      </w:pPr>
      <w:r w:rsidRPr="00251D8A">
        <w:rPr>
          <w:rFonts w:ascii="GHEA Grapalat" w:hAnsi="GHEA Grapalat" w:cs="Sylfaen"/>
          <w:i/>
          <w:sz w:val="22"/>
          <w:szCs w:val="22"/>
          <w:lang w:val="en-AU"/>
        </w:rPr>
        <w:t>For receiving the hard copy of the invitation for the price quotation, it is necessary to</w:t>
      </w:r>
      <w:r w:rsidRPr="00251D8A">
        <w:rPr>
          <w:rFonts w:ascii="Courier New" w:hAnsi="Courier New" w:cs="Courier New"/>
          <w:i/>
          <w:sz w:val="22"/>
          <w:szCs w:val="22"/>
        </w:rPr>
        <w:t> </w:t>
      </w:r>
      <w:r w:rsidRPr="00251D8A">
        <w:rPr>
          <w:rFonts w:ascii="GHEA Grapalat" w:hAnsi="GHEA Grapalat" w:cs="Sylfaen"/>
          <w:i/>
          <w:sz w:val="22"/>
          <w:szCs w:val="22"/>
          <w:lang w:val="en-AU"/>
        </w:rPr>
        <w:t xml:space="preserve">apply to the contracting authority by </w:t>
      </w:r>
      <w:r w:rsidRPr="00251D8A">
        <w:rPr>
          <w:rFonts w:ascii="GHEA Grapalat" w:hAnsi="GHEA Grapalat" w:cs="Sylfaen"/>
          <w:i/>
          <w:sz w:val="22"/>
          <w:szCs w:val="22"/>
          <w:lang w:val="hy-AM"/>
        </w:rPr>
        <w:t>11:00</w:t>
      </w:r>
      <w:r w:rsidRPr="00251D8A">
        <w:rPr>
          <w:rFonts w:ascii="GHEA Grapalat" w:hAnsi="GHEA Grapalat" w:cs="Sylfaen"/>
          <w:i/>
          <w:sz w:val="22"/>
          <w:szCs w:val="22"/>
          <w:lang w:val="en-AU"/>
        </w:rPr>
        <w:t xml:space="preserve"> o'clock of the </w:t>
      </w:r>
      <w:r w:rsidR="005D5273">
        <w:rPr>
          <w:rFonts w:ascii="GHEA Grapalat" w:hAnsi="GHEA Grapalat" w:cs="Sylfaen"/>
          <w:i/>
          <w:sz w:val="22"/>
          <w:szCs w:val="22"/>
        </w:rPr>
        <w:t>15</w:t>
      </w:r>
      <w:r w:rsidRPr="00251D8A">
        <w:rPr>
          <w:rFonts w:ascii="GHEA Grapalat" w:hAnsi="GHEA Grapalat" w:cs="Sylfaen"/>
          <w:i/>
          <w:sz w:val="22"/>
          <w:szCs w:val="22"/>
          <w:lang w:val="en-AU"/>
        </w:rPr>
        <w:t xml:space="preserve"> day from the</w:t>
      </w:r>
      <w:r w:rsidRPr="00251D8A">
        <w:rPr>
          <w:rFonts w:ascii="Courier New" w:hAnsi="Courier New" w:cs="Courier New"/>
          <w:i/>
          <w:sz w:val="22"/>
          <w:szCs w:val="22"/>
        </w:rPr>
        <w:t> </w:t>
      </w:r>
      <w:r w:rsidRPr="00251D8A">
        <w:rPr>
          <w:rFonts w:ascii="GHEA Grapalat" w:hAnsi="GHEA Grapalat" w:cs="Sylfaen"/>
          <w:i/>
          <w:sz w:val="22"/>
          <w:szCs w:val="22"/>
          <w:lang w:val="en-AU"/>
        </w:rPr>
        <w:t>date of publication of this notice.Moreover, an application in writing must be submitted to the contracting authority for receiving the hard copy of the invitation.The contracting authority shall ensure the free of charge provision of the hard copy of the invitation.</w:t>
      </w:r>
    </w:p>
    <w:p w:rsidR="00F169D8" w:rsidRPr="00251D8A" w:rsidRDefault="00F169D8" w:rsidP="00F169D8">
      <w:pPr>
        <w:ind w:firstLine="567"/>
        <w:jc w:val="both"/>
        <w:rPr>
          <w:rFonts w:ascii="GHEA Grapalat" w:hAnsi="GHEA Grapalat" w:cs="Sylfaen"/>
          <w:i/>
          <w:sz w:val="22"/>
          <w:szCs w:val="22"/>
          <w:lang w:val="en-AU"/>
        </w:rPr>
      </w:pPr>
      <w:r w:rsidRPr="00251D8A">
        <w:rPr>
          <w:rFonts w:ascii="GHEA Grapalat" w:hAnsi="GHEA Grapalat" w:cs="Sylfaen"/>
          <w:i/>
          <w:sz w:val="22"/>
          <w:szCs w:val="22"/>
          <w:lang w:val="en-AU"/>
        </w:rPr>
        <w:t>In case of a request to provide the invitation electronically, the contracting authority shall ensure the free of charge provision of the invitation electronically within the</w:t>
      </w:r>
      <w:r w:rsidRPr="00251D8A">
        <w:rPr>
          <w:rFonts w:ascii="Courier New" w:hAnsi="Courier New" w:cs="Courier New"/>
          <w:i/>
          <w:sz w:val="22"/>
          <w:szCs w:val="22"/>
        </w:rPr>
        <w:t> </w:t>
      </w:r>
      <w:r w:rsidRPr="00251D8A">
        <w:rPr>
          <w:rFonts w:ascii="GHEA Grapalat" w:hAnsi="GHEA Grapalat" w:cs="Sylfaen"/>
          <w:i/>
          <w:sz w:val="22"/>
          <w:szCs w:val="22"/>
          <w:lang w:val="en-AU"/>
        </w:rPr>
        <w:t xml:space="preserve">working day following the date of receipt of the application. </w:t>
      </w:r>
    </w:p>
    <w:p w:rsidR="00F169D8" w:rsidRPr="00251D8A" w:rsidRDefault="00F169D8" w:rsidP="00F169D8">
      <w:pPr>
        <w:ind w:firstLine="567"/>
        <w:jc w:val="both"/>
        <w:rPr>
          <w:rFonts w:ascii="GHEA Grapalat" w:hAnsi="GHEA Grapalat" w:cs="Sylfaen"/>
          <w:i/>
          <w:sz w:val="22"/>
          <w:szCs w:val="22"/>
          <w:lang w:val="en-AU"/>
        </w:rPr>
      </w:pPr>
      <w:r w:rsidRPr="00251D8A">
        <w:rPr>
          <w:rFonts w:ascii="GHEA Grapalat" w:hAnsi="GHEA Grapalat" w:cs="Sylfaen"/>
          <w:i/>
          <w:sz w:val="22"/>
          <w:szCs w:val="22"/>
          <w:lang w:val="en-AU"/>
        </w:rPr>
        <w:t xml:space="preserve">Failure to receive the invitation shall not limit the bidder's right to participate in this procedure. </w:t>
      </w:r>
    </w:p>
    <w:p w:rsidR="00F169D8" w:rsidRPr="00251D8A" w:rsidRDefault="00F169D8" w:rsidP="00F169D8">
      <w:pPr>
        <w:ind w:firstLine="567"/>
        <w:jc w:val="both"/>
        <w:rPr>
          <w:rFonts w:ascii="GHEA Grapalat" w:hAnsi="GHEA Grapalat" w:cs="Sylfaen"/>
          <w:i/>
          <w:sz w:val="22"/>
          <w:szCs w:val="22"/>
          <w:lang w:val="en-AU"/>
        </w:rPr>
      </w:pPr>
      <w:r w:rsidRPr="00251D8A">
        <w:rPr>
          <w:rFonts w:ascii="GHEA Grapalat" w:hAnsi="GHEA Grapalat" w:cs="Sylfaen"/>
          <w:i/>
          <w:sz w:val="22"/>
          <w:szCs w:val="22"/>
          <w:lang w:val="en-AU"/>
        </w:rPr>
        <w:t>The bids for the price quotation must be submitted to the following address:</w:t>
      </w:r>
      <w:r w:rsidRPr="00251D8A">
        <w:rPr>
          <w:rFonts w:ascii="Courier New" w:hAnsi="Courier New" w:cs="Courier New"/>
          <w:i/>
          <w:sz w:val="22"/>
          <w:szCs w:val="22"/>
        </w:rPr>
        <w:t> </w:t>
      </w:r>
      <w:r w:rsidRPr="00251D8A">
        <w:rPr>
          <w:rFonts w:ascii="GHEA Grapalat" w:hAnsi="GHEA Grapalat" w:cs="Sylfaen"/>
          <w:i/>
          <w:sz w:val="22"/>
          <w:szCs w:val="22"/>
          <w:lang w:val="en-AU"/>
        </w:rPr>
        <w:t xml:space="preserve"> </w:t>
      </w:r>
    </w:p>
    <w:p w:rsidR="00F169D8" w:rsidRPr="00251D8A" w:rsidRDefault="00F169D8" w:rsidP="00F169D8">
      <w:pPr>
        <w:ind w:firstLine="567"/>
        <w:jc w:val="both"/>
        <w:rPr>
          <w:rFonts w:ascii="GHEA Grapalat" w:hAnsi="GHEA Grapalat" w:cs="Sylfaen"/>
          <w:i/>
          <w:sz w:val="22"/>
          <w:szCs w:val="22"/>
          <w:lang w:val="en-AU"/>
        </w:rPr>
      </w:pPr>
      <w:r w:rsidRPr="00251D8A">
        <w:rPr>
          <w:rFonts w:ascii="GHEA Grapalat" w:hAnsi="GHEA Grapalat" w:cs="Sylfaen"/>
          <w:i/>
          <w:sz w:val="22"/>
          <w:szCs w:val="22"/>
          <w:lang w:val="en-AU"/>
        </w:rPr>
        <w:t xml:space="preserve">in hard copy, by </w:t>
      </w:r>
      <w:r w:rsidRPr="00251D8A">
        <w:rPr>
          <w:rFonts w:ascii="GHEA Grapalat" w:hAnsi="GHEA Grapalat" w:cs="Sylfaen"/>
          <w:i/>
          <w:sz w:val="22"/>
          <w:szCs w:val="22"/>
          <w:lang w:val="hy-AM"/>
        </w:rPr>
        <w:t xml:space="preserve">11:00 </w:t>
      </w:r>
      <w:r w:rsidRPr="00251D8A">
        <w:rPr>
          <w:rFonts w:ascii="GHEA Grapalat" w:hAnsi="GHEA Grapalat" w:cs="Sylfaen"/>
          <w:i/>
          <w:sz w:val="22"/>
          <w:szCs w:val="22"/>
          <w:lang w:val="en-AU"/>
        </w:rPr>
        <w:t xml:space="preserve">o'clock of the </w:t>
      </w:r>
      <w:r w:rsidR="005D5273">
        <w:rPr>
          <w:rFonts w:ascii="GHEA Grapalat" w:hAnsi="GHEA Grapalat" w:cs="Sylfaen"/>
          <w:i/>
          <w:sz w:val="22"/>
          <w:szCs w:val="22"/>
        </w:rPr>
        <w:t>15</w:t>
      </w:r>
      <w:r w:rsidRPr="00251D8A">
        <w:rPr>
          <w:rFonts w:ascii="GHEA Grapalat" w:hAnsi="GHEA Grapalat" w:cs="Sylfaen"/>
          <w:i/>
          <w:sz w:val="22"/>
          <w:szCs w:val="22"/>
          <w:lang w:val="en-AU"/>
        </w:rPr>
        <w:t xml:space="preserve"> day from the date of publication of this notice. The bids may, in addition to Armenian, also be submitted in English or Russian. </w:t>
      </w:r>
    </w:p>
    <w:p w:rsidR="00F169D8" w:rsidRPr="00251D8A" w:rsidRDefault="00F169D8" w:rsidP="00F169D8">
      <w:pPr>
        <w:ind w:firstLine="567"/>
        <w:jc w:val="both"/>
        <w:rPr>
          <w:rFonts w:ascii="GHEA Grapalat" w:hAnsi="GHEA Grapalat" w:cs="Sylfaen"/>
          <w:i/>
          <w:sz w:val="22"/>
          <w:szCs w:val="22"/>
          <w:lang w:val="en-AU"/>
        </w:rPr>
      </w:pPr>
      <w:r w:rsidRPr="00251D8A">
        <w:rPr>
          <w:rFonts w:ascii="GHEA Grapalat" w:hAnsi="GHEA Grapalat" w:cs="Sylfaen"/>
          <w:i/>
          <w:sz w:val="22"/>
          <w:szCs w:val="22"/>
          <w:lang w:val="en-AU"/>
        </w:rPr>
        <w:t xml:space="preserve">The bid opening will take place at the following address: </w:t>
      </w:r>
      <w:r w:rsidRPr="006D7A2B">
        <w:rPr>
          <w:rFonts w:ascii="GHEA Grapalat" w:hAnsi="GHEA Grapalat"/>
          <w:i/>
        </w:rPr>
        <w:t>Baghramyan municipality, located in RA of Armavir region,  Village Baghramyan, Baghramyan   street, number 2/3</w:t>
      </w:r>
      <w:r w:rsidRPr="00251D8A">
        <w:rPr>
          <w:rFonts w:ascii="GHEA Grapalat" w:hAnsi="GHEA Grapalat" w:cs="Sylfaen"/>
          <w:i/>
          <w:sz w:val="22"/>
          <w:szCs w:val="22"/>
          <w:lang w:val="en-AU"/>
        </w:rPr>
        <w:t>, on "</w:t>
      </w:r>
      <w:r w:rsidR="005D5273">
        <w:rPr>
          <w:rFonts w:ascii="GHEA Grapalat" w:hAnsi="GHEA Grapalat" w:cs="Sylfaen"/>
          <w:i/>
          <w:sz w:val="22"/>
          <w:szCs w:val="22"/>
        </w:rPr>
        <w:t>14</w:t>
      </w:r>
      <w:r w:rsidRPr="00251D8A">
        <w:rPr>
          <w:rFonts w:ascii="GHEA Grapalat" w:hAnsi="GHEA Grapalat" w:cs="Sylfaen"/>
          <w:i/>
          <w:sz w:val="22"/>
          <w:szCs w:val="22"/>
          <w:lang w:val="en-AU"/>
        </w:rPr>
        <w:t xml:space="preserve">" </w:t>
      </w:r>
      <w:r>
        <w:rPr>
          <w:rFonts w:ascii="GHEA Grapalat" w:hAnsi="GHEA Grapalat" w:cs="Sylfaen"/>
          <w:i/>
          <w:sz w:val="22"/>
          <w:szCs w:val="22"/>
        </w:rPr>
        <w:t>07</w:t>
      </w:r>
      <w:r w:rsidRPr="00251D8A">
        <w:rPr>
          <w:rFonts w:ascii="GHEA Grapalat" w:hAnsi="GHEA Grapalat" w:cs="Sylfaen"/>
          <w:i/>
          <w:sz w:val="22"/>
          <w:szCs w:val="22"/>
          <w:lang w:val="en-AU"/>
        </w:rPr>
        <w:t>" "</w:t>
      </w:r>
      <w:r>
        <w:rPr>
          <w:rFonts w:ascii="GHEA Grapalat" w:hAnsi="GHEA Grapalat" w:cs="Sylfaen"/>
          <w:i/>
          <w:sz w:val="22"/>
          <w:szCs w:val="22"/>
        </w:rPr>
        <w:t>2022</w:t>
      </w:r>
      <w:r w:rsidRPr="00251D8A">
        <w:rPr>
          <w:rFonts w:ascii="GHEA Grapalat" w:hAnsi="GHEA Grapalat" w:cs="Sylfaen"/>
          <w:i/>
          <w:sz w:val="22"/>
          <w:szCs w:val="22"/>
          <w:lang w:val="en-AU"/>
        </w:rPr>
        <w:t xml:space="preserve">", at </w:t>
      </w:r>
      <w:r w:rsidRPr="00251D8A">
        <w:rPr>
          <w:rFonts w:ascii="GHEA Grapalat" w:hAnsi="GHEA Grapalat" w:cs="Sylfaen"/>
          <w:i/>
          <w:sz w:val="22"/>
          <w:szCs w:val="22"/>
        </w:rPr>
        <w:t>1</w:t>
      </w:r>
      <w:r w:rsidRPr="00251D8A">
        <w:rPr>
          <w:rFonts w:ascii="GHEA Grapalat" w:hAnsi="GHEA Grapalat" w:cs="Sylfaen"/>
          <w:i/>
          <w:sz w:val="22"/>
          <w:szCs w:val="22"/>
          <w:lang w:val="hy-AM"/>
        </w:rPr>
        <w:t>1</w:t>
      </w:r>
      <w:r w:rsidRPr="00251D8A">
        <w:rPr>
          <w:rFonts w:ascii="GHEA Grapalat" w:hAnsi="GHEA Grapalat" w:cs="Sylfaen"/>
          <w:i/>
          <w:sz w:val="22"/>
          <w:szCs w:val="22"/>
        </w:rPr>
        <w:t>:00</w:t>
      </w:r>
      <w:r w:rsidRPr="00251D8A">
        <w:rPr>
          <w:rFonts w:ascii="GHEA Grapalat" w:hAnsi="GHEA Grapalat" w:cs="Sylfaen"/>
          <w:i/>
          <w:sz w:val="22"/>
          <w:szCs w:val="22"/>
          <w:lang w:val="en-AU"/>
        </w:rPr>
        <w:t xml:space="preserve"> o'clock.   </w:t>
      </w:r>
    </w:p>
    <w:p w:rsidR="00F169D8" w:rsidRPr="00251D8A" w:rsidRDefault="00F169D8" w:rsidP="00F169D8">
      <w:pPr>
        <w:ind w:firstLine="567"/>
        <w:jc w:val="both"/>
        <w:rPr>
          <w:rFonts w:ascii="GHEA Grapalat" w:hAnsi="GHEA Grapalat" w:cs="Sylfaen"/>
          <w:i/>
          <w:sz w:val="22"/>
          <w:szCs w:val="22"/>
          <w:lang w:val="en-AU"/>
        </w:rPr>
      </w:pPr>
      <w:r w:rsidRPr="00251D8A">
        <w:rPr>
          <w:rFonts w:ascii="GHEA Grapalat" w:hAnsi="GHEA Grapalat" w:cs="Sylfaen"/>
          <w:i/>
          <w:sz w:val="22"/>
          <w:szCs w:val="22"/>
          <w:lang w:val="en-AU"/>
        </w:rPr>
        <w:t>The appeals concerning this procedure must by filed to the Procurement Appeals Board, to the following address: Melik-Adamyan St. 1., Yerevan. The appealing shall be carried out as prescribed by the invitation for this price quotation. For filing the</w:t>
      </w:r>
      <w:r w:rsidRPr="00251D8A">
        <w:rPr>
          <w:rFonts w:ascii="Courier New" w:hAnsi="Courier New" w:cs="Courier New"/>
          <w:i/>
          <w:sz w:val="22"/>
          <w:szCs w:val="22"/>
        </w:rPr>
        <w:t> </w:t>
      </w:r>
      <w:r w:rsidRPr="00251D8A">
        <w:rPr>
          <w:rFonts w:ascii="GHEA Grapalat" w:hAnsi="GHEA Grapalat" w:cs="Sylfaen"/>
          <w:i/>
          <w:sz w:val="22"/>
          <w:szCs w:val="22"/>
          <w:lang w:val="en-AU"/>
        </w:rPr>
        <w:t>appeal, a fee shall be required in the amount of AMD 30 000 (thirty thousand), which must be transferred to the treasury account 900008000482 opened in the</w:t>
      </w:r>
      <w:r w:rsidRPr="00251D8A">
        <w:rPr>
          <w:rFonts w:ascii="Courier New" w:hAnsi="Courier New" w:cs="Courier New"/>
          <w:i/>
          <w:sz w:val="22"/>
          <w:szCs w:val="22"/>
        </w:rPr>
        <w:t> </w:t>
      </w:r>
      <w:r w:rsidRPr="00251D8A">
        <w:rPr>
          <w:rFonts w:ascii="GHEA Grapalat" w:hAnsi="GHEA Grapalat" w:cs="Sylfaen"/>
          <w:i/>
          <w:sz w:val="22"/>
          <w:szCs w:val="22"/>
          <w:lang w:val="en-AU"/>
        </w:rPr>
        <w:t xml:space="preserve">name of the Ministry of Finance of the Republic of Armenia. </w:t>
      </w:r>
    </w:p>
    <w:p w:rsidR="00F169D8" w:rsidRPr="00251D8A" w:rsidRDefault="00F169D8" w:rsidP="00F169D8">
      <w:pPr>
        <w:ind w:firstLine="567"/>
        <w:jc w:val="both"/>
        <w:rPr>
          <w:rFonts w:ascii="GHEA Grapalat" w:hAnsi="GHEA Grapalat" w:cs="Sylfaen"/>
          <w:i/>
          <w:sz w:val="22"/>
          <w:szCs w:val="22"/>
          <w:lang w:val="en-AU"/>
        </w:rPr>
      </w:pPr>
      <w:r w:rsidRPr="00251D8A">
        <w:rPr>
          <w:rFonts w:ascii="GHEA Grapalat" w:hAnsi="GHEA Grapalat" w:cs="Sylfaen"/>
          <w:i/>
          <w:sz w:val="22"/>
          <w:szCs w:val="22"/>
          <w:lang w:val="en-AU"/>
        </w:rPr>
        <w:t>For receiving additional information concerning this notice, you may apply to</w:t>
      </w:r>
      <w:r w:rsidRPr="00D85196">
        <w:rPr>
          <w:rFonts w:ascii="GHEA Grapalat" w:hAnsi="GHEA Grapalat"/>
          <w:sz w:val="22"/>
          <w:u w:val="single"/>
        </w:rPr>
        <w:t xml:space="preserve"> </w:t>
      </w:r>
      <w:r>
        <w:rPr>
          <w:rFonts w:ascii="GHEA Grapalat" w:hAnsi="GHEA Grapalat"/>
          <w:sz w:val="22"/>
          <w:u w:val="single"/>
        </w:rPr>
        <w:t>V. Khosrovyan</w:t>
      </w:r>
      <w:r w:rsidRPr="00251D8A">
        <w:rPr>
          <w:rFonts w:ascii="GHEA Grapalat" w:hAnsi="GHEA Grapalat" w:cs="Sylfaen"/>
          <w:i/>
          <w:sz w:val="22"/>
          <w:szCs w:val="22"/>
          <w:lang w:val="en-AU"/>
        </w:rPr>
        <w:t>, Secretary of the Evaluation Commission</w:t>
      </w:r>
    </w:p>
    <w:p w:rsidR="00F169D8" w:rsidRPr="00251D8A" w:rsidRDefault="00F169D8" w:rsidP="00F169D8">
      <w:pPr>
        <w:ind w:firstLine="567"/>
        <w:jc w:val="both"/>
        <w:rPr>
          <w:rFonts w:ascii="GHEA Grapalat" w:hAnsi="GHEA Grapalat" w:cs="Sylfaen"/>
          <w:i/>
          <w:sz w:val="22"/>
          <w:szCs w:val="22"/>
          <w:lang w:val="en-AU"/>
        </w:rPr>
      </w:pPr>
      <w:r w:rsidRPr="00251D8A">
        <w:rPr>
          <w:rFonts w:ascii="GHEA Grapalat" w:hAnsi="GHEA Grapalat" w:cs="Sylfaen"/>
          <w:i/>
          <w:sz w:val="22"/>
          <w:szCs w:val="22"/>
          <w:lang w:val="en-AU"/>
        </w:rPr>
        <w:t>name, surname</w:t>
      </w:r>
    </w:p>
    <w:p w:rsidR="00F169D8" w:rsidRPr="00251D8A" w:rsidRDefault="00F169D8" w:rsidP="00F169D8">
      <w:pPr>
        <w:ind w:firstLine="567"/>
        <w:jc w:val="both"/>
        <w:rPr>
          <w:rFonts w:ascii="GHEA Grapalat" w:hAnsi="GHEA Grapalat" w:cs="Sylfaen"/>
          <w:i/>
          <w:sz w:val="22"/>
          <w:szCs w:val="22"/>
          <w:lang w:val="en-AU"/>
        </w:rPr>
      </w:pPr>
    </w:p>
    <w:p w:rsidR="00F169D8" w:rsidRDefault="00F169D8" w:rsidP="00F169D8">
      <w:pPr>
        <w:ind w:firstLine="567"/>
        <w:jc w:val="both"/>
        <w:rPr>
          <w:rFonts w:ascii="GHEA Grapalat" w:hAnsi="GHEA Grapalat" w:cs="Sylfaen"/>
          <w:i/>
          <w:sz w:val="22"/>
          <w:szCs w:val="22"/>
          <w:u w:val="single"/>
          <w:lang w:val="af-ZA"/>
        </w:rPr>
      </w:pPr>
      <w:r w:rsidRPr="00251D8A">
        <w:rPr>
          <w:rFonts w:ascii="GHEA Grapalat" w:hAnsi="GHEA Grapalat" w:cs="Sylfaen"/>
          <w:i/>
          <w:sz w:val="22"/>
          <w:szCs w:val="22"/>
          <w:lang w:val="en-AU"/>
        </w:rPr>
        <w:t xml:space="preserve">Telephone </w:t>
      </w:r>
      <w:r>
        <w:rPr>
          <w:rFonts w:ascii="GHEA Grapalat" w:hAnsi="GHEA Grapalat" w:cs="Sylfaen"/>
          <w:i/>
          <w:sz w:val="22"/>
          <w:szCs w:val="22"/>
          <w:u w:val="single"/>
          <w:lang w:val="af-ZA"/>
        </w:rPr>
        <w:t>093 57 71 72</w:t>
      </w:r>
    </w:p>
    <w:p w:rsidR="00F169D8" w:rsidRDefault="00F169D8" w:rsidP="00F169D8">
      <w:pPr>
        <w:ind w:firstLine="567"/>
        <w:jc w:val="both"/>
        <w:rPr>
          <w:rFonts w:ascii="GHEA Grapalat" w:hAnsi="GHEA Grapalat" w:cs="Sylfaen"/>
          <w:i/>
          <w:sz w:val="22"/>
          <w:szCs w:val="22"/>
          <w:lang w:val="af-ZA"/>
        </w:rPr>
      </w:pPr>
      <w:r w:rsidRPr="006961A9">
        <w:rPr>
          <w:rFonts w:ascii="GHEA Grapalat" w:hAnsi="GHEA Grapalat" w:cs="Sylfaen"/>
          <w:i/>
          <w:sz w:val="22"/>
          <w:szCs w:val="22"/>
          <w:lang w:val="af-ZA"/>
        </w:rPr>
        <w:lastRenderedPageBreak/>
        <w:t xml:space="preserve">E-mail: </w:t>
      </w:r>
      <w:r>
        <w:rPr>
          <w:rFonts w:ascii="GHEA Grapalat" w:hAnsi="GHEA Grapalat" w:cs="GHEA Grapalat"/>
          <w:lang w:val="af-ZA"/>
        </w:rPr>
        <w:t>alfen1991@list.ru</w:t>
      </w:r>
      <w:r>
        <w:rPr>
          <w:rFonts w:ascii="GHEA Grapalat" w:hAnsi="GHEA Grapalat" w:cs="Sylfaen"/>
          <w:i/>
          <w:sz w:val="22"/>
          <w:szCs w:val="22"/>
          <w:lang w:val="af-ZA"/>
        </w:rPr>
        <w:t xml:space="preserve"> </w:t>
      </w:r>
      <w:hyperlink r:id="rId8" w:history="1"/>
    </w:p>
    <w:p w:rsidR="00F169D8" w:rsidRPr="00027783" w:rsidRDefault="00F169D8" w:rsidP="00F169D8">
      <w:pPr>
        <w:ind w:firstLine="567"/>
        <w:jc w:val="both"/>
        <w:rPr>
          <w:rFonts w:ascii="GHEA Grapalat" w:hAnsi="GHEA Grapalat"/>
          <w:lang w:val="af-ZA"/>
        </w:rPr>
      </w:pPr>
      <w:r w:rsidRPr="006961A9">
        <w:rPr>
          <w:rFonts w:ascii="GHEA Grapalat" w:hAnsi="GHEA Grapalat" w:cs="Sylfaen"/>
          <w:i/>
          <w:sz w:val="22"/>
          <w:szCs w:val="22"/>
          <w:lang w:val="af-ZA"/>
        </w:rPr>
        <w:t xml:space="preserve">Contracting authority </w:t>
      </w:r>
      <w:r w:rsidRPr="00027783">
        <w:rPr>
          <w:rFonts w:ascii="GHEA Grapalat" w:hAnsi="GHEA Grapalat"/>
          <w:lang w:val="af-ZA"/>
        </w:rPr>
        <w:t>Baghramyan municipality</w:t>
      </w:r>
    </w:p>
    <w:p w:rsidR="00F169D8" w:rsidRPr="00E6597C" w:rsidRDefault="00F169D8" w:rsidP="00F169D8">
      <w:pPr>
        <w:pStyle w:val="aa"/>
        <w:ind w:right="-7" w:firstLine="567"/>
        <w:jc w:val="center"/>
        <w:rPr>
          <w:rFonts w:ascii="GHEA Grapalat" w:hAnsi="GHEA Grapalat"/>
          <w:lang w:val="af-ZA"/>
        </w:rPr>
      </w:pPr>
      <w:r w:rsidRPr="00CD57A9">
        <w:rPr>
          <w:rFonts w:ascii="GHEA Grapalat" w:hAnsi="GHEA Grapalat" w:cs="Sylfaen"/>
          <w:i/>
          <w:sz w:val="22"/>
          <w:szCs w:val="22"/>
          <w:lang w:val="af-ZA"/>
        </w:rPr>
        <w:br w:type="page"/>
      </w:r>
    </w:p>
    <w:p w:rsidR="00CE0D95" w:rsidRPr="00E6597C" w:rsidRDefault="00CE0D95" w:rsidP="00EF3662">
      <w:pPr>
        <w:pStyle w:val="aa"/>
        <w:ind w:right="-7" w:firstLine="567"/>
        <w:jc w:val="center"/>
        <w:rPr>
          <w:rFonts w:ascii="GHEA Grapalat" w:hAnsi="GHEA Grapalat"/>
          <w:lang w:val="af-ZA"/>
        </w:rPr>
      </w:pPr>
    </w:p>
    <w:p w:rsidR="00CE0D95" w:rsidRPr="00E6597C" w:rsidRDefault="00CE0D9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1A43A4" w:rsidRPr="00E6597C" w:rsidRDefault="006F0D3F" w:rsidP="00EF3662">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r w:rsidR="00096865" w:rsidRPr="00E6597C">
        <w:rPr>
          <w:rFonts w:ascii="GHEA Grapalat" w:hAnsi="GHEA Grapalat" w:cs="Sylfaen"/>
          <w:i/>
          <w:sz w:val="22"/>
          <w:szCs w:val="22"/>
        </w:rPr>
        <w:lastRenderedPageBreak/>
        <w:t>Հարգելի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մասնակից</w:t>
      </w:r>
      <w:r w:rsidR="00677658" w:rsidRPr="00E6597C">
        <w:rPr>
          <w:rFonts w:ascii="GHEA Grapalat" w:hAnsi="GHEA Grapalat" w:cs="Sylfaen"/>
          <w:i/>
          <w:sz w:val="22"/>
          <w:szCs w:val="22"/>
          <w:lang w:val="af-ZA"/>
        </w:rPr>
        <w:t xml:space="preserve"> </w:t>
      </w:r>
      <w:r w:rsidR="00884204" w:rsidRPr="00E6597C">
        <w:rPr>
          <w:rFonts w:ascii="GHEA Grapalat" w:hAnsi="GHEA Grapalat" w:cs="Sylfaen"/>
          <w:i/>
          <w:sz w:val="22"/>
          <w:szCs w:val="22"/>
        </w:rPr>
        <w:t>ն</w:t>
      </w:r>
      <w:r w:rsidR="00096865" w:rsidRPr="00E6597C">
        <w:rPr>
          <w:rFonts w:ascii="GHEA Grapalat" w:hAnsi="GHEA Grapalat" w:cs="Sylfaen"/>
          <w:i/>
          <w:sz w:val="22"/>
          <w:szCs w:val="22"/>
        </w:rPr>
        <w:t>ախքան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կազմելը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և</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ներկայացնելը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խնդրում</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ենք</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մանրամասնորեն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ուսումնասիրել</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սույն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քանի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որ</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հրավերին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չհամապատասխանող</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ենթակա</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մերժման</w:t>
      </w:r>
      <w:r w:rsidR="0046586E" w:rsidRPr="00E6597C">
        <w:rPr>
          <w:rFonts w:ascii="GHEA Grapalat" w:hAnsi="GHEA Grapalat" w:cs="Sylfaen"/>
          <w:i/>
          <w:sz w:val="22"/>
          <w:szCs w:val="22"/>
          <w:lang w:val="af-ZA"/>
        </w:rPr>
        <w:t xml:space="preserve">: </w:t>
      </w:r>
    </w:p>
    <w:p w:rsidR="00096865" w:rsidRPr="00E6597C" w:rsidRDefault="00096865" w:rsidP="00EF3662">
      <w:pPr>
        <w:ind w:firstLine="567"/>
        <w:jc w:val="center"/>
        <w:rPr>
          <w:rFonts w:ascii="GHEA Grapalat" w:hAnsi="GHEA Grapalat"/>
          <w:b/>
          <w:sz w:val="20"/>
          <w:szCs w:val="22"/>
          <w:lang w:val="af-ZA"/>
        </w:rPr>
      </w:pPr>
    </w:p>
    <w:p w:rsidR="00160AE4" w:rsidRPr="00E6597C" w:rsidRDefault="00160AE4" w:rsidP="00EF3662">
      <w:pPr>
        <w:ind w:firstLine="567"/>
        <w:jc w:val="center"/>
        <w:rPr>
          <w:rFonts w:ascii="GHEA Grapalat" w:hAnsi="GHEA Grapalat" w:cs="Sylfaen"/>
          <w:b/>
          <w:sz w:val="22"/>
          <w:szCs w:val="22"/>
          <w:lang w:val="af-ZA"/>
        </w:rPr>
      </w:pPr>
    </w:p>
    <w:p w:rsidR="00160AE4" w:rsidRPr="00E6597C" w:rsidRDefault="00160AE4" w:rsidP="00EF3662">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rsidR="00160AE4" w:rsidRPr="00E6597C" w:rsidRDefault="00160AE4" w:rsidP="00EF3662">
      <w:pPr>
        <w:ind w:firstLine="567"/>
        <w:jc w:val="center"/>
        <w:rPr>
          <w:rFonts w:ascii="GHEA Grapalat" w:hAnsi="GHEA Grapalat"/>
          <w:i/>
          <w:sz w:val="20"/>
          <w:lang w:val="af-ZA"/>
        </w:rPr>
      </w:pPr>
    </w:p>
    <w:p w:rsidR="008335BB" w:rsidRPr="00AE2BF1" w:rsidRDefault="008335BB" w:rsidP="008335BB">
      <w:pPr>
        <w:pStyle w:val="aa"/>
        <w:ind w:right="-7" w:firstLine="567"/>
        <w:jc w:val="center"/>
        <w:rPr>
          <w:rFonts w:ascii="Sylfaen" w:hAnsi="Sylfaen"/>
          <w:b/>
          <w:sz w:val="36"/>
          <w:lang w:val="af-ZA"/>
        </w:rPr>
      </w:pPr>
      <w:r w:rsidRPr="00AE2BF1">
        <w:rPr>
          <w:rFonts w:ascii="Sylfaen" w:hAnsi="Sylfaen" w:cs="Times Armenian"/>
          <w:b/>
          <w:i/>
          <w:sz w:val="36"/>
          <w:lang w:val="af-ZA"/>
        </w:rPr>
        <w:t>«</w:t>
      </w:r>
      <w:r w:rsidRPr="00AE2BF1">
        <w:rPr>
          <w:rFonts w:ascii="Sylfaen" w:hAnsi="Sylfaen" w:cs="Times Armenian"/>
          <w:b/>
          <w:i/>
          <w:sz w:val="36"/>
          <w:vertAlign w:val="subscript"/>
        </w:rPr>
        <w:t>ԲԱՂՐԱՄՅԱՆԻ</w:t>
      </w:r>
      <w:r w:rsidRPr="00AE2BF1">
        <w:rPr>
          <w:rFonts w:ascii="Sylfaen" w:hAnsi="Sylfaen" w:cs="Times Armenian"/>
          <w:b/>
          <w:i/>
          <w:sz w:val="36"/>
          <w:vertAlign w:val="subscript"/>
          <w:lang w:val="af-ZA"/>
        </w:rPr>
        <w:t xml:space="preserve"> </w:t>
      </w:r>
      <w:r w:rsidRPr="00AE2BF1">
        <w:rPr>
          <w:rFonts w:ascii="Sylfaen" w:hAnsi="Sylfaen" w:cs="Times Armenian"/>
          <w:b/>
          <w:i/>
          <w:sz w:val="36"/>
          <w:vertAlign w:val="subscript"/>
        </w:rPr>
        <w:t>ՀԱՄԱՅՆՔԱՊԵՏԱՐԱՆ</w:t>
      </w:r>
      <w:r w:rsidRPr="00AE2BF1">
        <w:rPr>
          <w:rFonts w:ascii="Sylfaen" w:hAnsi="Sylfaen" w:cs="Sylfaen"/>
          <w:b/>
          <w:i/>
          <w:sz w:val="36"/>
          <w:lang w:val="af-ZA"/>
        </w:rPr>
        <w:t>»</w:t>
      </w:r>
    </w:p>
    <w:p w:rsidR="008335BB" w:rsidRPr="00E6597C" w:rsidRDefault="008335BB" w:rsidP="008335BB">
      <w:pPr>
        <w:pStyle w:val="aa"/>
        <w:ind w:right="-7"/>
        <w:jc w:val="center"/>
        <w:rPr>
          <w:rFonts w:ascii="GHEA Grapalat" w:hAnsi="GHEA Grapalat"/>
          <w:szCs w:val="22"/>
          <w:lang w:val="af-ZA"/>
        </w:rPr>
      </w:pPr>
      <w:r w:rsidRPr="00AE2BF1">
        <w:rPr>
          <w:rFonts w:ascii="GHEA Grapalat" w:hAnsi="GHEA Grapalat" w:cs="Sylfaen"/>
          <w:sz w:val="22"/>
        </w:rPr>
        <w:t>Ի</w:t>
      </w:r>
      <w:r w:rsidRPr="00AE2BF1">
        <w:rPr>
          <w:rFonts w:ascii="GHEA Grapalat" w:hAnsi="GHEA Grapalat" w:cs="Sylfaen"/>
          <w:sz w:val="22"/>
          <w:lang w:val="af-ZA"/>
        </w:rPr>
        <w:t xml:space="preserve"> </w:t>
      </w:r>
      <w:r w:rsidRPr="00AE2BF1">
        <w:rPr>
          <w:rFonts w:ascii="GHEA Grapalat" w:hAnsi="GHEA Grapalat" w:cs="Sylfaen"/>
          <w:sz w:val="22"/>
        </w:rPr>
        <w:t>ԿԱՐԻՔՆԵՐԻ</w:t>
      </w:r>
      <w:r w:rsidRPr="00AE2BF1">
        <w:rPr>
          <w:rFonts w:ascii="GHEA Grapalat" w:hAnsi="GHEA Grapalat" w:cs="Times Armenian"/>
          <w:sz w:val="22"/>
          <w:lang w:val="af-ZA"/>
        </w:rPr>
        <w:t xml:space="preserve"> </w:t>
      </w:r>
      <w:r w:rsidRPr="00AE2BF1">
        <w:rPr>
          <w:rFonts w:ascii="GHEA Grapalat" w:hAnsi="GHEA Grapalat" w:cs="Sylfaen"/>
          <w:sz w:val="22"/>
        </w:rPr>
        <w:t>ՀԱՄԱՐ</w:t>
      </w:r>
      <w:r w:rsidRPr="00AE2BF1">
        <w:rPr>
          <w:rFonts w:ascii="GHEA Grapalat" w:hAnsi="GHEA Grapalat" w:cs="Times Armenian"/>
          <w:sz w:val="22"/>
          <w:lang w:val="af-ZA"/>
        </w:rPr>
        <w:t xml:space="preserve">` </w:t>
      </w:r>
      <w:r w:rsidRPr="00E6597C">
        <w:rPr>
          <w:rFonts w:ascii="GHEA Grapalat" w:hAnsi="GHEA Grapalat" w:cs="Sylfaen"/>
          <w:lang w:val="af-ZA"/>
        </w:rPr>
        <w:t>«</w:t>
      </w:r>
      <w:r w:rsidRPr="00AE2BF1">
        <w:rPr>
          <w:rFonts w:ascii="GHEA Grapalat" w:hAnsi="GHEA Grapalat"/>
          <w:i/>
          <w:lang w:val="af-ZA"/>
        </w:rPr>
        <w:t xml:space="preserve"> </w:t>
      </w:r>
      <w:r>
        <w:rPr>
          <w:rFonts w:ascii="GHEA Grapalat" w:hAnsi="GHEA Grapalat"/>
          <w:i/>
          <w:lang w:val="af-ZA"/>
        </w:rPr>
        <w:t xml:space="preserve">ՀՀ Արմավիրի մարզի Բաղրամյան համայնքի Բագարան գյուղի, ջրամատակարարման ցանցի, ջրի կուտակման ավազանի և պոմպակայանի կառուցման աշխատանքների </w:t>
      </w:r>
      <w:r w:rsidRPr="00E6597C">
        <w:rPr>
          <w:rFonts w:ascii="GHEA Grapalat" w:hAnsi="GHEA Grapalat"/>
          <w:i/>
          <w:lang w:val="af-ZA"/>
        </w:rPr>
        <w:t xml:space="preserve"> կատարման</w:t>
      </w:r>
      <w:r w:rsidRPr="00E6597C">
        <w:rPr>
          <w:rFonts w:ascii="GHEA Grapalat" w:hAnsi="GHEA Grapalat" w:cs="Sylfaen"/>
          <w:lang w:val="af-ZA"/>
        </w:rPr>
        <w:t xml:space="preserve"> » </w:t>
      </w:r>
      <w:r w:rsidRPr="00AE2BF1">
        <w:rPr>
          <w:rFonts w:ascii="GHEA Grapalat" w:hAnsi="GHEA Grapalat" w:cs="Sylfaen"/>
          <w:sz w:val="22"/>
        </w:rPr>
        <w:t>ՁԵՌՔԲԵՐՄԱՆ</w:t>
      </w:r>
      <w:r w:rsidRPr="00AE2BF1">
        <w:rPr>
          <w:rFonts w:ascii="GHEA Grapalat" w:hAnsi="GHEA Grapalat" w:cs="Times Armenian"/>
          <w:sz w:val="22"/>
          <w:lang w:val="af-ZA"/>
        </w:rPr>
        <w:t xml:space="preserve"> </w:t>
      </w:r>
      <w:r w:rsidRPr="00AE2BF1">
        <w:rPr>
          <w:rFonts w:ascii="GHEA Grapalat" w:hAnsi="GHEA Grapalat" w:cs="Sylfaen"/>
          <w:sz w:val="22"/>
        </w:rPr>
        <w:t>ՆՊԱՏԱԿՈՎ</w:t>
      </w:r>
      <w:r w:rsidRPr="00AE2BF1">
        <w:rPr>
          <w:rFonts w:ascii="GHEA Grapalat" w:hAnsi="GHEA Grapalat" w:cs="Sylfaen"/>
          <w:sz w:val="22"/>
          <w:lang w:val="af-ZA"/>
        </w:rPr>
        <w:t xml:space="preserve"> </w:t>
      </w:r>
      <w:r w:rsidRPr="00AE2BF1">
        <w:rPr>
          <w:rFonts w:ascii="GHEA Grapalat" w:hAnsi="GHEA Grapalat" w:cs="Times Armenian"/>
          <w:sz w:val="22"/>
          <w:lang w:val="af-ZA"/>
        </w:rPr>
        <w:t xml:space="preserve"> </w:t>
      </w:r>
      <w:r w:rsidRPr="00AE2BF1">
        <w:rPr>
          <w:rFonts w:ascii="GHEA Grapalat" w:hAnsi="GHEA Grapalat" w:cs="Sylfaen"/>
          <w:sz w:val="22"/>
        </w:rPr>
        <w:t>ՀԱՅՏԱՐԱՐՎԱԾ</w:t>
      </w:r>
      <w:r w:rsidRPr="00AE2BF1">
        <w:rPr>
          <w:rFonts w:ascii="GHEA Grapalat" w:hAnsi="GHEA Grapalat" w:cs="Times Armenian"/>
          <w:sz w:val="22"/>
          <w:lang w:val="af-ZA"/>
        </w:rPr>
        <w:t xml:space="preserve"> </w:t>
      </w:r>
      <w:r w:rsidR="00771150">
        <w:rPr>
          <w:rFonts w:ascii="GHEA Grapalat" w:hAnsi="GHEA Grapalat" w:cs="Times Armenian"/>
          <w:sz w:val="22"/>
          <w:lang w:val="af-ZA"/>
        </w:rPr>
        <w:t xml:space="preserve">ՀՐԱՏԱՊ </w:t>
      </w:r>
      <w:r w:rsidRPr="00AE2BF1">
        <w:rPr>
          <w:rFonts w:ascii="GHEA Grapalat" w:hAnsi="GHEA Grapalat" w:cs="Sylfaen"/>
          <w:sz w:val="22"/>
        </w:rPr>
        <w:t>ԲԱՑ</w:t>
      </w:r>
      <w:r w:rsidRPr="00AE2BF1">
        <w:rPr>
          <w:rFonts w:ascii="GHEA Grapalat" w:hAnsi="GHEA Grapalat" w:cs="Times Armenian"/>
          <w:sz w:val="22"/>
          <w:lang w:val="af-ZA"/>
        </w:rPr>
        <w:t xml:space="preserve"> </w:t>
      </w:r>
      <w:r w:rsidRPr="00AE2BF1">
        <w:rPr>
          <w:rFonts w:ascii="GHEA Grapalat" w:hAnsi="GHEA Grapalat" w:cs="Sylfaen"/>
          <w:sz w:val="22"/>
        </w:rPr>
        <w:t>ՄՐՑՈՒՅԹԻ</w:t>
      </w:r>
    </w:p>
    <w:p w:rsidR="00096865" w:rsidRPr="00E6597C" w:rsidRDefault="00096865" w:rsidP="00EF3662">
      <w:pPr>
        <w:ind w:firstLine="567"/>
        <w:jc w:val="center"/>
        <w:rPr>
          <w:rFonts w:ascii="GHEA Grapalat" w:hAnsi="GHEA Grapalat"/>
          <w:i/>
          <w:sz w:val="20"/>
          <w:lang w:val="af-ZA"/>
        </w:rPr>
      </w:pPr>
    </w:p>
    <w:p w:rsidR="00C67E80" w:rsidRPr="00E6597C" w:rsidRDefault="00C67E80" w:rsidP="00EF3662">
      <w:pPr>
        <w:ind w:firstLine="567"/>
        <w:jc w:val="center"/>
        <w:rPr>
          <w:rFonts w:ascii="GHEA Grapalat" w:hAnsi="GHEA Grapalat" w:cs="Sylfaen"/>
          <w:b/>
          <w:sz w:val="20"/>
          <w:szCs w:val="22"/>
          <w:lang w:val="af-ZA"/>
        </w:rPr>
      </w:pPr>
    </w:p>
    <w:p w:rsidR="009F5D9B" w:rsidRPr="00E6597C" w:rsidRDefault="009F5D9B" w:rsidP="00EF3662">
      <w:pPr>
        <w:ind w:firstLine="567"/>
        <w:jc w:val="center"/>
        <w:rPr>
          <w:rFonts w:ascii="GHEA Grapalat" w:hAnsi="GHEA Grapalat" w:cs="Sylfaen"/>
          <w:b/>
          <w:sz w:val="20"/>
          <w:szCs w:val="22"/>
          <w:lang w:val="af-ZA"/>
        </w:rPr>
      </w:pPr>
    </w:p>
    <w:p w:rsidR="00096865" w:rsidRPr="00E6597C" w:rsidRDefault="00096865" w:rsidP="00EF3662">
      <w:pPr>
        <w:ind w:firstLine="567"/>
        <w:jc w:val="center"/>
        <w:rPr>
          <w:rFonts w:ascii="GHEA Grapalat" w:hAnsi="GHEA Grapalat"/>
          <w:sz w:val="20"/>
          <w:lang w:val="af-ZA"/>
        </w:rPr>
      </w:pPr>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
    <w:p w:rsidR="00096865" w:rsidRPr="00E6597C" w:rsidRDefault="00096865" w:rsidP="00EF3662">
      <w:pPr>
        <w:ind w:firstLine="567"/>
        <w:jc w:val="both"/>
        <w:rPr>
          <w:rFonts w:ascii="GHEA Grapalat" w:hAnsi="GHEA Grapalat"/>
          <w:sz w:val="20"/>
          <w:lang w:val="af-ZA"/>
        </w:rPr>
      </w:pP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դրանց</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գնահատման</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կարգը</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ապահովումը</w:t>
      </w:r>
      <w:r w:rsidR="00340083" w:rsidRPr="00E6597C">
        <w:rPr>
          <w:rStyle w:val="af6"/>
          <w:rFonts w:ascii="GHEA Grapalat" w:hAnsi="GHEA Grapalat" w:cs="Sylfaen"/>
          <w:sz w:val="20"/>
        </w:rPr>
        <w:footnoteReference w:id="2"/>
      </w:r>
      <w:r w:rsidR="00096865" w:rsidRPr="00E6597C">
        <w:rPr>
          <w:rFonts w:ascii="GHEA Grapalat" w:hAnsi="GHEA Grapalat" w:cs="Times Armenian"/>
          <w:sz w:val="20"/>
          <w:lang w:val="af-ZA"/>
        </w:rPr>
        <w:tab/>
        <w:t xml:space="preserve"> </w:t>
      </w:r>
    </w:p>
    <w:p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rsidR="00096865" w:rsidRPr="00E6597C" w:rsidRDefault="00096865" w:rsidP="00EF3662">
      <w:pPr>
        <w:ind w:firstLine="567"/>
        <w:jc w:val="both"/>
        <w:rPr>
          <w:rFonts w:ascii="GHEA Grapalat" w:hAnsi="GHEA Grapalat"/>
          <w:sz w:val="20"/>
          <w:lang w:val="af-ZA"/>
        </w:rPr>
      </w:pPr>
    </w:p>
    <w:p w:rsidR="00096865" w:rsidRPr="00E6597C" w:rsidRDefault="00096865" w:rsidP="00EF3662">
      <w:pPr>
        <w:ind w:firstLine="567"/>
        <w:jc w:val="both"/>
        <w:rPr>
          <w:rFonts w:ascii="GHEA Grapalat" w:hAnsi="GHEA Grapalat"/>
          <w:sz w:val="20"/>
          <w:lang w:val="af-ZA"/>
        </w:rPr>
      </w:pPr>
    </w:p>
    <w:p w:rsidR="00096865" w:rsidRPr="00E6597C" w:rsidRDefault="00096865" w:rsidP="00EF3662">
      <w:pPr>
        <w:ind w:firstLine="567"/>
        <w:jc w:val="center"/>
        <w:rPr>
          <w:rFonts w:ascii="GHEA Grapalat" w:hAnsi="GHEA Grapalat"/>
          <w:b/>
          <w:sz w:val="20"/>
          <w:lang w:val="af-ZA"/>
        </w:rPr>
      </w:pPr>
      <w:r w:rsidRPr="00E6597C">
        <w:rPr>
          <w:rFonts w:ascii="GHEA Grapalat" w:hAnsi="GHEA Grapalat" w:cs="Sylfaen"/>
          <w:b/>
          <w:sz w:val="20"/>
        </w:rPr>
        <w:t>ՄԱՍ</w:t>
      </w:r>
      <w:r w:rsidRPr="00E6597C">
        <w:rPr>
          <w:rFonts w:ascii="GHEA Grapalat" w:hAnsi="GHEA Grapalat" w:cs="Times Armenian"/>
          <w:b/>
          <w:sz w:val="20"/>
          <w:lang w:val="af-ZA"/>
        </w:rPr>
        <w:t xml:space="preserve">  II.  </w:t>
      </w:r>
      <w:r w:rsidRPr="00E6597C">
        <w:rPr>
          <w:rFonts w:ascii="GHEA Grapalat" w:hAnsi="GHEA Grapalat" w:cs="Sylfaen"/>
          <w:b/>
          <w:sz w:val="20"/>
        </w:rPr>
        <w:t>ԲԱՑ</w:t>
      </w:r>
      <w:r w:rsidRPr="00E6597C">
        <w:rPr>
          <w:rFonts w:ascii="GHEA Grapalat" w:hAnsi="GHEA Grapalat" w:cs="Times Armenian"/>
          <w:b/>
          <w:sz w:val="20"/>
          <w:lang w:val="af-ZA"/>
        </w:rPr>
        <w:t xml:space="preserve"> </w:t>
      </w:r>
      <w:r w:rsidR="004E1503" w:rsidRPr="00E6597C">
        <w:rPr>
          <w:rFonts w:ascii="GHEA Grapalat" w:hAnsi="GHEA Grapalat" w:cs="Sylfaen"/>
          <w:b/>
          <w:sz w:val="20"/>
        </w:rPr>
        <w:t>ՄՐՑՈՒՅԹ</w:t>
      </w:r>
      <w:r w:rsidRPr="00E6597C">
        <w:rPr>
          <w:rFonts w:ascii="GHEA Grapalat" w:hAnsi="GHEA Grapalat" w:cs="Sylfaen"/>
          <w:b/>
          <w:sz w:val="20"/>
        </w:rPr>
        <w:t>Ի</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rsidR="00096865" w:rsidRPr="00E6597C" w:rsidRDefault="00096865" w:rsidP="00EF3662">
      <w:pPr>
        <w:ind w:firstLine="567"/>
        <w:jc w:val="both"/>
        <w:rPr>
          <w:rFonts w:ascii="GHEA Grapalat" w:hAnsi="GHEA Grapalat"/>
          <w:sz w:val="20"/>
          <w:lang w:val="af-ZA"/>
        </w:rPr>
      </w:pP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r w:rsidRPr="00E6597C">
        <w:rPr>
          <w:rFonts w:ascii="GHEA Grapalat" w:hAnsi="GHEA Grapalat" w:cs="Times Armenian"/>
          <w:sz w:val="20"/>
          <w:lang w:val="af-ZA"/>
        </w:rPr>
        <w:tab/>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rsidR="00037DDE" w:rsidRPr="00E6597C" w:rsidRDefault="00037DDE" w:rsidP="00EF3662">
      <w:pPr>
        <w:ind w:firstLine="1134"/>
        <w:jc w:val="both"/>
        <w:rPr>
          <w:rFonts w:ascii="GHEA Grapalat" w:hAnsi="GHEA Grapalat" w:cs="Times Armenian"/>
          <w:sz w:val="20"/>
          <w:lang w:val="af-ZA"/>
        </w:rPr>
      </w:pPr>
    </w:p>
    <w:p w:rsidR="00037DDE" w:rsidRPr="00E6597C" w:rsidRDefault="00037DDE" w:rsidP="00EF3662">
      <w:pPr>
        <w:ind w:firstLine="1134"/>
        <w:jc w:val="both"/>
        <w:rPr>
          <w:rFonts w:ascii="GHEA Grapalat" w:hAnsi="GHEA Grapalat" w:cs="Times Armenian"/>
          <w:sz w:val="20"/>
          <w:lang w:val="af-ZA"/>
        </w:rPr>
      </w:pPr>
    </w:p>
    <w:p w:rsidR="00037DDE" w:rsidRPr="00E6597C" w:rsidRDefault="00037DDE" w:rsidP="00EF3662">
      <w:pPr>
        <w:ind w:firstLine="1134"/>
        <w:jc w:val="both"/>
        <w:rPr>
          <w:rFonts w:ascii="GHEA Grapalat" w:hAnsi="GHEA Grapalat" w:cs="Times Armenian"/>
          <w:sz w:val="20"/>
          <w:lang w:val="af-ZA"/>
        </w:rPr>
      </w:pPr>
    </w:p>
    <w:p w:rsidR="00037DDE" w:rsidRPr="00E6597C" w:rsidRDefault="00037DDE" w:rsidP="00EF3662">
      <w:pPr>
        <w:ind w:firstLine="1134"/>
        <w:jc w:val="both"/>
        <w:rPr>
          <w:rFonts w:ascii="GHEA Grapalat" w:hAnsi="GHEA Grapalat" w:cs="Times Armenian"/>
          <w:sz w:val="20"/>
          <w:lang w:val="af-ZA"/>
        </w:rPr>
      </w:pPr>
    </w:p>
    <w:p w:rsidR="00A55E59" w:rsidRPr="00E6597C" w:rsidRDefault="00A55E59" w:rsidP="00EF3662">
      <w:pPr>
        <w:ind w:firstLine="1134"/>
        <w:jc w:val="both"/>
        <w:rPr>
          <w:rFonts w:ascii="GHEA Grapalat" w:hAnsi="GHEA Grapalat" w:cs="Times Armenian"/>
          <w:sz w:val="20"/>
          <w:lang w:val="af-ZA"/>
        </w:rPr>
      </w:pPr>
    </w:p>
    <w:p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տրամադրվում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լրումն</w:t>
      </w:r>
      <w:r w:rsidRPr="00E6597C">
        <w:rPr>
          <w:rFonts w:ascii="GHEA Grapalat" w:hAnsi="GHEA Grapalat"/>
          <w:sz w:val="20"/>
          <w:lang w:val="af-ZA"/>
        </w:rPr>
        <w:t xml:space="preserve"> </w:t>
      </w:r>
      <w:r w:rsidR="000951D9">
        <w:rPr>
          <w:rFonts w:ascii="GHEA Grapalat" w:hAnsi="GHEA Grapalat"/>
          <w:i/>
          <w:lang w:val="af-ZA"/>
        </w:rPr>
        <w:t>ԱՄԲՀ-ՋՄ-</w:t>
      </w:r>
      <w:r w:rsidR="000951D9" w:rsidRPr="00E6597C">
        <w:rPr>
          <w:rFonts w:ascii="GHEA Grapalat" w:hAnsi="GHEA Grapalat"/>
          <w:i/>
          <w:lang w:val="af-ZA"/>
        </w:rPr>
        <w:t>ԲՄԱՇՁԲ</w:t>
      </w:r>
      <w:r w:rsidR="000951D9">
        <w:rPr>
          <w:rFonts w:ascii="GHEA Grapalat" w:hAnsi="GHEA Grapalat"/>
          <w:i/>
          <w:u w:val="single"/>
          <w:lang w:val="af-ZA"/>
        </w:rPr>
        <w:t xml:space="preserve">-22/01 </w:t>
      </w:r>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r w:rsidRPr="00E6597C">
        <w:rPr>
          <w:rFonts w:ascii="GHEA Grapalat" w:hAnsi="GHEA Grapalat"/>
          <w:sz w:val="20"/>
          <w:lang w:val="af-ZA"/>
        </w:rPr>
        <w:t xml:space="preserve"> </w:t>
      </w:r>
      <w:r w:rsidRPr="00E6597C">
        <w:rPr>
          <w:rFonts w:ascii="GHEA Grapalat" w:hAnsi="GHEA Grapalat" w:cs="Sylfaen"/>
          <w:sz w:val="20"/>
        </w:rPr>
        <w:t>անցկացվող</w:t>
      </w:r>
      <w:r w:rsidRPr="00E6597C">
        <w:rPr>
          <w:rFonts w:ascii="GHEA Grapalat" w:hAnsi="GHEA Grapalat" w:cs="Times Armenian"/>
          <w:sz w:val="20"/>
          <w:lang w:val="af-ZA"/>
        </w:rPr>
        <w:t xml:space="preserve"> </w:t>
      </w:r>
      <w:r w:rsidRPr="00E6597C">
        <w:rPr>
          <w:rFonts w:ascii="GHEA Grapalat" w:hAnsi="GHEA Grapalat" w:cs="Sylfaen"/>
          <w:sz w:val="20"/>
        </w:rPr>
        <w:t>բաց</w:t>
      </w:r>
      <w:r w:rsidRPr="00E6597C">
        <w:rPr>
          <w:rFonts w:ascii="GHEA Grapalat" w:hAnsi="GHEA Grapalat" w:cs="Times Armenian"/>
          <w:sz w:val="20"/>
          <w:lang w:val="af-ZA"/>
        </w:rPr>
        <w:t xml:space="preserve"> </w:t>
      </w:r>
      <w:r w:rsidR="00955E87" w:rsidRPr="00E6597C">
        <w:rPr>
          <w:rFonts w:ascii="GHEA Grapalat" w:hAnsi="GHEA Grapalat" w:cs="Times Armenian"/>
          <w:sz w:val="20"/>
        </w:rPr>
        <w:t>մրցույթ</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այսուհետև</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հայտարարության</w:t>
      </w:r>
      <w:r w:rsidR="004D5671" w:rsidRPr="00E6597C">
        <w:rPr>
          <w:rFonts w:ascii="GHEA Grapalat" w:hAnsi="GHEA Grapalat" w:cs="Times Armenian"/>
          <w:sz w:val="20"/>
          <w:lang w:val="af-ZA"/>
        </w:rPr>
        <w:t>։</w:t>
      </w:r>
    </w:p>
    <w:p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003C53D4"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այլ</w:t>
      </w:r>
      <w:r w:rsidRPr="00E6597C">
        <w:rPr>
          <w:rFonts w:ascii="GHEA Grapalat" w:hAnsi="GHEA Grapalat" w:cs="Times Armenian"/>
          <w:sz w:val="20"/>
          <w:lang w:val="af-ZA"/>
        </w:rPr>
        <w:t xml:space="preserve"> </w:t>
      </w:r>
      <w:r w:rsidRPr="00E6597C">
        <w:rPr>
          <w:rFonts w:ascii="GHEA Grapalat" w:hAnsi="GHEA Grapalat" w:cs="Sylfaen"/>
          <w:sz w:val="20"/>
        </w:rPr>
        <w:t>իրավական</w:t>
      </w:r>
      <w:r w:rsidRPr="00E6597C">
        <w:rPr>
          <w:rFonts w:ascii="GHEA Grapalat" w:hAnsi="GHEA Grapalat" w:cs="Times Armenian"/>
          <w:sz w:val="20"/>
          <w:lang w:val="af-ZA"/>
        </w:rPr>
        <w:t xml:space="preserve"> </w:t>
      </w:r>
      <w:r w:rsidRPr="00E6597C">
        <w:rPr>
          <w:rFonts w:ascii="GHEA Grapalat" w:hAnsi="GHEA Grapalat" w:cs="Sylfaen"/>
          <w:sz w:val="20"/>
        </w:rPr>
        <w:t>ակտերի</w:t>
      </w:r>
      <w:r w:rsidRPr="00E6597C">
        <w:rPr>
          <w:rFonts w:ascii="GHEA Grapalat" w:hAnsi="GHEA Grapalat" w:cs="Times Armenian"/>
          <w:sz w:val="20"/>
          <w:lang w:val="af-ZA"/>
        </w:rPr>
        <w:t xml:space="preserve"> </w:t>
      </w:r>
      <w:r w:rsidRPr="00E6597C">
        <w:rPr>
          <w:rFonts w:ascii="GHEA Grapalat" w:hAnsi="GHEA Grapalat" w:cs="Sylfaen"/>
          <w:sz w:val="20"/>
        </w:rPr>
        <w:t>պահանջներին</w:t>
      </w:r>
      <w:r w:rsidRPr="00E6597C">
        <w:rPr>
          <w:rFonts w:ascii="GHEA Grapalat" w:hAnsi="GHEA Grapalat" w:cs="Times Armenian"/>
          <w:sz w:val="20"/>
          <w:lang w:val="af-ZA"/>
        </w:rPr>
        <w:t xml:space="preserve"> </w:t>
      </w:r>
      <w:r w:rsidRPr="00E6597C">
        <w:rPr>
          <w:rFonts w:ascii="GHEA Grapalat" w:hAnsi="GHEA Grapalat" w:cs="Sylfaen"/>
          <w:sz w:val="20"/>
        </w:rPr>
        <w:t>համապատասխան</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նպատակ</w:t>
      </w:r>
      <w:r w:rsidRPr="00E6597C">
        <w:rPr>
          <w:rFonts w:ascii="GHEA Grapalat" w:hAnsi="GHEA Grapalat" w:cs="Times Armenian"/>
          <w:sz w:val="20"/>
          <w:lang w:val="af-ZA"/>
        </w:rPr>
        <w:t xml:space="preserve"> </w:t>
      </w:r>
      <w:r w:rsidRPr="00E6597C">
        <w:rPr>
          <w:rFonts w:ascii="GHEA Grapalat" w:hAnsi="GHEA Grapalat" w:cs="Sylfaen"/>
          <w:sz w:val="20"/>
        </w:rPr>
        <w:t>ունի</w:t>
      </w:r>
      <w:r w:rsidRPr="00E6597C">
        <w:rPr>
          <w:rFonts w:ascii="GHEA Grapalat" w:hAnsi="GHEA Grapalat" w:cs="Times Armenian"/>
          <w:sz w:val="20"/>
          <w:lang w:val="af-ZA"/>
        </w:rPr>
        <w:t xml:space="preserve"> </w:t>
      </w:r>
      <w:r w:rsidR="00A00E74" w:rsidRPr="00E6597C">
        <w:rPr>
          <w:rFonts w:ascii="GHEA Grapalat" w:hAnsi="GHEA Grapalat"/>
          <w:sz w:val="20"/>
          <w:lang w:val="af-ZA"/>
        </w:rPr>
        <w:t>«</w:t>
      </w:r>
      <w:r w:rsidR="008335BB" w:rsidRPr="008335BB">
        <w:rPr>
          <w:rFonts w:ascii="Sylfaen" w:hAnsi="Sylfaen" w:cs="Sylfaen"/>
          <w:sz w:val="32"/>
          <w:vertAlign w:val="subscript"/>
        </w:rPr>
        <w:t>Բաղրամյանի</w:t>
      </w:r>
      <w:r w:rsidR="008335BB" w:rsidRPr="008335BB">
        <w:rPr>
          <w:rFonts w:ascii="Sylfaen" w:hAnsi="Sylfaen" w:cs="Sylfaen"/>
          <w:sz w:val="32"/>
          <w:vertAlign w:val="subscript"/>
          <w:lang w:val="af-ZA"/>
        </w:rPr>
        <w:t xml:space="preserve"> </w:t>
      </w:r>
      <w:r w:rsidR="00E278C7">
        <w:rPr>
          <w:rFonts w:ascii="Sylfaen" w:hAnsi="Sylfaen" w:cs="Sylfaen"/>
          <w:sz w:val="32"/>
          <w:vertAlign w:val="subscript"/>
        </w:rPr>
        <w:t>համայ</w:t>
      </w:r>
      <w:r w:rsidR="008335BB" w:rsidRPr="008335BB">
        <w:rPr>
          <w:rFonts w:ascii="Sylfaen" w:hAnsi="Sylfaen" w:cs="Sylfaen"/>
          <w:sz w:val="32"/>
          <w:vertAlign w:val="subscript"/>
        </w:rPr>
        <w:t>նքապետարան</w:t>
      </w:r>
      <w:r w:rsidR="00A00E74" w:rsidRPr="00E6597C">
        <w:rPr>
          <w:rFonts w:ascii="GHEA Grapalat" w:hAnsi="GHEA Grapalat"/>
          <w:sz w:val="20"/>
          <w:lang w:val="af-ZA"/>
        </w:rPr>
        <w:t>»-</w:t>
      </w:r>
      <w:r w:rsidR="00A00E74" w:rsidRPr="00E6597C">
        <w:rPr>
          <w:rFonts w:ascii="GHEA Grapalat" w:hAnsi="GHEA Grapalat"/>
          <w:sz w:val="20"/>
        </w:rPr>
        <w:t>ի</w:t>
      </w:r>
      <w:r w:rsidR="00A00E74" w:rsidRPr="00E6597C">
        <w:rPr>
          <w:rFonts w:ascii="GHEA Grapalat" w:hAnsi="GHEA Grapalat"/>
          <w:sz w:val="20"/>
          <w:lang w:val="af-ZA"/>
        </w:rPr>
        <w:t xml:space="preserve"> </w:t>
      </w:r>
      <w:r w:rsidR="00A00E74" w:rsidRPr="00E6597C">
        <w:rPr>
          <w:rFonts w:ascii="GHEA Grapalat" w:hAnsi="GHEA Grapalat" w:cs="Times Armenian"/>
          <w:sz w:val="20"/>
          <w:lang w:val="af-ZA"/>
        </w:rPr>
        <w:t>(</w:t>
      </w:r>
      <w:r w:rsidR="00A00E74" w:rsidRPr="00E6597C">
        <w:rPr>
          <w:rFonts w:ascii="GHEA Grapalat" w:hAnsi="GHEA Grapalat" w:cs="Sylfaen"/>
          <w:sz w:val="20"/>
        </w:rPr>
        <w:t>այսուհետ</w:t>
      </w:r>
      <w:r w:rsidR="00A00E74" w:rsidRPr="00E6597C">
        <w:rPr>
          <w:rFonts w:ascii="GHEA Grapalat" w:hAnsi="GHEA Grapalat" w:cs="Times Armenian"/>
          <w:sz w:val="20"/>
          <w:lang w:val="af-ZA"/>
        </w:rPr>
        <w:t xml:space="preserve">` </w:t>
      </w:r>
      <w:r w:rsidR="00A00E74" w:rsidRPr="00E6597C">
        <w:rPr>
          <w:rFonts w:ascii="GHEA Grapalat" w:hAnsi="GHEA Grapalat" w:cs="Sylfaen"/>
          <w:sz w:val="20"/>
        </w:rPr>
        <w:t>պատվիրատու</w:t>
      </w:r>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կողմից</w:t>
      </w:r>
      <w:r w:rsidRPr="00E6597C">
        <w:rPr>
          <w:rFonts w:ascii="GHEA Grapalat" w:hAnsi="GHEA Grapalat" w:cs="Times Armenian"/>
          <w:sz w:val="20"/>
          <w:lang w:val="af-ZA"/>
        </w:rPr>
        <w:t xml:space="preserve"> </w:t>
      </w:r>
      <w:r w:rsidRPr="00E6597C">
        <w:rPr>
          <w:rFonts w:ascii="GHEA Grapalat" w:hAnsi="GHEA Grapalat" w:cs="Sylfaen"/>
          <w:sz w:val="20"/>
        </w:rPr>
        <w:t>հայտարարված</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r w:rsidR="000604CF"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Times Armenian"/>
          <w:sz w:val="20"/>
          <w:lang w:val="af-ZA"/>
        </w:rPr>
        <w:t xml:space="preserve"> </w:t>
      </w:r>
      <w:r w:rsidRPr="00E6597C">
        <w:rPr>
          <w:rFonts w:ascii="GHEA Grapalat" w:hAnsi="GHEA Grapalat" w:cs="Sylfaen"/>
          <w:sz w:val="20"/>
        </w:rPr>
        <w:t>մտադրություն</w:t>
      </w:r>
      <w:r w:rsidRPr="00E6597C">
        <w:rPr>
          <w:rFonts w:ascii="GHEA Grapalat" w:hAnsi="GHEA Grapalat" w:cs="Times Armenian"/>
          <w:sz w:val="20"/>
          <w:lang w:val="af-ZA"/>
        </w:rPr>
        <w:t xml:space="preserve"> </w:t>
      </w:r>
      <w:r w:rsidRPr="00E6597C">
        <w:rPr>
          <w:rFonts w:ascii="GHEA Grapalat" w:hAnsi="GHEA Grapalat" w:cs="Sylfaen"/>
          <w:sz w:val="20"/>
        </w:rPr>
        <w:t>ունեցող</w:t>
      </w:r>
      <w:r w:rsidRPr="00E6597C">
        <w:rPr>
          <w:rFonts w:ascii="GHEA Grapalat" w:hAnsi="GHEA Grapalat" w:cs="Times Armenian"/>
          <w:sz w:val="20"/>
          <w:lang w:val="af-ZA"/>
        </w:rPr>
        <w:t xml:space="preserve"> </w:t>
      </w:r>
      <w:r w:rsidRPr="00E6597C">
        <w:rPr>
          <w:rFonts w:ascii="GHEA Grapalat" w:hAnsi="GHEA Grapalat" w:cs="Sylfaen"/>
          <w:sz w:val="20"/>
        </w:rPr>
        <w:t>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003D0075" w:rsidRPr="00E6597C">
        <w:rPr>
          <w:rFonts w:ascii="GHEA Grapalat" w:hAnsi="GHEA Grapalat" w:cs="Sylfaen"/>
          <w:sz w:val="20"/>
        </w:rPr>
        <w:t>մ</w:t>
      </w:r>
      <w:r w:rsidRPr="00E6597C">
        <w:rPr>
          <w:rFonts w:ascii="GHEA Grapalat" w:hAnsi="GHEA Grapalat" w:cs="Sylfaen"/>
          <w:sz w:val="20"/>
        </w:rPr>
        <w:t>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004D5671" w:rsidRPr="00E6597C">
        <w:rPr>
          <w:rFonts w:ascii="GHEA Grapalat" w:hAnsi="GHEA Grapalat" w:cs="Times Armenian"/>
          <w:sz w:val="20"/>
          <w:lang w:val="af-ZA"/>
        </w:rPr>
        <w:t>։</w:t>
      </w:r>
    </w:p>
    <w:p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00B2681D" w:rsidRPr="00E6597C">
        <w:rPr>
          <w:rFonts w:ascii="GHEA Grapalat" w:hAnsi="GHEA Grapalat" w:cs="Sylfaen"/>
          <w:sz w:val="20"/>
          <w:lang w:val="af-ZA"/>
        </w:rPr>
        <w:t xml:space="preserve"> </w:t>
      </w:r>
      <w:r w:rsidRPr="00E6597C">
        <w:rPr>
          <w:rFonts w:ascii="GHEA Grapalat" w:hAnsi="GHEA Grapalat" w:cs="Sylfaen"/>
          <w:sz w:val="20"/>
        </w:rPr>
        <w:t>անձիք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004D5671" w:rsidRPr="00E6597C">
        <w:rPr>
          <w:rFonts w:ascii="GHEA Grapalat" w:hAnsi="GHEA Grapalat" w:cs="Times Armenian"/>
          <w:sz w:val="20"/>
          <w:lang w:val="af-ZA"/>
        </w:rPr>
        <w:t>։</w:t>
      </w:r>
    </w:p>
    <w:p w:rsidR="00096865" w:rsidRPr="00E6597C" w:rsidRDefault="00096865" w:rsidP="00EF3662">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rsidR="003E1421" w:rsidRPr="00CD5CB3" w:rsidRDefault="00A81DD5" w:rsidP="00EF3662">
      <w:pPr>
        <w:pStyle w:val="23"/>
        <w:spacing w:line="240" w:lineRule="auto"/>
        <w:ind w:firstLine="567"/>
        <w:rPr>
          <w:rFonts w:ascii="GHEA Grapalat" w:hAnsi="GHEA Grapalat"/>
          <w:sz w:val="32"/>
        </w:rPr>
      </w:pPr>
      <w:r w:rsidRPr="00E6597C">
        <w:rPr>
          <w:rFonts w:ascii="GHEA Grapalat" w:hAnsi="GHEA Grapalat"/>
        </w:rPr>
        <w:t xml:space="preserve">Գնահատող հանձնաժողովի քարտուղարի </w:t>
      </w:r>
      <w:r w:rsidR="003E1421" w:rsidRPr="00E6597C">
        <w:rPr>
          <w:rFonts w:ascii="GHEA Grapalat" w:hAnsi="GHEA Grapalat"/>
        </w:rPr>
        <w:t xml:space="preserve">էլեկտրոնային փոստի հասցեն է` </w:t>
      </w:r>
      <w:r w:rsidR="00B2681D" w:rsidRPr="00CD5CB3">
        <w:rPr>
          <w:rFonts w:ascii="GHEA Grapalat" w:hAnsi="GHEA Grapalat"/>
          <w:sz w:val="40"/>
          <w:szCs w:val="24"/>
        </w:rPr>
        <w:t>«</w:t>
      </w:r>
      <w:r w:rsidR="00CD5CB3" w:rsidRPr="00CD5CB3">
        <w:rPr>
          <w:rFonts w:ascii="GHEA Grapalat" w:hAnsi="GHEA Grapalat"/>
          <w:sz w:val="32"/>
          <w:vertAlign w:val="subscript"/>
        </w:rPr>
        <w:t>alfen1991@list.ru</w:t>
      </w:r>
      <w:r w:rsidR="00B2681D" w:rsidRPr="00CD5CB3">
        <w:rPr>
          <w:rFonts w:ascii="GHEA Grapalat" w:hAnsi="GHEA Grapalat"/>
          <w:sz w:val="40"/>
          <w:szCs w:val="24"/>
        </w:rPr>
        <w:t>»</w:t>
      </w:r>
    </w:p>
    <w:p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r w:rsidR="00096865" w:rsidRPr="00E6597C">
        <w:rPr>
          <w:rFonts w:ascii="GHEA Grapalat" w:hAnsi="GHEA Grapalat" w:cs="Sylfaen"/>
          <w:szCs w:val="22"/>
        </w:rPr>
        <w:lastRenderedPageBreak/>
        <w:t>ՄԱՍ</w:t>
      </w:r>
      <w:r w:rsidR="00096865" w:rsidRPr="00E6597C">
        <w:rPr>
          <w:rFonts w:ascii="GHEA Grapalat" w:hAnsi="GHEA Grapalat" w:cs="Times Armenian"/>
          <w:szCs w:val="22"/>
          <w:lang w:val="af-ZA"/>
        </w:rPr>
        <w:t xml:space="preserve">  I</w:t>
      </w:r>
    </w:p>
    <w:p w:rsidR="00096865" w:rsidRPr="00E6597C" w:rsidRDefault="00096865" w:rsidP="00EF3662">
      <w:pPr>
        <w:pStyle w:val="3"/>
        <w:spacing w:line="240" w:lineRule="auto"/>
        <w:ind w:firstLine="567"/>
        <w:rPr>
          <w:rFonts w:ascii="GHEA Grapalat" w:hAnsi="GHEA Grapalat"/>
          <w:sz w:val="24"/>
          <w:szCs w:val="22"/>
          <w:lang w:val="af-ZA"/>
        </w:rPr>
      </w:pPr>
    </w:p>
    <w:p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rsidR="002B32D6" w:rsidRPr="00E6597C" w:rsidRDefault="002B32D6" w:rsidP="00EF3662">
      <w:pPr>
        <w:ind w:left="360"/>
        <w:jc w:val="center"/>
        <w:rPr>
          <w:rFonts w:ascii="GHEA Grapalat" w:hAnsi="GHEA Grapalat" w:cs="Sylfaen"/>
          <w:b/>
          <w:sz w:val="20"/>
        </w:rPr>
      </w:pPr>
    </w:p>
    <w:p w:rsidR="00096865" w:rsidRPr="00217B51" w:rsidRDefault="00845AA5" w:rsidP="00217B51">
      <w:pPr>
        <w:pStyle w:val="aa"/>
        <w:ind w:right="-7" w:firstLine="567"/>
        <w:jc w:val="center"/>
        <w:rPr>
          <w:rFonts w:ascii="Sylfaen" w:hAnsi="Sylfaen"/>
          <w:b/>
          <w:sz w:val="36"/>
          <w:lang w:val="af-ZA"/>
        </w:rPr>
      </w:pPr>
      <w:r w:rsidRPr="00E6597C">
        <w:rPr>
          <w:rFonts w:ascii="GHEA Grapalat" w:hAnsi="GHEA Grapalat" w:cs="Sylfaen"/>
          <w:i/>
        </w:rPr>
        <w:t xml:space="preserve">1.1 </w:t>
      </w:r>
      <w:r w:rsidR="00096865" w:rsidRPr="00E6597C">
        <w:rPr>
          <w:rFonts w:ascii="GHEA Grapalat" w:hAnsi="GHEA Grapalat" w:cs="Sylfaen"/>
          <w:i/>
        </w:rPr>
        <w:t>Գնման</w:t>
      </w:r>
      <w:r w:rsidR="00096865" w:rsidRPr="00E6597C">
        <w:rPr>
          <w:rFonts w:ascii="GHEA Grapalat" w:hAnsi="GHEA Grapalat" w:cs="Sylfaen"/>
          <w:i/>
          <w:lang w:val="af-ZA"/>
        </w:rPr>
        <w:t xml:space="preserve"> </w:t>
      </w:r>
      <w:r w:rsidR="00096865" w:rsidRPr="00E6597C">
        <w:rPr>
          <w:rFonts w:ascii="GHEA Grapalat" w:hAnsi="GHEA Grapalat" w:cs="Sylfaen"/>
          <w:i/>
        </w:rPr>
        <w:t>առարկա</w:t>
      </w:r>
      <w:r w:rsidR="00096865" w:rsidRPr="00E6597C">
        <w:rPr>
          <w:rFonts w:ascii="GHEA Grapalat" w:hAnsi="GHEA Grapalat" w:cs="Sylfaen"/>
          <w:i/>
          <w:lang w:val="af-ZA"/>
        </w:rPr>
        <w:t xml:space="preserve"> </w:t>
      </w:r>
      <w:r w:rsidR="00096865" w:rsidRPr="00E6597C">
        <w:rPr>
          <w:rFonts w:ascii="GHEA Grapalat" w:hAnsi="GHEA Grapalat" w:cs="Sylfaen"/>
          <w:i/>
        </w:rPr>
        <w:t>է</w:t>
      </w:r>
      <w:r w:rsidR="00096865" w:rsidRPr="00E6597C">
        <w:rPr>
          <w:rFonts w:ascii="GHEA Grapalat" w:hAnsi="GHEA Grapalat" w:cs="Sylfaen"/>
          <w:i/>
          <w:lang w:val="af-ZA"/>
        </w:rPr>
        <w:t xml:space="preserve"> </w:t>
      </w:r>
      <w:r w:rsidR="00096865" w:rsidRPr="00E6597C">
        <w:rPr>
          <w:rFonts w:ascii="GHEA Grapalat" w:hAnsi="GHEA Grapalat" w:cs="Sylfaen"/>
          <w:i/>
        </w:rPr>
        <w:t>հանդիսանում</w:t>
      </w:r>
      <w:r w:rsidR="00096865" w:rsidRPr="00E6597C">
        <w:rPr>
          <w:rFonts w:ascii="GHEA Grapalat" w:hAnsi="GHEA Grapalat" w:cs="Sylfaen"/>
          <w:i/>
          <w:lang w:val="af-ZA"/>
        </w:rPr>
        <w:t xml:space="preserve">  </w:t>
      </w:r>
      <w:r w:rsidR="00A76C15" w:rsidRPr="00217B51">
        <w:rPr>
          <w:rFonts w:ascii="GHEA Grapalat" w:hAnsi="GHEA Grapalat" w:cs="Sylfaen"/>
          <w:i/>
          <w:sz w:val="32"/>
          <w:lang w:val="af-ZA"/>
        </w:rPr>
        <w:t>«</w:t>
      </w:r>
      <w:r w:rsidR="00217B51" w:rsidRPr="00217B51">
        <w:rPr>
          <w:rFonts w:ascii="GHEA Grapalat" w:hAnsi="GHEA Grapalat" w:cs="Sylfaen"/>
          <w:i/>
          <w:sz w:val="32"/>
          <w:vertAlign w:val="subscript"/>
        </w:rPr>
        <w:t xml:space="preserve">Բաղրամյանի </w:t>
      </w:r>
      <w:r w:rsidR="00217B51">
        <w:rPr>
          <w:rFonts w:ascii="GHEA Grapalat" w:hAnsi="GHEA Grapalat"/>
          <w:i/>
          <w:lang w:val="af-ZA"/>
        </w:rPr>
        <w:t>համայնքապետարան</w:t>
      </w:r>
      <w:r w:rsidR="00217B51" w:rsidRPr="00E6597C">
        <w:rPr>
          <w:rFonts w:ascii="GHEA Grapalat" w:hAnsi="GHEA Grapalat"/>
          <w:i/>
          <w:lang w:val="af-ZA"/>
        </w:rPr>
        <w:t xml:space="preserve"> </w:t>
      </w:r>
      <w:r w:rsidR="00A76C15" w:rsidRPr="00E6597C">
        <w:rPr>
          <w:rFonts w:ascii="GHEA Grapalat" w:hAnsi="GHEA Grapalat"/>
          <w:i/>
          <w:lang w:val="af-ZA"/>
        </w:rPr>
        <w:t>»</w:t>
      </w:r>
      <w:r w:rsidR="00096865" w:rsidRPr="00E6597C">
        <w:rPr>
          <w:rFonts w:ascii="GHEA Grapalat" w:hAnsi="GHEA Grapalat"/>
          <w:i/>
          <w:lang w:val="af-ZA"/>
        </w:rPr>
        <w:t xml:space="preserve"> </w:t>
      </w:r>
      <w:r w:rsidR="00096865" w:rsidRPr="00E6597C">
        <w:rPr>
          <w:rFonts w:ascii="GHEA Grapalat" w:hAnsi="GHEA Grapalat" w:cs="Sylfaen"/>
          <w:i/>
        </w:rPr>
        <w:t>կարիքների</w:t>
      </w:r>
      <w:r w:rsidR="00096865" w:rsidRPr="00E6597C">
        <w:rPr>
          <w:rFonts w:ascii="GHEA Grapalat" w:hAnsi="GHEA Grapalat" w:cs="Times Armenian"/>
          <w:i/>
          <w:lang w:val="af-ZA"/>
        </w:rPr>
        <w:t xml:space="preserve"> </w:t>
      </w:r>
      <w:r w:rsidR="00096865" w:rsidRPr="00E6597C">
        <w:rPr>
          <w:rFonts w:ascii="GHEA Grapalat" w:hAnsi="GHEA Grapalat" w:cs="Sylfaen"/>
          <w:i/>
        </w:rPr>
        <w:t>համար</w:t>
      </w:r>
      <w:r w:rsidR="00096865" w:rsidRPr="00E6597C">
        <w:rPr>
          <w:rFonts w:ascii="GHEA Grapalat" w:hAnsi="GHEA Grapalat" w:cs="Times Armenian"/>
          <w:i/>
          <w:lang w:val="af-ZA"/>
        </w:rPr>
        <w:t xml:space="preserve">` </w:t>
      </w:r>
      <w:r w:rsidR="00217B51" w:rsidRPr="00E6597C">
        <w:rPr>
          <w:rFonts w:ascii="GHEA Grapalat" w:hAnsi="GHEA Grapalat" w:cs="Sylfaen"/>
          <w:lang w:val="af-ZA"/>
        </w:rPr>
        <w:t>«</w:t>
      </w:r>
      <w:r w:rsidR="00217B51" w:rsidRPr="00AE2BF1">
        <w:rPr>
          <w:rFonts w:ascii="GHEA Grapalat" w:hAnsi="GHEA Grapalat"/>
          <w:i/>
          <w:lang w:val="af-ZA"/>
        </w:rPr>
        <w:t xml:space="preserve"> </w:t>
      </w:r>
      <w:r w:rsidR="00217B51">
        <w:rPr>
          <w:rFonts w:ascii="GHEA Grapalat" w:hAnsi="GHEA Grapalat"/>
          <w:i/>
          <w:lang w:val="af-ZA"/>
        </w:rPr>
        <w:t xml:space="preserve">ՀՀ Արմավիրի մարզի Բաղրամյան համայնքի Բագարան գյուղի, ջրամատակարարման ցանցի, ջրի կուտակման ավազանի և պոմպակայանի կառուցման աշխատանքների </w:t>
      </w:r>
      <w:r w:rsidR="00217B51" w:rsidRPr="00E6597C">
        <w:rPr>
          <w:rFonts w:ascii="GHEA Grapalat" w:hAnsi="GHEA Grapalat"/>
          <w:i/>
          <w:lang w:val="af-ZA"/>
        </w:rPr>
        <w:t xml:space="preserve"> կատարման</w:t>
      </w:r>
      <w:r w:rsidR="00217B51" w:rsidRPr="00E6597C">
        <w:rPr>
          <w:rFonts w:ascii="GHEA Grapalat" w:hAnsi="GHEA Grapalat" w:cs="Sylfaen"/>
          <w:lang w:val="af-ZA"/>
        </w:rPr>
        <w:t xml:space="preserve"> »</w:t>
      </w:r>
      <w:r w:rsidR="00217B51">
        <w:rPr>
          <w:rFonts w:ascii="GHEA Grapalat" w:hAnsi="GHEA Grapalat" w:cs="Sylfaen"/>
          <w:lang w:val="af-ZA"/>
        </w:rPr>
        <w:t xml:space="preserve"> </w:t>
      </w:r>
      <w:r w:rsidR="00096865" w:rsidRPr="00E6597C">
        <w:rPr>
          <w:rFonts w:ascii="GHEA Grapalat" w:hAnsi="GHEA Grapalat"/>
          <w:i/>
        </w:rPr>
        <w:t>ձեռքբերումը</w:t>
      </w:r>
      <w:r w:rsidR="00816505" w:rsidRPr="00217B51">
        <w:rPr>
          <w:rFonts w:ascii="GHEA Grapalat" w:hAnsi="GHEA Grapalat"/>
          <w:i/>
          <w:lang w:val="af-ZA"/>
        </w:rPr>
        <w:t xml:space="preserve"> (</w:t>
      </w:r>
      <w:r w:rsidR="00816505" w:rsidRPr="00E6597C">
        <w:rPr>
          <w:rFonts w:ascii="GHEA Grapalat" w:hAnsi="GHEA Grapalat"/>
          <w:i/>
        </w:rPr>
        <w:t>այսուհետ</w:t>
      </w:r>
      <w:r w:rsidR="00816505" w:rsidRPr="00217B51">
        <w:rPr>
          <w:rFonts w:ascii="GHEA Grapalat" w:hAnsi="GHEA Grapalat"/>
          <w:i/>
          <w:lang w:val="af-ZA"/>
        </w:rPr>
        <w:t xml:space="preserve">` </w:t>
      </w:r>
      <w:r w:rsidR="00816505" w:rsidRPr="00E6597C">
        <w:rPr>
          <w:rFonts w:ascii="GHEA Grapalat" w:hAnsi="GHEA Grapalat"/>
          <w:i/>
        </w:rPr>
        <w:t>նաև</w:t>
      </w:r>
      <w:r w:rsidR="00816505" w:rsidRPr="00217B51">
        <w:rPr>
          <w:rFonts w:ascii="GHEA Grapalat" w:hAnsi="GHEA Grapalat"/>
          <w:i/>
          <w:lang w:val="af-ZA"/>
        </w:rPr>
        <w:t xml:space="preserve"> </w:t>
      </w:r>
      <w:r w:rsidR="00816505" w:rsidRPr="00E6597C">
        <w:rPr>
          <w:rFonts w:ascii="GHEA Grapalat" w:hAnsi="GHEA Grapalat"/>
          <w:i/>
        </w:rPr>
        <w:t>ա</w:t>
      </w:r>
      <w:r w:rsidR="00F538FE" w:rsidRPr="00E6597C">
        <w:rPr>
          <w:rFonts w:ascii="GHEA Grapalat" w:hAnsi="GHEA Grapalat"/>
          <w:i/>
        </w:rPr>
        <w:t>շխատանք</w:t>
      </w:r>
      <w:r w:rsidR="00816505" w:rsidRPr="00217B51">
        <w:rPr>
          <w:rFonts w:ascii="GHEA Grapalat" w:hAnsi="GHEA Grapalat"/>
          <w:i/>
          <w:lang w:val="af-ZA"/>
        </w:rPr>
        <w:t>)</w:t>
      </w:r>
      <w:r w:rsidR="00C43524" w:rsidRPr="00E6597C">
        <w:rPr>
          <w:rFonts w:ascii="GHEA Grapalat" w:hAnsi="GHEA Grapalat"/>
          <w:i/>
          <w:lang w:val="af-ZA"/>
        </w:rPr>
        <w:t>,</w:t>
      </w:r>
      <w:r w:rsidR="00096865" w:rsidRPr="00E6597C">
        <w:rPr>
          <w:rFonts w:ascii="GHEA Grapalat" w:hAnsi="GHEA Grapalat"/>
          <w:i/>
          <w:lang w:val="af-ZA"/>
        </w:rPr>
        <w:t xml:space="preserve"> </w:t>
      </w:r>
      <w:r w:rsidR="00096865" w:rsidRPr="00E6597C">
        <w:rPr>
          <w:rFonts w:ascii="GHEA Grapalat" w:hAnsi="GHEA Grapalat"/>
          <w:i/>
        </w:rPr>
        <w:t>որոնք</w:t>
      </w:r>
      <w:r w:rsidR="00096865" w:rsidRPr="00E6597C">
        <w:rPr>
          <w:rFonts w:ascii="GHEA Grapalat" w:hAnsi="GHEA Grapalat"/>
          <w:i/>
          <w:lang w:val="af-ZA"/>
        </w:rPr>
        <w:t xml:space="preserve"> </w:t>
      </w:r>
      <w:r w:rsidR="00096865" w:rsidRPr="00E6597C">
        <w:rPr>
          <w:rFonts w:ascii="GHEA Grapalat" w:hAnsi="GHEA Grapalat"/>
          <w:i/>
        </w:rPr>
        <w:t>խմբավորված</w:t>
      </w:r>
      <w:r w:rsidR="00096865" w:rsidRPr="00E6597C">
        <w:rPr>
          <w:rFonts w:ascii="GHEA Grapalat" w:hAnsi="GHEA Grapalat"/>
          <w:i/>
          <w:lang w:val="af-ZA"/>
        </w:rPr>
        <w:t xml:space="preserve">  </w:t>
      </w:r>
      <w:r w:rsidR="00096865" w:rsidRPr="00217B51">
        <w:rPr>
          <w:rFonts w:ascii="GHEA Grapalat" w:hAnsi="GHEA Grapalat"/>
          <w:i/>
        </w:rPr>
        <w:t>են</w:t>
      </w:r>
      <w:r w:rsidR="00096865" w:rsidRPr="00217B51">
        <w:rPr>
          <w:rFonts w:ascii="GHEA Grapalat" w:hAnsi="GHEA Grapalat"/>
          <w:i/>
          <w:lang w:val="af-ZA"/>
        </w:rPr>
        <w:t xml:space="preserve"> </w:t>
      </w:r>
      <w:r w:rsidR="00A76C15" w:rsidRPr="00217B51">
        <w:rPr>
          <w:rFonts w:ascii="GHEA Grapalat" w:hAnsi="GHEA Grapalat"/>
          <w:b/>
          <w:i/>
          <w:sz w:val="36"/>
          <w:lang w:val="af-ZA"/>
        </w:rPr>
        <w:t>«</w:t>
      </w:r>
      <w:r w:rsidR="00217B51" w:rsidRPr="00217B51">
        <w:rPr>
          <w:rFonts w:ascii="GHEA Grapalat" w:hAnsi="GHEA Grapalat"/>
          <w:b/>
          <w:i/>
          <w:sz w:val="36"/>
          <w:vertAlign w:val="subscript"/>
        </w:rPr>
        <w:t>1</w:t>
      </w:r>
      <w:r w:rsidR="00A76C15" w:rsidRPr="00217B51">
        <w:rPr>
          <w:rFonts w:ascii="GHEA Grapalat" w:hAnsi="GHEA Grapalat"/>
          <w:b/>
          <w:i/>
          <w:sz w:val="36"/>
          <w:lang w:val="af-ZA"/>
        </w:rPr>
        <w:t>»</w:t>
      </w:r>
      <w:r w:rsidR="00096865" w:rsidRPr="00217B51">
        <w:rPr>
          <w:rFonts w:ascii="GHEA Grapalat" w:hAnsi="GHEA Grapalat"/>
          <w:i/>
          <w:sz w:val="36"/>
          <w:lang w:val="af-ZA"/>
        </w:rPr>
        <w:t xml:space="preserve"> </w:t>
      </w:r>
      <w:r w:rsidR="00096865" w:rsidRPr="00E6597C">
        <w:rPr>
          <w:rFonts w:ascii="GHEA Grapalat" w:hAnsi="GHEA Grapalat" w:cs="Sylfaen"/>
          <w:i/>
        </w:rPr>
        <w:t>չափաբաժիներ</w:t>
      </w:r>
      <w:r w:rsidR="00753E6E" w:rsidRPr="00E6597C">
        <w:rPr>
          <w:rFonts w:ascii="GHEA Grapalat" w:hAnsi="GHEA Grapalat" w:cs="Sylfaen"/>
          <w:i/>
        </w:rPr>
        <w:t>ում</w:t>
      </w:r>
      <w:r w:rsidR="00096865" w:rsidRPr="00E6597C">
        <w:rPr>
          <w:rFonts w:ascii="GHEA Grapalat" w:hAnsi="GHEA Grapalat" w:cs="Times Armenian"/>
          <w:i/>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1701"/>
        <w:gridCol w:w="6806"/>
      </w:tblGrid>
      <w:tr w:rsidR="001E412B" w:rsidRPr="00E6597C" w:rsidTr="00015CC3">
        <w:trPr>
          <w:trHeight w:val="600"/>
        </w:trPr>
        <w:tc>
          <w:tcPr>
            <w:tcW w:w="3544" w:type="dxa"/>
            <w:gridSpan w:val="2"/>
            <w:vAlign w:val="center"/>
          </w:tcPr>
          <w:p w:rsidR="001E412B" w:rsidRPr="00E6597C" w:rsidRDefault="001E412B" w:rsidP="00DD1CC5">
            <w:pPr>
              <w:pStyle w:val="23"/>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rsidR="001E412B" w:rsidRPr="00E6597C" w:rsidRDefault="001E412B" w:rsidP="00EF3662">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rsidTr="00015CC3">
        <w:trPr>
          <w:trHeight w:val="306"/>
        </w:trPr>
        <w:tc>
          <w:tcPr>
            <w:tcW w:w="1843" w:type="dxa"/>
            <w:vAlign w:val="center"/>
          </w:tcPr>
          <w:p w:rsidR="001E412B" w:rsidRPr="00E6597C" w:rsidRDefault="00DD1CC5" w:rsidP="00EF3662">
            <w:pPr>
              <w:pStyle w:val="23"/>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rsidR="001E412B" w:rsidRPr="00E6597C" w:rsidRDefault="00DD1CC5"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rsidR="001E412B" w:rsidRPr="00E6597C" w:rsidRDefault="001E412B" w:rsidP="00EF3662">
            <w:pPr>
              <w:pStyle w:val="23"/>
              <w:spacing w:line="240" w:lineRule="auto"/>
              <w:ind w:firstLine="0"/>
              <w:jc w:val="center"/>
              <w:rPr>
                <w:rFonts w:ascii="GHEA Grapalat" w:hAnsi="GHEA Grapalat"/>
                <w:b/>
                <w:bCs/>
                <w:i/>
                <w:iCs/>
              </w:rPr>
            </w:pPr>
          </w:p>
        </w:tc>
      </w:tr>
      <w:tr w:rsidR="001E412B" w:rsidRPr="00187D94" w:rsidTr="00015CC3">
        <w:tc>
          <w:tcPr>
            <w:tcW w:w="1843" w:type="dxa"/>
            <w:vAlign w:val="center"/>
          </w:tcPr>
          <w:p w:rsidR="001E412B" w:rsidRPr="00E6597C" w:rsidRDefault="001E412B" w:rsidP="00EF3662">
            <w:pPr>
              <w:pStyle w:val="23"/>
              <w:spacing w:line="240" w:lineRule="auto"/>
              <w:ind w:firstLine="0"/>
              <w:jc w:val="center"/>
              <w:rPr>
                <w:rFonts w:ascii="GHEA Grapalat" w:hAnsi="GHEA Grapalat"/>
                <w:sz w:val="16"/>
              </w:rPr>
            </w:pPr>
            <w:r w:rsidRPr="00E6597C">
              <w:rPr>
                <w:rFonts w:ascii="GHEA Grapalat" w:hAnsi="GHEA Grapalat"/>
                <w:sz w:val="16"/>
              </w:rPr>
              <w:t>1</w:t>
            </w:r>
          </w:p>
        </w:tc>
        <w:tc>
          <w:tcPr>
            <w:tcW w:w="1701" w:type="dxa"/>
            <w:vAlign w:val="center"/>
          </w:tcPr>
          <w:p w:rsidR="001E412B" w:rsidRPr="00E6597C" w:rsidRDefault="001E412B" w:rsidP="001E412B">
            <w:pPr>
              <w:pStyle w:val="23"/>
              <w:spacing w:line="240" w:lineRule="auto"/>
              <w:ind w:firstLine="0"/>
              <w:jc w:val="center"/>
              <w:rPr>
                <w:rFonts w:ascii="GHEA Grapalat" w:hAnsi="GHEA Grapalat"/>
                <w:sz w:val="16"/>
              </w:rPr>
            </w:pPr>
          </w:p>
        </w:tc>
        <w:tc>
          <w:tcPr>
            <w:tcW w:w="6806" w:type="dxa"/>
            <w:vAlign w:val="center"/>
          </w:tcPr>
          <w:p w:rsidR="001E412B" w:rsidRPr="00E6597C" w:rsidRDefault="00217B51" w:rsidP="00217B51">
            <w:pPr>
              <w:pStyle w:val="23"/>
              <w:spacing w:line="240" w:lineRule="auto"/>
              <w:ind w:firstLine="0"/>
              <w:rPr>
                <w:rFonts w:ascii="GHEA Grapalat" w:hAnsi="GHEA Grapalat"/>
                <w:u w:val="single"/>
                <w:vertAlign w:val="subscript"/>
              </w:rPr>
            </w:pPr>
            <w:r>
              <w:rPr>
                <w:rFonts w:ascii="GHEA Grapalat" w:hAnsi="GHEA Grapalat"/>
                <w:i/>
              </w:rPr>
              <w:t xml:space="preserve"> ՀՀ Արմավիրի մարզի Բաղրամյան համայնքի Բագարան գյուղի, ջրամատակարարման ցանցի, ջրի կուտակման ավազանի և պոմպակայանի կառուցման աշխատանքների </w:t>
            </w:r>
            <w:r w:rsidRPr="00E6597C">
              <w:rPr>
                <w:rFonts w:ascii="GHEA Grapalat" w:hAnsi="GHEA Grapalat"/>
                <w:i/>
              </w:rPr>
              <w:t xml:space="preserve"> կատար</w:t>
            </w:r>
            <w:r>
              <w:rPr>
                <w:rFonts w:ascii="GHEA Grapalat" w:hAnsi="GHEA Grapalat"/>
                <w:i/>
              </w:rPr>
              <w:t>ում</w:t>
            </w:r>
          </w:p>
        </w:tc>
      </w:tr>
      <w:tr w:rsidR="001E412B" w:rsidRPr="00187D94" w:rsidTr="00015CC3">
        <w:tc>
          <w:tcPr>
            <w:tcW w:w="1843" w:type="dxa"/>
            <w:vAlign w:val="center"/>
          </w:tcPr>
          <w:p w:rsidR="001E412B" w:rsidRPr="00E6597C" w:rsidRDefault="001E412B" w:rsidP="00EF3662">
            <w:pPr>
              <w:pStyle w:val="23"/>
              <w:spacing w:line="240" w:lineRule="auto"/>
              <w:ind w:firstLine="0"/>
              <w:jc w:val="center"/>
              <w:rPr>
                <w:rFonts w:ascii="GHEA Grapalat" w:hAnsi="GHEA Grapalat"/>
                <w:sz w:val="16"/>
              </w:rPr>
            </w:pPr>
            <w:r w:rsidRPr="00E6597C">
              <w:rPr>
                <w:rFonts w:ascii="GHEA Grapalat" w:hAnsi="GHEA Grapalat"/>
                <w:sz w:val="16"/>
              </w:rPr>
              <w:t>2</w:t>
            </w:r>
          </w:p>
        </w:tc>
        <w:tc>
          <w:tcPr>
            <w:tcW w:w="1701" w:type="dxa"/>
            <w:vAlign w:val="center"/>
          </w:tcPr>
          <w:p w:rsidR="001E412B" w:rsidRPr="00E6597C" w:rsidRDefault="001E412B" w:rsidP="001E412B">
            <w:pPr>
              <w:pStyle w:val="23"/>
              <w:spacing w:line="240" w:lineRule="auto"/>
              <w:ind w:firstLine="0"/>
              <w:jc w:val="center"/>
              <w:rPr>
                <w:rFonts w:ascii="GHEA Grapalat" w:hAnsi="GHEA Grapalat"/>
                <w:sz w:val="16"/>
              </w:rPr>
            </w:pPr>
          </w:p>
        </w:tc>
        <w:tc>
          <w:tcPr>
            <w:tcW w:w="6806" w:type="dxa"/>
            <w:vAlign w:val="center"/>
          </w:tcPr>
          <w:p w:rsidR="001E412B" w:rsidRPr="00E6597C" w:rsidRDefault="001E412B" w:rsidP="00EF3662">
            <w:pPr>
              <w:pStyle w:val="23"/>
              <w:spacing w:line="240" w:lineRule="auto"/>
              <w:ind w:firstLine="0"/>
              <w:rPr>
                <w:rFonts w:ascii="GHEA Grapalat" w:hAnsi="GHEA Grapalat"/>
              </w:rPr>
            </w:pPr>
            <w:r w:rsidRPr="00E6597C">
              <w:rPr>
                <w:rFonts w:ascii="GHEA Grapalat" w:hAnsi="GHEA Grapalat"/>
                <w:u w:val="single"/>
                <w:vertAlign w:val="subscript"/>
              </w:rPr>
              <w:t>«Գնման առարկայի չափաբաժնի անվանում N2</w:t>
            </w:r>
            <w:r w:rsidRPr="00E6597C">
              <w:rPr>
                <w:rFonts w:ascii="GHEA Grapalat" w:hAnsi="GHEA Grapalat"/>
                <w:u w:val="single"/>
              </w:rPr>
              <w:t>»</w:t>
            </w:r>
          </w:p>
        </w:tc>
      </w:tr>
      <w:tr w:rsidR="001E412B" w:rsidRPr="00E6597C" w:rsidTr="00015CC3">
        <w:tc>
          <w:tcPr>
            <w:tcW w:w="1843" w:type="dxa"/>
            <w:vAlign w:val="center"/>
          </w:tcPr>
          <w:p w:rsidR="001E412B" w:rsidRPr="00E6597C" w:rsidRDefault="001E412B" w:rsidP="00EF3662">
            <w:pPr>
              <w:pStyle w:val="23"/>
              <w:spacing w:line="240" w:lineRule="auto"/>
              <w:ind w:firstLine="0"/>
              <w:jc w:val="center"/>
              <w:rPr>
                <w:rFonts w:ascii="GHEA Grapalat" w:hAnsi="GHEA Grapalat"/>
              </w:rPr>
            </w:pPr>
            <w:r w:rsidRPr="00E6597C">
              <w:rPr>
                <w:rFonts w:ascii="GHEA Grapalat" w:hAnsi="GHEA Grapalat"/>
              </w:rPr>
              <w:t>...</w:t>
            </w:r>
          </w:p>
        </w:tc>
        <w:tc>
          <w:tcPr>
            <w:tcW w:w="1701" w:type="dxa"/>
            <w:vAlign w:val="center"/>
          </w:tcPr>
          <w:p w:rsidR="001E412B" w:rsidRPr="00E6597C" w:rsidRDefault="001E412B" w:rsidP="001E412B">
            <w:pPr>
              <w:pStyle w:val="23"/>
              <w:spacing w:line="240" w:lineRule="auto"/>
              <w:ind w:firstLine="0"/>
              <w:jc w:val="center"/>
              <w:rPr>
                <w:rFonts w:ascii="GHEA Grapalat" w:hAnsi="GHEA Grapalat"/>
              </w:rPr>
            </w:pPr>
          </w:p>
        </w:tc>
        <w:tc>
          <w:tcPr>
            <w:tcW w:w="6806" w:type="dxa"/>
            <w:vAlign w:val="center"/>
          </w:tcPr>
          <w:p w:rsidR="001E412B" w:rsidRPr="00E6597C" w:rsidRDefault="001E412B" w:rsidP="00EF3662">
            <w:pPr>
              <w:pStyle w:val="23"/>
              <w:spacing w:line="240" w:lineRule="auto"/>
              <w:ind w:firstLine="0"/>
              <w:rPr>
                <w:rFonts w:ascii="GHEA Grapalat" w:hAnsi="GHEA Grapalat"/>
              </w:rPr>
            </w:pPr>
            <w:r w:rsidRPr="00E6597C">
              <w:rPr>
                <w:rFonts w:ascii="GHEA Grapalat" w:hAnsi="GHEA Grapalat"/>
              </w:rPr>
              <w:t>...</w:t>
            </w:r>
          </w:p>
        </w:tc>
      </w:tr>
    </w:tbl>
    <w:p w:rsidR="00096865" w:rsidRPr="00E6597C" w:rsidRDefault="00816505" w:rsidP="00EF3662">
      <w:pPr>
        <w:pStyle w:val="23"/>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հրավերի N </w:t>
      </w:r>
      <w:r w:rsidR="00177245" w:rsidRPr="00E6597C">
        <w:rPr>
          <w:rFonts w:ascii="GHEA Grapalat" w:hAnsi="GHEA Grapalat"/>
        </w:rPr>
        <w:t>6</w:t>
      </w:r>
      <w:r w:rsidR="00096865" w:rsidRPr="00E6597C">
        <w:rPr>
          <w:rFonts w:ascii="GHEA Grapalat" w:hAnsi="GHEA Grapalat"/>
        </w:rPr>
        <w:t xml:space="preserve"> հավելվածում</w:t>
      </w:r>
      <w:r w:rsidR="004D5671" w:rsidRPr="00E6597C">
        <w:rPr>
          <w:rFonts w:ascii="GHEA Grapalat" w:hAnsi="GHEA Grapalat"/>
        </w:rPr>
        <w:t>։</w:t>
      </w:r>
    </w:p>
    <w:p w:rsidR="0085236E" w:rsidRPr="00E6597C" w:rsidRDefault="00845AA5" w:rsidP="00EF3662">
      <w:pPr>
        <w:pStyle w:val="23"/>
        <w:spacing w:line="240" w:lineRule="auto"/>
        <w:ind w:firstLine="567"/>
        <w:rPr>
          <w:rFonts w:ascii="GHEA Grapalat" w:hAnsi="GHEA Grapalat"/>
        </w:rPr>
      </w:pPr>
      <w:r w:rsidRPr="00E6597C">
        <w:rPr>
          <w:rFonts w:ascii="GHEA Grapalat" w:hAnsi="GHEA Grapalat"/>
        </w:rPr>
        <w:t>1.2 Սույն ընթացակարգի շրջանակում</w:t>
      </w:r>
      <w:r w:rsidR="0085236E" w:rsidRPr="00E6597C">
        <w:rPr>
          <w:rFonts w:ascii="GHEA Grapalat" w:hAnsi="GHEA Grapalat"/>
        </w:rPr>
        <w:t>,</w:t>
      </w:r>
      <w:r w:rsidRPr="00E6597C">
        <w:rPr>
          <w:rFonts w:ascii="GHEA Grapalat" w:hAnsi="GHEA Grapalat"/>
        </w:rPr>
        <w:t xml:space="preserve"> </w:t>
      </w:r>
      <w:r w:rsidR="0085236E" w:rsidRPr="00E6597C">
        <w:rPr>
          <w:rFonts w:ascii="GHEA Grapalat" w:hAnsi="GHEA Grapalat"/>
        </w:rPr>
        <w:t>ընտրված մասնակցի առաջարկության հիման վրա, կհատկացվի կանխավճար` ներքոհիշյալ չափով և ժամկետներում`</w:t>
      </w:r>
    </w:p>
    <w:p w:rsidR="006C08B6" w:rsidRPr="00E6597C" w:rsidRDefault="006C08B6" w:rsidP="00EF3662">
      <w:pPr>
        <w:pStyle w:val="23"/>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0"/>
        <w:gridCol w:w="3776"/>
      </w:tblGrid>
      <w:tr w:rsidR="0085236E" w:rsidRPr="00E6597C" w:rsidTr="006D1826">
        <w:trPr>
          <w:jc w:val="center"/>
        </w:trPr>
        <w:tc>
          <w:tcPr>
            <w:tcW w:w="6356" w:type="dxa"/>
            <w:gridSpan w:val="2"/>
          </w:tcPr>
          <w:p w:rsidR="0085236E" w:rsidRPr="00E6597C" w:rsidRDefault="0085236E" w:rsidP="00EF3662">
            <w:pPr>
              <w:pStyle w:val="23"/>
              <w:spacing w:line="240" w:lineRule="auto"/>
              <w:ind w:firstLine="0"/>
              <w:jc w:val="center"/>
              <w:rPr>
                <w:rFonts w:ascii="GHEA Grapalat" w:hAnsi="GHEA Grapalat" w:cs="Sylfaen"/>
                <w:b/>
                <w:i/>
                <w:sz w:val="16"/>
                <w:szCs w:val="16"/>
                <w:lang w:val="es-ES"/>
              </w:rPr>
            </w:pPr>
            <w:r w:rsidRPr="00E6597C">
              <w:rPr>
                <w:rFonts w:ascii="GHEA Grapalat" w:hAnsi="GHEA Grapalat" w:cs="Sylfaen"/>
                <w:b/>
                <w:i/>
                <w:sz w:val="16"/>
                <w:szCs w:val="16"/>
                <w:lang w:val="es-ES"/>
              </w:rPr>
              <w:t>Կանխավճարի հատկացման</w:t>
            </w:r>
          </w:p>
        </w:tc>
      </w:tr>
      <w:tr w:rsidR="0085236E" w:rsidRPr="00E6597C" w:rsidTr="006D1826">
        <w:trPr>
          <w:jc w:val="center"/>
        </w:trPr>
        <w:tc>
          <w:tcPr>
            <w:tcW w:w="2580" w:type="dxa"/>
            <w:vAlign w:val="center"/>
          </w:tcPr>
          <w:p w:rsidR="0085236E" w:rsidRPr="00E6597C" w:rsidRDefault="0085236E" w:rsidP="00EF3662">
            <w:pPr>
              <w:pStyle w:val="23"/>
              <w:spacing w:line="240" w:lineRule="auto"/>
              <w:ind w:firstLine="0"/>
              <w:jc w:val="center"/>
              <w:rPr>
                <w:rFonts w:ascii="GHEA Grapalat" w:hAnsi="GHEA Grapalat" w:cs="Sylfaen"/>
                <w:b/>
                <w:i/>
                <w:sz w:val="16"/>
                <w:szCs w:val="16"/>
                <w:lang w:val="es-ES"/>
              </w:rPr>
            </w:pPr>
            <w:r w:rsidRPr="00E6597C">
              <w:rPr>
                <w:rFonts w:ascii="GHEA Grapalat" w:hAnsi="GHEA Grapalat" w:cs="Sylfaen"/>
                <w:b/>
                <w:i/>
                <w:sz w:val="16"/>
                <w:szCs w:val="16"/>
                <w:lang w:val="es-ES"/>
              </w:rPr>
              <w:t xml:space="preserve">առավելագույն չափը </w:t>
            </w:r>
            <w:r w:rsidR="00816505" w:rsidRPr="00E6597C">
              <w:rPr>
                <w:rFonts w:ascii="GHEA Grapalat" w:hAnsi="GHEA Grapalat" w:cs="Sylfaen"/>
                <w:b/>
                <w:i/>
                <w:sz w:val="16"/>
                <w:szCs w:val="16"/>
                <w:lang w:val="es-ES"/>
              </w:rPr>
              <w:t>(</w:t>
            </w:r>
            <w:r w:rsidRPr="00E6597C">
              <w:rPr>
                <w:rFonts w:ascii="GHEA Grapalat" w:hAnsi="GHEA Grapalat" w:cs="Sylfaen"/>
                <w:b/>
                <w:i/>
                <w:sz w:val="16"/>
                <w:szCs w:val="16"/>
                <w:lang w:val="es-ES"/>
              </w:rPr>
              <w:t>ՀՀ դրամ</w:t>
            </w:r>
            <w:r w:rsidR="00816505" w:rsidRPr="00E6597C">
              <w:rPr>
                <w:rFonts w:ascii="GHEA Grapalat" w:hAnsi="GHEA Grapalat" w:cs="Sylfaen"/>
                <w:b/>
                <w:i/>
                <w:sz w:val="16"/>
                <w:szCs w:val="16"/>
                <w:lang w:val="es-ES"/>
              </w:rPr>
              <w:t>)</w:t>
            </w:r>
          </w:p>
        </w:tc>
        <w:tc>
          <w:tcPr>
            <w:tcW w:w="3776" w:type="dxa"/>
            <w:vAlign w:val="center"/>
          </w:tcPr>
          <w:p w:rsidR="0085236E" w:rsidRPr="00E6597C" w:rsidRDefault="0085236E" w:rsidP="00EF3662">
            <w:pPr>
              <w:pStyle w:val="23"/>
              <w:spacing w:line="240" w:lineRule="auto"/>
              <w:ind w:firstLine="0"/>
              <w:jc w:val="center"/>
              <w:rPr>
                <w:rFonts w:ascii="GHEA Grapalat" w:hAnsi="GHEA Grapalat" w:cs="Sylfaen"/>
                <w:b/>
                <w:i/>
                <w:sz w:val="16"/>
                <w:szCs w:val="16"/>
                <w:lang w:val="es-ES"/>
              </w:rPr>
            </w:pPr>
            <w:r w:rsidRPr="00E6597C">
              <w:rPr>
                <w:rFonts w:ascii="GHEA Grapalat" w:hAnsi="GHEA Grapalat" w:cs="Sylfaen"/>
                <w:b/>
                <w:i/>
                <w:sz w:val="16"/>
                <w:szCs w:val="16"/>
                <w:lang w:val="es-ES"/>
              </w:rPr>
              <w:t>ժամկետը (</w:t>
            </w:r>
            <w:r w:rsidR="00816505" w:rsidRPr="00E6597C">
              <w:rPr>
                <w:rFonts w:ascii="GHEA Grapalat" w:hAnsi="GHEA Grapalat" w:cs="Sylfaen"/>
                <w:b/>
                <w:i/>
                <w:sz w:val="16"/>
                <w:szCs w:val="16"/>
                <w:lang w:val="es-ES"/>
              </w:rPr>
              <w:t xml:space="preserve">ամիսը, </w:t>
            </w:r>
            <w:r w:rsidRPr="00E6597C">
              <w:rPr>
                <w:rFonts w:ascii="GHEA Grapalat" w:hAnsi="GHEA Grapalat" w:cs="Sylfaen"/>
                <w:b/>
                <w:i/>
                <w:sz w:val="16"/>
                <w:szCs w:val="16"/>
                <w:lang w:val="es-ES"/>
              </w:rPr>
              <w:t>տարեթիվը)</w:t>
            </w:r>
          </w:p>
        </w:tc>
      </w:tr>
      <w:tr w:rsidR="0085236E" w:rsidRPr="00E6597C" w:rsidTr="006D1826">
        <w:trPr>
          <w:jc w:val="center"/>
        </w:trPr>
        <w:tc>
          <w:tcPr>
            <w:tcW w:w="2580" w:type="dxa"/>
          </w:tcPr>
          <w:p w:rsidR="0085236E" w:rsidRPr="00E6597C" w:rsidRDefault="0085236E" w:rsidP="00EF3662">
            <w:pPr>
              <w:jc w:val="center"/>
              <w:rPr>
                <w:rFonts w:ascii="GHEA Grapalat" w:hAnsi="GHEA Grapalat"/>
                <w:sz w:val="20"/>
                <w:szCs w:val="20"/>
              </w:rPr>
            </w:pPr>
          </w:p>
        </w:tc>
        <w:tc>
          <w:tcPr>
            <w:tcW w:w="3776" w:type="dxa"/>
          </w:tcPr>
          <w:p w:rsidR="0085236E" w:rsidRPr="00E6597C" w:rsidRDefault="0085236E" w:rsidP="00EF3662">
            <w:pPr>
              <w:jc w:val="center"/>
              <w:rPr>
                <w:rFonts w:ascii="GHEA Grapalat" w:hAnsi="GHEA Grapalat"/>
                <w:sz w:val="20"/>
                <w:szCs w:val="20"/>
              </w:rPr>
            </w:pPr>
          </w:p>
        </w:tc>
      </w:tr>
      <w:tr w:rsidR="0085236E" w:rsidRPr="00E6597C" w:rsidTr="006D1826">
        <w:trPr>
          <w:jc w:val="center"/>
        </w:trPr>
        <w:tc>
          <w:tcPr>
            <w:tcW w:w="2580" w:type="dxa"/>
          </w:tcPr>
          <w:p w:rsidR="0085236E" w:rsidRPr="00E6597C" w:rsidRDefault="0085236E" w:rsidP="00EF3662">
            <w:pPr>
              <w:jc w:val="center"/>
              <w:rPr>
                <w:rFonts w:ascii="GHEA Grapalat" w:hAnsi="GHEA Grapalat"/>
                <w:sz w:val="20"/>
                <w:szCs w:val="20"/>
              </w:rPr>
            </w:pPr>
          </w:p>
        </w:tc>
        <w:tc>
          <w:tcPr>
            <w:tcW w:w="3776" w:type="dxa"/>
          </w:tcPr>
          <w:p w:rsidR="0085236E" w:rsidRPr="00E6597C" w:rsidRDefault="0085236E" w:rsidP="00EF3662">
            <w:pPr>
              <w:jc w:val="center"/>
              <w:rPr>
                <w:rFonts w:ascii="GHEA Grapalat" w:hAnsi="GHEA Grapalat"/>
                <w:sz w:val="20"/>
                <w:szCs w:val="20"/>
              </w:rPr>
            </w:pPr>
          </w:p>
        </w:tc>
      </w:tr>
    </w:tbl>
    <w:p w:rsidR="0085236E" w:rsidRPr="00E6597C" w:rsidRDefault="0085236E" w:rsidP="00EF3662">
      <w:pPr>
        <w:ind w:firstLine="375"/>
        <w:jc w:val="both"/>
        <w:rPr>
          <w:rFonts w:ascii="GHEA Grapalat" w:hAnsi="GHEA Grapalat"/>
        </w:rPr>
      </w:pPr>
    </w:p>
    <w:p w:rsidR="0085236E" w:rsidRPr="00E6597C" w:rsidRDefault="0085236E" w:rsidP="00EF3662">
      <w:pPr>
        <w:pStyle w:val="23"/>
        <w:spacing w:line="240" w:lineRule="auto"/>
        <w:ind w:firstLine="567"/>
        <w:rPr>
          <w:rFonts w:ascii="GHEA Grapalat" w:hAnsi="GHEA Grapalat"/>
        </w:rPr>
      </w:pPr>
      <w:r w:rsidRPr="00E6597C">
        <w:rPr>
          <w:rFonts w:ascii="GHEA Grapalat" w:hAnsi="GHEA Grapalat"/>
        </w:rPr>
        <w:t xml:space="preserve">Ընդ որում կանխավճարի հատկացումը </w:t>
      </w:r>
      <w:r w:rsidR="00816505" w:rsidRPr="00E6597C">
        <w:rPr>
          <w:rFonts w:ascii="GHEA Grapalat" w:hAnsi="GHEA Grapalat"/>
        </w:rPr>
        <w:t xml:space="preserve">ընտրված մասնակցին </w:t>
      </w:r>
      <w:r w:rsidRPr="00E6597C">
        <w:rPr>
          <w:rFonts w:ascii="GHEA Grapalat" w:hAnsi="GHEA Grapalat"/>
        </w:rPr>
        <w:t>կ</w:t>
      </w:r>
      <w:r w:rsidR="00816505" w:rsidRPr="00E6597C">
        <w:rPr>
          <w:rFonts w:ascii="GHEA Grapalat" w:hAnsi="GHEA Grapalat"/>
        </w:rPr>
        <w:t xml:space="preserve">տրամադրվի </w:t>
      </w:r>
      <w:r w:rsidRPr="00E6597C">
        <w:rPr>
          <w:rFonts w:ascii="GHEA Grapalat" w:hAnsi="GHEA Grapalat"/>
        </w:rPr>
        <w:t xml:space="preserve">սույն հրավերի 1-ին մասի </w:t>
      </w:r>
      <w:r w:rsidR="00EC2345" w:rsidRPr="00E6597C">
        <w:rPr>
          <w:rFonts w:ascii="GHEA Grapalat" w:hAnsi="GHEA Grapalat"/>
        </w:rPr>
        <w:t>10</w:t>
      </w:r>
      <w:r w:rsidR="00F61D7A" w:rsidRPr="00E6597C">
        <w:rPr>
          <w:rFonts w:ascii="GHEA Grapalat" w:hAnsi="GHEA Grapalat"/>
        </w:rPr>
        <w:t>.</w:t>
      </w:r>
      <w:r w:rsidR="00177245" w:rsidRPr="00E6597C">
        <w:rPr>
          <w:rFonts w:ascii="GHEA Grapalat" w:hAnsi="GHEA Grapalat"/>
        </w:rPr>
        <w:t>5</w:t>
      </w:r>
      <w:r w:rsidRPr="00E6597C">
        <w:rPr>
          <w:rFonts w:ascii="GHEA Grapalat" w:hAnsi="GHEA Grapalat"/>
        </w:rPr>
        <w:t xml:space="preserve"> կետով սահմանված պայմաններով</w:t>
      </w:r>
      <w:r w:rsidR="00816505" w:rsidRPr="00E6597C">
        <w:rPr>
          <w:rFonts w:ascii="GHEA Grapalat" w:hAnsi="GHEA Grapalat"/>
        </w:rPr>
        <w:t>, իսկ կանխավճարի մարումը կիրականացվի կնքվելիք պայմանագրով սահմանված կարգով</w:t>
      </w:r>
      <w:r w:rsidRPr="00E6597C">
        <w:rPr>
          <w:rFonts w:ascii="GHEA Grapalat" w:hAnsi="GHEA Grapalat"/>
        </w:rPr>
        <w:t xml:space="preserve">:  </w:t>
      </w:r>
    </w:p>
    <w:p w:rsidR="00096865" w:rsidRPr="00E6597C" w:rsidRDefault="00096865" w:rsidP="00EF3662">
      <w:pPr>
        <w:ind w:firstLine="567"/>
        <w:rPr>
          <w:rFonts w:ascii="GHEA Grapalat" w:hAnsi="GHEA Grapalat" w:cs="Sylfaen"/>
          <w:i/>
          <w:sz w:val="20"/>
          <w:lang w:val="es-ES"/>
        </w:rPr>
      </w:pPr>
    </w:p>
    <w:p w:rsidR="00845AA5" w:rsidRPr="00E6597C" w:rsidRDefault="00845AA5" w:rsidP="00EF3662">
      <w:pPr>
        <w:ind w:firstLine="567"/>
        <w:rPr>
          <w:rFonts w:ascii="GHEA Grapalat" w:hAnsi="GHEA Grapalat" w:cs="Sylfaen"/>
          <w:i/>
          <w:sz w:val="20"/>
          <w:lang w:val="es-ES"/>
        </w:rPr>
      </w:pPr>
    </w:p>
    <w:p w:rsidR="00096865" w:rsidRPr="00E6597C" w:rsidRDefault="002B32D6" w:rsidP="00EF3662">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r w:rsidRPr="00E6597C">
        <w:rPr>
          <w:rFonts w:ascii="GHEA Grapalat" w:hAnsi="GHEA Grapalat" w:cs="Sylfaen"/>
          <w:b/>
          <w:sz w:val="20"/>
        </w:rPr>
        <w:t>ՉԱՓԱՆԻՇՆԵՐԸ</w:t>
      </w:r>
      <w:r w:rsidRPr="00E6597C">
        <w:rPr>
          <w:rFonts w:ascii="GHEA Grapalat" w:hAnsi="GHEA Grapalat"/>
          <w:b/>
          <w:sz w:val="20"/>
          <w:lang w:val="es-ES"/>
        </w:rPr>
        <w:t xml:space="preserve">  ԵՎ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rsidR="00096865" w:rsidRPr="00E6597C" w:rsidRDefault="00096865" w:rsidP="00EF3662">
      <w:pPr>
        <w:ind w:firstLine="567"/>
        <w:jc w:val="both"/>
        <w:rPr>
          <w:rFonts w:ascii="GHEA Grapalat" w:hAnsi="GHEA Grapalat"/>
          <w:szCs w:val="22"/>
          <w:lang w:val="es-ES"/>
        </w:rPr>
      </w:pPr>
    </w:p>
    <w:p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 xml:space="preserve">ընթացակարգին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006F3F15">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հանված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r w:rsidR="006F3F15" w:rsidRPr="00BA41C0">
        <w:rPr>
          <w:rFonts w:ascii="GHEA Grapalat" w:hAnsi="GHEA Grapalat" w:cs="Sylfaen"/>
          <w:sz w:val="20"/>
          <w:szCs w:val="20"/>
        </w:rPr>
        <w:t>որոնց</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վերաբերյալ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գնումների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ոլորտում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հակամրցակցային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համաձայնության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գերիշխող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դիրքի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չարաշահման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կամ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անբարեխիղճ</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մրցակցության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համար</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պատասխանատվություն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սահմանող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վարչական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ակտը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հայտը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ներկայացվելու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օրվան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նախորդող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երեք</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տարվա</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ընթացքում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դարձել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անբողոքարկելի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իսկ</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բողոքարկված</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լինելու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դեպքում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թողնվել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անփոփոխ</w:t>
      </w:r>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rsidR="00753E6E" w:rsidRPr="00015CC3"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Pr="00015CC3">
        <w:rPr>
          <w:rFonts w:ascii="GHEA Grapalat" w:hAnsi="GHEA Grapalat"/>
          <w:sz w:val="20"/>
          <w:szCs w:val="20"/>
          <w:lang w:val="es-ES"/>
        </w:rPr>
        <w:t>:</w:t>
      </w:r>
    </w:p>
    <w:p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lastRenderedPageBreak/>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սույն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կետով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նախատեսված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հայտարարությունից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մասնակցության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իրավունքի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գնահատման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համար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թվում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ընտրված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այլ</w:t>
      </w:r>
      <w:r w:rsidR="00EB487B" w:rsidRPr="00E6597C">
        <w:rPr>
          <w:rFonts w:ascii="GHEA Grapalat" w:hAnsi="GHEA Grapalat" w:cs="Sylfaen"/>
          <w:sz w:val="20"/>
          <w:lang w:val="es-ES"/>
        </w:rPr>
        <w:t xml:space="preserve"> </w:t>
      </w:r>
      <w:r w:rsidR="00EB487B" w:rsidRPr="00E6597C">
        <w:rPr>
          <w:rFonts w:ascii="GHEA Grapalat" w:hAnsi="GHEA Grapalat" w:cs="Sylfaen"/>
          <w:sz w:val="20"/>
        </w:rPr>
        <w:t>փաստաթղթեր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հիմնավորումներ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չեն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կարող</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պահանջվել</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հայտարարության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իսկությունը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գնահատող</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w:t>
      </w:r>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սույն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հրավերով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սահմանված</w:t>
      </w:r>
      <w:r w:rsidR="007A4BB9" w:rsidRPr="00E6597C">
        <w:rPr>
          <w:rFonts w:ascii="GHEA Grapalat" w:hAnsi="GHEA Grapalat" w:cs="Tahoma"/>
          <w:sz w:val="20"/>
          <w:lang w:val="es-ES"/>
        </w:rPr>
        <w:t xml:space="preserve"> </w:t>
      </w:r>
      <w:r w:rsidR="007A4BB9" w:rsidRPr="00E6597C">
        <w:rPr>
          <w:rFonts w:ascii="GHEA Grapalat" w:hAnsi="GHEA Grapalat" w:cs="Tahoma"/>
          <w:sz w:val="20"/>
        </w:rPr>
        <w:t>պայմաններով</w:t>
      </w:r>
      <w:r w:rsidR="007A4BB9" w:rsidRPr="00E6597C">
        <w:rPr>
          <w:rFonts w:ascii="GHEA Grapalat" w:hAnsi="GHEA Grapalat" w:cs="Tahoma"/>
          <w:sz w:val="20"/>
          <w:lang w:val="es-ES"/>
        </w:rPr>
        <w:t>:</w:t>
      </w:r>
    </w:p>
    <w:p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00EB487B" w:rsidRPr="00E6597C">
        <w:rPr>
          <w:rFonts w:ascii="GHEA Grapalat" w:hAnsi="GHEA Grapalat"/>
          <w:sz w:val="20"/>
          <w:szCs w:val="20"/>
        </w:rPr>
        <w:t>սույն</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r w:rsidR="008628EC" w:rsidRPr="00E6597C">
        <w:rPr>
          <w:rFonts w:ascii="GHEA Grapalat" w:hAnsi="GHEA Grapalat" w:cs="Sylfaen"/>
          <w:sz w:val="20"/>
          <w:szCs w:val="20"/>
        </w:rPr>
        <w:t>միևնույն</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rsidR="00D5674E" w:rsidRPr="00E6597C" w:rsidRDefault="009F18D0" w:rsidP="00EF3662">
      <w:pPr>
        <w:pStyle w:val="af4"/>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00EB487B" w:rsidRPr="00E6597C">
        <w:rPr>
          <w:rFonts w:ascii="GHEA Grapalat" w:hAnsi="GHEA Grapalat"/>
          <w:sz w:val="20"/>
          <w:szCs w:val="20"/>
        </w:rPr>
        <w:t>կետի</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6597C" w:rsidRDefault="00D5674E" w:rsidP="00EF3662">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lastRenderedPageBreak/>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w:t>
      </w:r>
      <w:r w:rsidR="005D30FC" w:rsidRPr="00B01C80">
        <w:rPr>
          <w:rFonts w:ascii="GHEA Grapalat" w:hAnsi="GHEA Grapalat"/>
          <w:color w:val="000000"/>
          <w:sz w:val="20"/>
          <w:szCs w:val="20"/>
          <w:lang w:val="hy-AM"/>
        </w:rPr>
        <w:t>15 տոկոսի</w:t>
      </w:r>
      <w:r w:rsidR="005D30FC">
        <w:rPr>
          <w:rStyle w:val="af6"/>
          <w:rFonts w:ascii="GHEA Grapalat" w:hAnsi="GHEA Grapalat" w:cs="Arial"/>
          <w:sz w:val="20"/>
          <w:lang w:val="hy-AM"/>
        </w:rPr>
        <w:footnoteReference w:id="3"/>
      </w:r>
      <w:r w:rsidR="005D30FC" w:rsidRPr="00E34136">
        <w:rPr>
          <w:rFonts w:ascii="GHEA Grapalat" w:hAnsi="GHEA Grapalat"/>
          <w:color w:val="000000"/>
          <w:sz w:val="20"/>
          <w:szCs w:val="20"/>
          <w:vertAlign w:val="superscript"/>
          <w:lang w:val="hy-AM"/>
        </w:rPr>
        <w:t>.1</w:t>
      </w:r>
      <w:r w:rsidR="005D30FC" w:rsidRPr="00B01C80">
        <w:rPr>
          <w:rFonts w:ascii="GHEA Grapalat" w:hAnsi="GHEA Grapalat"/>
          <w:color w:val="000000"/>
          <w:sz w:val="20"/>
          <w:szCs w:val="20"/>
          <w:lang w:val="hy-AM"/>
        </w:rPr>
        <w:t xml:space="preserve"> չափով: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9" w:tgtFrame="_blank" w:history="1">
        <w:r w:rsidR="005D30FC" w:rsidRPr="00B01C80">
          <w:rPr>
            <w:rFonts w:ascii="GHEA Grapalat" w:hAnsi="GHEA Grapalat"/>
            <w:color w:val="000000"/>
            <w:sz w:val="20"/>
            <w:szCs w:val="20"/>
            <w:lang w:val="hy-AM"/>
          </w:rPr>
          <w:t>Standard &amp; Poor’s</w:t>
        </w:r>
      </w:hyperlink>
      <w:r w:rsidR="005D30FC" w:rsidRPr="00B01C80">
        <w:rPr>
          <w:rFonts w:ascii="Calibri" w:hAnsi="Calibri" w:cs="Calibri"/>
          <w:color w:val="000000"/>
          <w:sz w:val="20"/>
          <w:szCs w:val="20"/>
          <w:lang w:val="hy-AM"/>
        </w:rPr>
        <w:t> </w:t>
      </w:r>
      <w:r w:rsidR="005D30FC" w:rsidRPr="00B01C80">
        <w:rPr>
          <w:rFonts w:ascii="GHEA Grapalat" w:hAnsi="GHEA Grapalat"/>
          <w:color w:val="000000"/>
          <w:sz w:val="20"/>
          <w:szCs w:val="20"/>
          <w:lang w:val="hy-AM"/>
        </w:rPr>
        <w:t xml:space="preserve">) կողմից շնորհված վարկունակության վարկանիշ առնվազն Հայաստանի Հանրապետությանը շնորհված </w:t>
      </w:r>
      <w:r w:rsidR="005D30FC">
        <w:rPr>
          <w:rFonts w:ascii="GHEA Grapalat" w:hAnsi="GHEA Grapalat"/>
          <w:color w:val="000000"/>
          <w:sz w:val="20"/>
          <w:szCs w:val="20"/>
          <w:lang w:val="hy-AM"/>
        </w:rPr>
        <w:t xml:space="preserve">սուվերեն </w:t>
      </w:r>
      <w:r w:rsidR="005D30FC" w:rsidRPr="00B01C80">
        <w:rPr>
          <w:rFonts w:ascii="GHEA Grapalat" w:hAnsi="GHEA Grapalat"/>
          <w:color w:val="000000"/>
          <w:sz w:val="20"/>
          <w:szCs w:val="20"/>
          <w:lang w:val="hy-AM"/>
        </w:rPr>
        <w:t>վարկանիշի չափով:</w:t>
      </w:r>
    </w:p>
    <w:p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r w:rsidR="003A7A32" w:rsidRPr="00E6597C">
        <w:rPr>
          <w:rFonts w:ascii="GHEA Grapalat" w:hAnsi="GHEA Grapalat" w:cs="Sylfaen"/>
          <w:sz w:val="20"/>
        </w:rPr>
        <w:t>միևնույն</w:t>
      </w:r>
      <w:r w:rsidR="003A7A32" w:rsidRPr="00E6597C">
        <w:rPr>
          <w:rFonts w:ascii="GHEA Grapalat" w:hAnsi="GHEA Grapalat" w:cs="Sylfaen"/>
          <w:sz w:val="20"/>
          <w:lang w:val="af-ZA"/>
        </w:rPr>
        <w:t xml:space="preserve"> </w:t>
      </w:r>
      <w:r w:rsidR="003A7A32" w:rsidRPr="00E6597C">
        <w:rPr>
          <w:rFonts w:ascii="GHEA Grapalat" w:hAnsi="GHEA Grapalat" w:cs="Sylfaen"/>
          <w:sz w:val="20"/>
        </w:rPr>
        <w:t>չափաբաժնին</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rsidR="000A6B75" w:rsidRPr="00E6597C" w:rsidRDefault="000A6B75" w:rsidP="00EF3662">
      <w:pPr>
        <w:pStyle w:val="23"/>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rsidR="000A6B75" w:rsidRPr="00E6597C" w:rsidRDefault="00E6597C" w:rsidP="00EF3662">
      <w:pPr>
        <w:pStyle w:val="23"/>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r w:rsidR="003A7A32" w:rsidRPr="00E6597C">
        <w:rPr>
          <w:rFonts w:ascii="GHEA Grapalat" w:hAnsi="GHEA Grapalat" w:cs="Sylfaen"/>
          <w:lang w:val="en-US"/>
        </w:rPr>
        <w:t>միևնույն</w:t>
      </w:r>
      <w:r w:rsidR="003A7A32" w:rsidRPr="00E6597C">
        <w:rPr>
          <w:rFonts w:ascii="GHEA Grapalat" w:hAnsi="GHEA Grapalat" w:cs="Sylfaen"/>
        </w:rPr>
        <w:t xml:space="preserve"> </w:t>
      </w:r>
      <w:r w:rsidR="003A7A32" w:rsidRPr="00E6597C">
        <w:rPr>
          <w:rFonts w:ascii="GHEA Grapalat" w:hAnsi="GHEA Grapalat" w:cs="Sylfaen"/>
          <w:lang w:val="en-US"/>
        </w:rPr>
        <w:t>չափաբաժնին</w:t>
      </w:r>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rsidR="000A6B75" w:rsidRPr="00E6597C" w:rsidRDefault="00E6597C" w:rsidP="00EF3662">
      <w:pPr>
        <w:pStyle w:val="23"/>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rsidR="00096865" w:rsidRPr="00E6597C" w:rsidRDefault="00096865" w:rsidP="00EF3662">
      <w:pPr>
        <w:ind w:firstLine="567"/>
        <w:jc w:val="both"/>
        <w:rPr>
          <w:rFonts w:ascii="GHEA Grapalat" w:hAnsi="GHEA Grapalat"/>
          <w:b/>
          <w:sz w:val="20"/>
          <w:lang w:val="af-ZA"/>
        </w:rPr>
      </w:pPr>
    </w:p>
    <w:p w:rsidR="00B051BE" w:rsidRPr="00E6597C" w:rsidRDefault="00B051BE" w:rsidP="00EF3662">
      <w:pPr>
        <w:ind w:firstLine="567"/>
        <w:jc w:val="both"/>
        <w:rPr>
          <w:rFonts w:ascii="GHEA Grapalat" w:hAnsi="GHEA Grapalat"/>
          <w:b/>
          <w:sz w:val="20"/>
          <w:lang w:val="af-ZA"/>
        </w:rPr>
      </w:pPr>
    </w:p>
    <w:p w:rsidR="00581DC3" w:rsidRPr="00E6597C" w:rsidRDefault="00581DC3" w:rsidP="00EF3662">
      <w:pPr>
        <w:ind w:firstLine="567"/>
        <w:jc w:val="both"/>
        <w:rPr>
          <w:rFonts w:ascii="GHEA Grapalat" w:hAnsi="GHEA Grapalat"/>
          <w:b/>
          <w:sz w:val="20"/>
          <w:lang w:val="af-ZA"/>
        </w:rPr>
      </w:pPr>
    </w:p>
    <w:p w:rsidR="00581DC3" w:rsidRPr="00E6597C" w:rsidRDefault="00581DC3" w:rsidP="00EF3662">
      <w:pPr>
        <w:ind w:firstLine="567"/>
        <w:jc w:val="both"/>
        <w:rPr>
          <w:rFonts w:ascii="GHEA Grapalat" w:hAnsi="GHEA Grapalat"/>
          <w:b/>
          <w:sz w:val="20"/>
          <w:lang w:val="af-ZA"/>
        </w:rPr>
      </w:pPr>
    </w:p>
    <w:p w:rsidR="00581DC3" w:rsidRPr="00E6597C" w:rsidRDefault="00581DC3" w:rsidP="00EF3662">
      <w:pPr>
        <w:ind w:firstLine="567"/>
        <w:jc w:val="both"/>
        <w:rPr>
          <w:rFonts w:ascii="GHEA Grapalat" w:hAnsi="GHEA Grapalat"/>
          <w:b/>
          <w:sz w:val="20"/>
          <w:lang w:val="af-ZA"/>
        </w:rPr>
      </w:pPr>
    </w:p>
    <w:p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rsidR="00096865" w:rsidRPr="00E6597C" w:rsidRDefault="00096865" w:rsidP="00EF3662">
      <w:pPr>
        <w:jc w:val="center"/>
        <w:rPr>
          <w:rFonts w:ascii="GHEA Grapalat" w:hAnsi="GHEA Grapalat"/>
          <w:b/>
          <w:sz w:val="20"/>
          <w:lang w:val="af-ZA"/>
        </w:rPr>
      </w:pPr>
    </w:p>
    <w:p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rsidR="00096865" w:rsidRPr="00E6597C"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002B5F87"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000946A3"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Հանձնաժողովը</w:t>
      </w:r>
      <w:r w:rsidR="000946A3" w:rsidRPr="00E6597C">
        <w:rPr>
          <w:rFonts w:ascii="GHEA Grapalat" w:hAnsi="GHEA Grapalat"/>
          <w:sz w:val="20"/>
          <w:lang w:val="af-ZA"/>
        </w:rPr>
        <w:t xml:space="preserve"> </w:t>
      </w:r>
      <w:r w:rsidR="000946A3" w:rsidRPr="00E6597C">
        <w:rPr>
          <w:rFonts w:ascii="GHEA Grapalat" w:hAnsi="GHEA Grapalat" w:cs="Sylfaen"/>
          <w:sz w:val="20"/>
        </w:rPr>
        <w:t>հարցումը</w:t>
      </w:r>
      <w:r w:rsidR="000946A3"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946A3" w:rsidRPr="00E6597C">
        <w:rPr>
          <w:rFonts w:ascii="GHEA Grapalat" w:hAnsi="GHEA Grapalat" w:cs="Arial"/>
          <w:sz w:val="20"/>
        </w:rPr>
        <w:t>մ</w:t>
      </w:r>
      <w:r w:rsidR="000946A3" w:rsidRPr="00E6597C">
        <w:rPr>
          <w:rFonts w:ascii="GHEA Grapalat" w:hAnsi="GHEA Grapalat" w:cs="Sylfaen"/>
          <w:sz w:val="20"/>
        </w:rPr>
        <w:t>ասնակցին</w:t>
      </w:r>
      <w:r w:rsidR="000946A3"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w:t>
      </w:r>
      <w:r w:rsidR="00A93710" w:rsidRPr="00E6597C">
        <w:rPr>
          <w:rFonts w:ascii="GHEA Grapalat" w:hAnsi="GHEA Grapalat" w:cs="Sylfaen"/>
          <w:sz w:val="20"/>
        </w:rPr>
        <w:t>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006C778B" w:rsidRPr="00E6597C">
        <w:rPr>
          <w:rFonts w:ascii="GHEA Grapalat" w:hAnsi="GHEA Grapalat" w:cs="Sylfaen"/>
          <w:sz w:val="20"/>
          <w:vertAlign w:val="superscript"/>
          <w:lang w:val="af-ZA"/>
        </w:rPr>
        <w:t>5</w:t>
      </w:r>
      <w:r w:rsidR="004D5671" w:rsidRPr="00E6597C">
        <w:rPr>
          <w:rFonts w:ascii="GHEA Grapalat" w:hAnsi="GHEA Grapalat" w:cs="Tahoma"/>
          <w:sz w:val="20"/>
        </w:rPr>
        <w:t>։</w:t>
      </w:r>
      <w:r w:rsidR="00781688" w:rsidRPr="00E6597C">
        <w:rPr>
          <w:rFonts w:ascii="GHEA Grapalat" w:hAnsi="GHEA Grapalat" w:cs="Tahoma"/>
          <w:sz w:val="20"/>
          <w:lang w:val="af-ZA"/>
        </w:rPr>
        <w:t xml:space="preserve"> </w:t>
      </w:r>
      <w:r w:rsidRPr="00E6597C">
        <w:rPr>
          <w:rFonts w:ascii="GHEA Grapalat" w:hAnsi="GHEA Grapalat"/>
          <w:sz w:val="20"/>
          <w:lang w:val="af-ZA"/>
        </w:rPr>
        <w:t xml:space="preserve"> </w:t>
      </w:r>
    </w:p>
    <w:p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00781688" w:rsidRPr="00E6597C">
        <w:rPr>
          <w:rFonts w:ascii="GHEA Grapalat" w:hAnsi="GHEA Grapalat" w:cs="Arial"/>
          <w:sz w:val="20"/>
        </w:rPr>
        <w:t>պարզաբանումը</w:t>
      </w:r>
      <w:r w:rsidR="00781688" w:rsidRPr="00E6597C">
        <w:rPr>
          <w:rFonts w:ascii="GHEA Grapalat" w:hAnsi="GHEA Grapalat" w:cs="Arial"/>
          <w:sz w:val="20"/>
          <w:lang w:val="af-ZA"/>
        </w:rPr>
        <w:t xml:space="preserve"> </w:t>
      </w:r>
      <w:r w:rsidR="00781688" w:rsidRPr="00E6597C">
        <w:rPr>
          <w:rFonts w:ascii="GHEA Grapalat" w:hAnsi="GHEA Grapalat" w:cs="Arial"/>
          <w:sz w:val="20"/>
        </w:rPr>
        <w:t>տրամադրելու</w:t>
      </w:r>
      <w:r w:rsidR="00781688" w:rsidRPr="00E6597C">
        <w:rPr>
          <w:rFonts w:ascii="GHEA Grapalat" w:hAnsi="GHEA Grapalat" w:cs="Arial"/>
          <w:sz w:val="20"/>
          <w:lang w:val="af-ZA"/>
        </w:rPr>
        <w:t xml:space="preserve"> </w:t>
      </w:r>
      <w:r w:rsidR="00781688" w:rsidRPr="00E6597C">
        <w:rPr>
          <w:rFonts w:ascii="GHEA Grapalat" w:hAnsi="GHEA Grapalat" w:cs="Arial"/>
          <w:sz w:val="20"/>
        </w:rPr>
        <w:t>օրը</w:t>
      </w:r>
      <w:r w:rsidR="00781688"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r w:rsidR="00757A3F" w:rsidRPr="00E6597C">
        <w:rPr>
          <w:rFonts w:ascii="GHEA Grapalat" w:hAnsi="GHEA Grapalat" w:cs="Sylfaen"/>
          <w:sz w:val="20"/>
        </w:rPr>
        <w:t>գործող</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Հրավերների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պարզաբանումների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վերաբերյալ</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lastRenderedPageBreak/>
        <w:t>դեպքում</w:t>
      </w:r>
      <w:r w:rsidR="00096865" w:rsidRPr="00E6597C">
        <w:rPr>
          <w:rFonts w:ascii="GHEA Grapalat" w:hAnsi="GHEA Grapalat" w:cs="Arial Unicode"/>
          <w:sz w:val="20"/>
          <w:lang w:val="hy-AM"/>
        </w:rPr>
        <w:t xml:space="preserve"> </w:t>
      </w:r>
      <w:r w:rsidR="00051B7F" w:rsidRPr="00E6597C">
        <w:rPr>
          <w:rFonts w:ascii="GHEA Grapalat" w:hAnsi="GHEA Grapalat" w:cs="Sylfaen"/>
          <w:sz w:val="20"/>
          <w:lang w:val="hy-AM"/>
        </w:rPr>
        <w:t>մ</w:t>
      </w:r>
      <w:r w:rsidR="00096865" w:rsidRPr="00E6597C">
        <w:rPr>
          <w:rFonts w:ascii="GHEA Grapalat" w:hAnsi="GHEA Grapalat" w:cs="Sylfaen"/>
          <w:sz w:val="20"/>
          <w:lang w:val="hy-AM"/>
        </w:rPr>
        <w:t>ասնակիցները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պարտավոր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երկարաձգել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իրենց</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ներկայացրած</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ապահովման</w:t>
      </w:r>
      <w:r w:rsidR="00096865" w:rsidRPr="00E6597C">
        <w:rPr>
          <w:rFonts w:ascii="GHEA Grapalat" w:hAnsi="GHEA Grapalat" w:cs="Arial Unicode"/>
          <w:sz w:val="20"/>
          <w:lang w:val="hy-AM"/>
        </w:rPr>
        <w:t xml:space="preserve"> </w:t>
      </w:r>
      <w:r w:rsidR="00781688" w:rsidRPr="00E6597C">
        <w:rPr>
          <w:rFonts w:ascii="GHEA Grapalat" w:hAnsi="GHEA Grapalat" w:cs="Arial Unicode"/>
          <w:sz w:val="20"/>
          <w:lang w:val="hy-AM"/>
        </w:rPr>
        <w:t xml:space="preserve">վավերականության </w:t>
      </w:r>
      <w:r w:rsidR="00096865" w:rsidRPr="00E6597C">
        <w:rPr>
          <w:rFonts w:ascii="GHEA Grapalat" w:hAnsi="GHEA Grapalat" w:cs="Sylfaen"/>
          <w:sz w:val="20"/>
          <w:lang w:val="hy-AM"/>
        </w:rPr>
        <w:t>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ապահովում</w:t>
      </w:r>
      <w:r w:rsidR="00101F06" w:rsidRPr="00E6597C">
        <w:rPr>
          <w:rStyle w:val="af6"/>
          <w:rFonts w:ascii="GHEA Grapalat" w:hAnsi="GHEA Grapalat" w:cs="Sylfaen"/>
          <w:color w:val="FFFFFF"/>
          <w:sz w:val="20"/>
          <w:shd w:val="clear" w:color="auto" w:fill="FFFFFF"/>
          <w:lang w:val="ru-RU"/>
        </w:rPr>
        <w:footnoteReference w:id="4"/>
      </w:r>
      <w:r w:rsidR="004D5671" w:rsidRPr="00E6597C">
        <w:rPr>
          <w:rFonts w:ascii="GHEA Grapalat" w:hAnsi="GHEA Grapalat" w:cs="Tahoma"/>
          <w:sz w:val="20"/>
          <w:lang w:val="hy-AM"/>
        </w:rPr>
        <w:t>։</w:t>
      </w:r>
      <w:r w:rsidR="00E6597C" w:rsidRPr="00015CC3">
        <w:rPr>
          <w:rFonts w:ascii="GHEA Grapalat" w:hAnsi="GHEA Grapalat" w:cs="Tahoma"/>
          <w:sz w:val="20"/>
          <w:vertAlign w:val="superscript"/>
          <w:lang w:val="hy-AM"/>
        </w:rPr>
        <w:t>6</w:t>
      </w:r>
      <w:r w:rsidR="00096865" w:rsidRPr="00E6597C">
        <w:rPr>
          <w:rFonts w:ascii="GHEA Grapalat" w:hAnsi="GHEA Grapalat" w:cs="Arial Unicode"/>
          <w:sz w:val="20"/>
          <w:lang w:val="hy-AM"/>
        </w:rPr>
        <w:t xml:space="preserve"> </w:t>
      </w:r>
    </w:p>
    <w:p w:rsidR="00B051BE" w:rsidRPr="00E6597C" w:rsidRDefault="00B051BE" w:rsidP="00E6597C">
      <w:pPr>
        <w:ind w:firstLine="567"/>
        <w:jc w:val="both"/>
        <w:rPr>
          <w:rFonts w:ascii="GHEA Grapalat" w:hAnsi="GHEA Grapalat"/>
          <w:b/>
          <w:sz w:val="20"/>
          <w:lang w:val="hy-AM"/>
        </w:rPr>
      </w:pPr>
    </w:p>
    <w:p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rsidR="00486B55" w:rsidRPr="00E6597C" w:rsidRDefault="00096865" w:rsidP="00EF3662">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Pr="00E6597C">
        <w:rPr>
          <w:rFonts w:ascii="GHEA Grapalat" w:hAnsi="GHEA Grapalat" w:cs="Sylfaen"/>
          <w:szCs w:val="24"/>
          <w:lang w:val="hy-AM"/>
        </w:rPr>
        <w:t>բ</w:t>
      </w:r>
      <w:r w:rsidR="00096865" w:rsidRPr="00E6597C">
        <w:rPr>
          <w:rFonts w:ascii="GHEA Grapalat" w:hAnsi="GHEA Grapalat" w:cs="Sylfaen"/>
          <w:szCs w:val="24"/>
          <w:lang w:val="hy-AM"/>
        </w:rPr>
        <w:t xml:space="preserve">աց </w:t>
      </w:r>
      <w:r w:rsidR="00AE26C8" w:rsidRPr="00E6597C">
        <w:rPr>
          <w:rFonts w:ascii="GHEA Grapalat" w:hAnsi="GHEA Grapalat" w:cs="Sylfaen"/>
          <w:szCs w:val="24"/>
          <w:lang w:val="hy-AM"/>
        </w:rPr>
        <w:t xml:space="preserve">մրցույթի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rsidR="00B61894" w:rsidRPr="00E6597C" w:rsidRDefault="00096865" w:rsidP="00B61894">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4D5928" w:rsidRPr="004D5928">
        <w:rPr>
          <w:rFonts w:ascii="GHEA Grapalat" w:hAnsi="GHEA Grapalat" w:cs="Sylfaen"/>
          <w:szCs w:val="24"/>
          <w:lang w:val="hy-AM"/>
        </w:rPr>
        <w:t>15</w:t>
      </w:r>
      <w:r w:rsidR="00B61894" w:rsidRPr="004605D7">
        <w:rPr>
          <w:rFonts w:ascii="GHEA Grapalat" w:hAnsi="GHEA Grapalat" w:cs="Sylfaen"/>
          <w:szCs w:val="24"/>
          <w:lang w:val="hy-AM"/>
        </w:rPr>
        <w:t xml:space="preserve">-»րդ օրվա ժամը </w:t>
      </w:r>
      <w:r w:rsidR="00B61894" w:rsidRPr="004D5928">
        <w:rPr>
          <w:rFonts w:ascii="GHEA Grapalat" w:hAnsi="GHEA Grapalat" w:cs="Sylfaen"/>
          <w:sz w:val="24"/>
          <w:szCs w:val="24"/>
          <w:lang w:val="hy-AM"/>
        </w:rPr>
        <w:t>«</w:t>
      </w:r>
      <w:r w:rsidR="004D5928" w:rsidRPr="004D5928">
        <w:rPr>
          <w:rFonts w:ascii="GHEA Grapalat" w:hAnsi="GHEA Grapalat" w:cs="Sylfaen"/>
          <w:sz w:val="24"/>
          <w:szCs w:val="24"/>
          <w:lang w:val="hy-AM"/>
        </w:rPr>
        <w:t>11;00</w:t>
      </w:r>
      <w:r w:rsidR="00B61894" w:rsidRPr="004D5928">
        <w:rPr>
          <w:rFonts w:ascii="GHEA Grapalat" w:hAnsi="GHEA Grapalat" w:cs="Sylfaen"/>
          <w:sz w:val="24"/>
          <w:szCs w:val="24"/>
          <w:lang w:val="hy-AM"/>
        </w:rPr>
        <w:t xml:space="preserve">»-ն, </w:t>
      </w:r>
      <w:r w:rsidR="00B61894" w:rsidRPr="004605D7">
        <w:rPr>
          <w:rFonts w:ascii="GHEA Grapalat" w:hAnsi="GHEA Grapalat" w:cs="Sylfaen"/>
          <w:szCs w:val="24"/>
          <w:lang w:val="hy-AM"/>
        </w:rPr>
        <w:t>«</w:t>
      </w:r>
      <w:r w:rsidR="00AB3186">
        <w:rPr>
          <w:rFonts w:ascii="GHEA Grapalat" w:hAnsi="GHEA Grapalat"/>
          <w:i/>
        </w:rPr>
        <w:t>Արմավիրի մարզի Բաղրամյան համայնքի, Բաղրամյան գյուղի, Բաղրամյան փողոց 2/3</w:t>
      </w:r>
      <w:r w:rsidR="00B61894" w:rsidRPr="004605D7">
        <w:rPr>
          <w:rFonts w:ascii="GHEA Grapalat" w:hAnsi="GHEA Grapalat" w:cs="Sylfaen"/>
          <w:szCs w:val="24"/>
          <w:lang w:val="hy-AM"/>
        </w:rPr>
        <w:t>» հասցեով:</w:t>
      </w:r>
    </w:p>
    <w:p w:rsidR="00B61894" w:rsidRPr="004605D7" w:rsidRDefault="00B61894" w:rsidP="00B61894">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E6597C">
        <w:rPr>
          <w:rFonts w:ascii="GHEA Grapalat" w:hAnsi="GHEA Grapalat"/>
          <w:sz w:val="24"/>
          <w:szCs w:val="24"/>
        </w:rPr>
        <w:t>«</w:t>
      </w:r>
      <w:r w:rsidR="004D5928" w:rsidRPr="004D5928">
        <w:rPr>
          <w:rFonts w:ascii="GHEA Grapalat" w:hAnsi="GHEA Grapalat" w:cs="Sylfaen"/>
          <w:sz w:val="32"/>
          <w:szCs w:val="24"/>
          <w:vertAlign w:val="subscript"/>
          <w:lang w:val="hy-AM"/>
        </w:rPr>
        <w:t>Վահրամ Խոսրովյան</w:t>
      </w:r>
      <w:r w:rsidRPr="00E6597C">
        <w:rPr>
          <w:rFonts w:ascii="GHEA Grapalat" w:hAnsi="GHEA Grapalat"/>
          <w:sz w:val="24"/>
          <w:szCs w:val="24"/>
        </w:rPr>
        <w:t>»</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E6597C" w:rsidRDefault="00B67CCD"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rsidR="003850A0" w:rsidRPr="00E6597C" w:rsidRDefault="003850A0" w:rsidP="003850A0">
      <w:pPr>
        <w:pStyle w:val="23"/>
        <w:spacing w:line="240" w:lineRule="auto"/>
        <w:ind w:firstLine="567"/>
        <w:rPr>
          <w:rFonts w:ascii="GHEA Grapalat" w:hAnsi="GHEA Grapalat" w:cs="Sylfaen"/>
          <w:szCs w:val="24"/>
          <w:lang w:val="hy-AM"/>
        </w:rPr>
      </w:pPr>
      <w:bookmarkStart w:id="4"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ցության իրավունքի պահանջներին իր տվյալների համապատասխանության մասին.</w:t>
      </w:r>
    </w:p>
    <w:p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հավաստում՝ ընտրված մասնակից ճանաչվելու դեպքում, սույն հրավեր</w:t>
      </w:r>
      <w:r w:rsidR="00EA68B2" w:rsidRPr="00E6597C">
        <w:rPr>
          <w:rFonts w:ascii="GHEA Grapalat" w:hAnsi="GHEA Grapalat" w:cs="Sylfaen"/>
          <w:sz w:val="20"/>
          <w:lang w:val="hy-AM"/>
        </w:rPr>
        <w:t xml:space="preserve">ի 1-ին մասի 2.4 կետով </w:t>
      </w:r>
      <w:r w:rsidR="00C63E1C" w:rsidRPr="00E6597C">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807F3D" w:rsidRDefault="003850A0" w:rsidP="003850A0">
      <w:pPr>
        <w:pStyle w:val="23"/>
        <w:spacing w:line="240" w:lineRule="auto"/>
        <w:ind w:firstLine="567"/>
        <w:rPr>
          <w:rFonts w:ascii="GHEA Grapalat" w:hAnsi="GHEA Grapalat" w:cs="Sylfaen"/>
          <w:szCs w:val="24"/>
          <w:lang w:val="hy-AM"/>
        </w:rPr>
      </w:pPr>
      <w:bookmarkStart w:id="5" w:name="_Hlk9261892"/>
      <w:bookmarkEnd w:id="4"/>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w:t>
      </w:r>
      <w:r w:rsidR="00807F3D" w:rsidRPr="00807F3D">
        <w:rPr>
          <w:rFonts w:ascii="GHEA Grapalat" w:hAnsi="GHEA Grapalat" w:cs="Sylfaen"/>
          <w:sz w:val="20"/>
          <w:lang w:val="hy-AM"/>
        </w:rPr>
        <w:lastRenderedPageBreak/>
        <w:t>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p>
    <w:bookmarkEnd w:id="5"/>
    <w:p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rsidR="006C3115" w:rsidRPr="00E6597C" w:rsidRDefault="00E326DD" w:rsidP="00EF3662">
      <w:pPr>
        <w:ind w:firstLine="567"/>
        <w:jc w:val="both"/>
        <w:rPr>
          <w:rFonts w:ascii="GHEA Grapalat" w:hAnsi="GHEA Grapalat" w:cs="Sylfaen"/>
          <w:color w:val="FFFFFF"/>
          <w:sz w:val="20"/>
          <w:lang w:val="hy-AM"/>
        </w:rPr>
      </w:pPr>
      <w:r w:rsidRPr="00807F3D">
        <w:rPr>
          <w:rFonts w:ascii="GHEA Grapalat" w:hAnsi="GHEA Grapalat" w:cs="Sylfaen"/>
          <w:sz w:val="20"/>
          <w:lang w:val="hy-AM"/>
        </w:rPr>
        <w:t xml:space="preserve">  </w:t>
      </w:r>
      <w:r w:rsidR="00C96127" w:rsidRPr="00807F3D">
        <w:rPr>
          <w:rFonts w:ascii="GHEA Grapalat" w:hAnsi="GHEA Grapalat" w:cs="Sylfaen"/>
          <w:sz w:val="20"/>
          <w:lang w:val="hy-AM"/>
        </w:rPr>
        <w:t>3</w:t>
      </w:r>
      <w:r w:rsidR="00F53525" w:rsidRPr="00807F3D">
        <w:rPr>
          <w:rFonts w:ascii="GHEA Grapalat" w:hAnsi="GHEA Grapalat" w:cs="Sylfaen"/>
          <w:sz w:val="20"/>
          <w:lang w:val="hy-AM"/>
        </w:rPr>
        <w:t xml:space="preserve">) հայտի ապահովում կանխիկ փողի կամ բանկային երաշխիքի </w:t>
      </w:r>
      <w:r w:rsidR="00C03728" w:rsidRPr="00807F3D">
        <w:rPr>
          <w:rFonts w:ascii="GHEA Grapalat" w:hAnsi="GHEA Grapalat" w:cs="Sylfaen"/>
          <w:sz w:val="20"/>
          <w:lang w:val="hy-AM"/>
        </w:rPr>
        <w:t>ձևով</w:t>
      </w:r>
      <w:r w:rsidR="00F53525" w:rsidRPr="00807F3D">
        <w:rPr>
          <w:rFonts w:ascii="GHEA Grapalat" w:hAnsi="GHEA Grapalat" w:cs="Sylfaen"/>
          <w:sz w:val="20"/>
          <w:lang w:val="hy-AM"/>
        </w:rPr>
        <w:t>:</w:t>
      </w:r>
      <w:r w:rsidR="00B61894" w:rsidRPr="00807F3D" w:rsidDel="00B61894">
        <w:rPr>
          <w:rFonts w:ascii="GHEA Grapalat" w:hAnsi="GHEA Grapalat" w:cs="Sylfaen"/>
          <w:sz w:val="20"/>
          <w:lang w:val="hy-AM"/>
        </w:rPr>
        <w:t xml:space="preserve"> </w:t>
      </w:r>
      <w:r w:rsidR="00E6597C" w:rsidRPr="00807F3D">
        <w:rPr>
          <w:rFonts w:ascii="GHEA Grapalat" w:hAnsi="GHEA Grapalat" w:cs="Sylfaen"/>
          <w:sz w:val="20"/>
          <w:vertAlign w:val="superscript"/>
          <w:lang w:val="hy-AM"/>
        </w:rPr>
        <w:t>7</w:t>
      </w:r>
      <w:r w:rsidR="00340083" w:rsidRPr="00807F3D">
        <w:rPr>
          <w:rStyle w:val="af6"/>
          <w:rFonts w:ascii="GHEA Grapalat" w:hAnsi="GHEA Grapalat"/>
          <w:color w:val="FFFFFF"/>
          <w:sz w:val="20"/>
          <w:lang w:val="hy-AM"/>
        </w:rPr>
        <w:footnoteReference w:id="5"/>
      </w:r>
    </w:p>
    <w:p w:rsidR="00EC6281" w:rsidRPr="004605D7"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p>
    <w:p w:rsidR="00C96127" w:rsidRPr="004605D7" w:rsidRDefault="00EC6281"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 xml:space="preserve">- իր կողմից հաստատված՝ լրացված ծավալաթերթ-նախահաշիվ, հաշվի առնելով սույն հրավերին կցված ծավալաթերթով ըստ աշխատանքների նախահաշվային բաժինների համար սահմանված առավելագույն կշիռները: Ընդ որում կշիռները կիրառվում են մասնակցի կողմից ներկայացված գնային առաջարկի նկատմամբ, նկատի ունենալով, որ շեղումը չի կարող ավել կամ պակաս լինել սույն հրավերին  կցված ծավալաթերթով տվյալ բաժնի համար սահմանված կշռի չափի տաս տոկոսից: Աշխատանքների բաժինները չեն կարող արհեստականորեն միավորվել կամ առանձնացվել. </w:t>
      </w:r>
    </w:p>
    <w:p w:rsidR="00EC6281" w:rsidRPr="004605D7" w:rsidRDefault="00EC6281"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 իր կողմից առաջարկվող՝ սույն հրավերին կցված նախագշային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մակնիշները, արտադրողները և երաշխիքային ժամկետները.</w:t>
      </w:r>
      <w:r w:rsidR="00E6597C" w:rsidRPr="004605D7">
        <w:rPr>
          <w:rFonts w:ascii="GHEA Grapalat" w:hAnsi="GHEA Grapalat" w:cs="Sylfaen"/>
          <w:sz w:val="20"/>
          <w:szCs w:val="24"/>
          <w:vertAlign w:val="superscript"/>
          <w:lang w:val="hy-AM" w:eastAsia="en-US"/>
        </w:rPr>
        <w:t>8</w:t>
      </w:r>
      <w:r w:rsidRPr="004605D7">
        <w:rPr>
          <w:rFonts w:ascii="GHEA Grapalat" w:hAnsi="GHEA Grapalat" w:cs="Sylfaen"/>
          <w:sz w:val="20"/>
          <w:szCs w:val="24"/>
          <w:lang w:val="hy-AM" w:eastAsia="en-US"/>
        </w:rPr>
        <w:t xml:space="preserve">  </w:t>
      </w:r>
    </w:p>
    <w:p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rsidR="00E410D5" w:rsidRPr="00E6597C" w:rsidRDefault="00E410D5" w:rsidP="00E410D5">
      <w:pPr>
        <w:pStyle w:val="norm"/>
        <w:spacing w:line="240" w:lineRule="auto"/>
        <w:rPr>
          <w:rFonts w:ascii="GHEA Grapalat" w:hAnsi="GHEA Grapalat" w:cs="Sylfaen"/>
          <w:sz w:val="20"/>
          <w:szCs w:val="24"/>
          <w:lang w:val="hy-AM" w:eastAsia="en-US"/>
        </w:rPr>
      </w:pPr>
      <w:bookmarkStart w:id="6"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037DDE" w:rsidRPr="00E6597C" w:rsidRDefault="00037DDE" w:rsidP="00EF3662">
      <w:pPr>
        <w:pStyle w:val="norm"/>
        <w:spacing w:line="240" w:lineRule="auto"/>
        <w:rPr>
          <w:rFonts w:ascii="GHEA Grapalat" w:hAnsi="GHEA Grapalat" w:cs="Sylfaen"/>
          <w:sz w:val="20"/>
          <w:szCs w:val="24"/>
          <w:lang w:val="hy-AM" w:eastAsia="en-US"/>
        </w:rPr>
      </w:pPr>
    </w:p>
    <w:p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rsidR="00A45946" w:rsidRPr="00E6597C" w:rsidRDefault="00A45946" w:rsidP="00EF3662">
      <w:pPr>
        <w:jc w:val="center"/>
        <w:rPr>
          <w:rFonts w:ascii="GHEA Grapalat" w:hAnsi="GHEA Grapalat" w:cs="Arial"/>
          <w:b/>
          <w:sz w:val="20"/>
          <w:lang w:val="es-ES"/>
        </w:rPr>
      </w:pPr>
    </w:p>
    <w:p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rsidR="00B95FE0" w:rsidRPr="00E6597C" w:rsidRDefault="00C8055A" w:rsidP="00EF3662">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p>
    <w:p w:rsidR="00B95FE0" w:rsidRPr="00E6597C" w:rsidRDefault="00B95FE0" w:rsidP="006C1D25">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 xml:space="preserve">ասնակիցների գնային առաջարկների </w:t>
      </w:r>
      <w:r w:rsidR="00934B33" w:rsidRPr="00E6597C">
        <w:rPr>
          <w:rFonts w:ascii="GHEA Grapalat" w:hAnsi="GHEA Grapalat" w:cs="Sylfaen"/>
          <w:sz w:val="20"/>
          <w:szCs w:val="24"/>
          <w:lang w:val="hy-AM" w:eastAsia="en-US"/>
        </w:rPr>
        <w:t>գնահատում</w:t>
      </w:r>
      <w:r w:rsidR="00934B33" w:rsidRPr="00E6597C">
        <w:rPr>
          <w:rFonts w:ascii="GHEA Grapalat" w:hAnsi="GHEA Grapalat" w:cs="Sylfaen"/>
          <w:sz w:val="20"/>
          <w:szCs w:val="24"/>
          <w:lang w:eastAsia="en-US"/>
        </w:rPr>
        <w:t>ն</w:t>
      </w:r>
      <w:r w:rsidR="00934B33" w:rsidRPr="00E6597C">
        <w:rPr>
          <w:rFonts w:ascii="GHEA Grapalat" w:hAnsi="GHEA Grapalat" w:cs="Sylfaen"/>
          <w:sz w:val="20"/>
          <w:szCs w:val="24"/>
          <w:lang w:val="hy-AM" w:eastAsia="en-US"/>
        </w:rPr>
        <w:t xml:space="preserve"> </w:t>
      </w:r>
      <w:r w:rsidR="00934B33" w:rsidRPr="00E6597C">
        <w:rPr>
          <w:rFonts w:ascii="GHEA Grapalat" w:hAnsi="GHEA Grapalat" w:cs="Sylfaen"/>
          <w:sz w:val="20"/>
          <w:szCs w:val="24"/>
          <w:lang w:eastAsia="en-US"/>
        </w:rPr>
        <w:t>ու</w:t>
      </w:r>
      <w:r w:rsidR="00A45946" w:rsidRPr="00E6597C">
        <w:rPr>
          <w:rFonts w:ascii="GHEA Grapalat" w:hAnsi="GHEA Grapalat" w:cs="Sylfaen"/>
          <w:sz w:val="20"/>
          <w:szCs w:val="24"/>
          <w:lang w:val="hy-AM" w:eastAsia="en-US"/>
        </w:rPr>
        <w:t xml:space="preserve"> համեմատումն իրականացվում </w:t>
      </w:r>
      <w:r w:rsidR="00934B33" w:rsidRPr="00E6597C">
        <w:rPr>
          <w:rFonts w:ascii="GHEA Grapalat" w:hAnsi="GHEA Grapalat" w:cs="Sylfaen"/>
          <w:sz w:val="20"/>
          <w:szCs w:val="24"/>
          <w:lang w:eastAsia="en-US"/>
        </w:rPr>
        <w:t>են</w:t>
      </w:r>
      <w:r w:rsidR="00A45946" w:rsidRPr="00E6597C">
        <w:rPr>
          <w:rFonts w:ascii="GHEA Grapalat" w:hAnsi="GHEA Grapalat" w:cs="Sylfaen"/>
          <w:sz w:val="20"/>
          <w:szCs w:val="24"/>
          <w:lang w:val="hy-AM" w:eastAsia="en-US"/>
        </w:rPr>
        <w:t xml:space="preserve"> առանց սույն կետում նշված հարկի գումարի հաշվարկման:</w:t>
      </w:r>
      <w:r w:rsidRPr="00E6597C">
        <w:rPr>
          <w:rFonts w:ascii="GHEA Grapalat" w:hAnsi="GHEA Grapalat" w:cs="Sylfaen"/>
          <w:sz w:val="20"/>
          <w:szCs w:val="24"/>
          <w:lang w:val="hy-AM" w:eastAsia="en-US"/>
        </w:rPr>
        <w:t xml:space="preserve"> Ընդ որում, մասնակցի հայտը ենթակա չէ մերժման, եթե`</w:t>
      </w:r>
    </w:p>
    <w:p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lastRenderedPageBreak/>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rsidR="00096865" w:rsidRPr="00E6597C" w:rsidRDefault="00096865" w:rsidP="00EF3662">
      <w:pPr>
        <w:pStyle w:val="23"/>
        <w:spacing w:line="240" w:lineRule="auto"/>
        <w:ind w:firstLine="567"/>
        <w:rPr>
          <w:rFonts w:ascii="GHEA Grapalat" w:hAnsi="GHEA Grapalat"/>
          <w:lang w:val="es-ES"/>
        </w:rPr>
      </w:pPr>
    </w:p>
    <w:p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rsidR="00096865" w:rsidRPr="00E6597C" w:rsidRDefault="00096865" w:rsidP="00EF3662">
      <w:pPr>
        <w:pStyle w:val="a3"/>
        <w:spacing w:line="240" w:lineRule="auto"/>
        <w:ind w:firstLine="567"/>
        <w:rPr>
          <w:rFonts w:ascii="GHEA Grapalat" w:hAnsi="GHEA Grapalat"/>
          <w:b/>
          <w:lang w:val="af-ZA"/>
        </w:rPr>
      </w:pPr>
    </w:p>
    <w:p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rsidR="00FA0E41" w:rsidRPr="00E6597C" w:rsidRDefault="00FA0E41" w:rsidP="00EF3662">
      <w:pPr>
        <w:ind w:firstLine="567"/>
        <w:jc w:val="center"/>
        <w:rPr>
          <w:rFonts w:ascii="GHEA Grapalat" w:hAnsi="GHEA Grapalat"/>
          <w:b/>
          <w:sz w:val="20"/>
          <w:lang w:val="af-ZA"/>
        </w:rPr>
      </w:pPr>
    </w:p>
    <w:p w:rsidR="00096865" w:rsidRPr="00E6597C" w:rsidRDefault="000D701E" w:rsidP="00EF3662">
      <w:pPr>
        <w:ind w:firstLine="567"/>
        <w:jc w:val="center"/>
        <w:rPr>
          <w:rFonts w:ascii="GHEA Grapalat" w:hAnsi="GHEA Grapalat"/>
          <w:b/>
          <w:sz w:val="20"/>
          <w:lang w:val="af-ZA"/>
        </w:rPr>
      </w:pPr>
      <w:r w:rsidRPr="00E6597C">
        <w:rPr>
          <w:rFonts w:ascii="GHEA Grapalat" w:hAnsi="GHEA Grapalat"/>
          <w:b/>
          <w:sz w:val="20"/>
          <w:lang w:val="af-ZA"/>
        </w:rPr>
        <w:t>7</w:t>
      </w:r>
      <w:r w:rsidR="00955A1E" w:rsidRPr="00E6597C">
        <w:rPr>
          <w:rFonts w:ascii="GHEA Grapalat" w:hAnsi="GHEA Grapalat"/>
          <w:b/>
          <w:sz w:val="20"/>
          <w:lang w:val="af-ZA"/>
        </w:rPr>
        <w:t xml:space="preserve">. </w:t>
      </w:r>
      <w:r w:rsidR="00955A1E" w:rsidRPr="00E6597C">
        <w:rPr>
          <w:rFonts w:ascii="GHEA Grapalat" w:hAnsi="GHEA Grapalat" w:cs="Sylfaen"/>
          <w:b/>
          <w:sz w:val="20"/>
          <w:lang w:val="es-ES"/>
        </w:rPr>
        <w:t>ՀԱՅՏԻ</w:t>
      </w:r>
      <w:r w:rsidR="00955A1E" w:rsidRPr="00E6597C">
        <w:rPr>
          <w:rFonts w:ascii="GHEA Grapalat" w:hAnsi="GHEA Grapalat" w:cs="Times Armenian"/>
          <w:b/>
          <w:sz w:val="20"/>
          <w:lang w:val="af-ZA"/>
        </w:rPr>
        <w:t xml:space="preserve"> </w:t>
      </w:r>
      <w:r w:rsidR="00955A1E" w:rsidRPr="00E6597C">
        <w:rPr>
          <w:rFonts w:ascii="GHEA Grapalat" w:hAnsi="GHEA Grapalat" w:cs="Sylfaen"/>
          <w:b/>
          <w:sz w:val="20"/>
          <w:lang w:val="es-ES"/>
        </w:rPr>
        <w:t>ԱՊԱՀՈՎՈՒՄԸ</w:t>
      </w:r>
      <w:r w:rsidR="00955A1E" w:rsidRPr="00E6597C">
        <w:rPr>
          <w:rFonts w:ascii="GHEA Grapalat" w:hAnsi="GHEA Grapalat" w:cs="Times Armenian"/>
          <w:b/>
          <w:color w:val="FFFFFF"/>
          <w:sz w:val="20"/>
          <w:lang w:val="af-ZA"/>
        </w:rPr>
        <w:t xml:space="preserve"> </w:t>
      </w:r>
    </w:p>
    <w:p w:rsidR="00096865" w:rsidRPr="00E6597C" w:rsidRDefault="00096865" w:rsidP="00EF3662">
      <w:pPr>
        <w:ind w:firstLine="567"/>
        <w:jc w:val="both"/>
        <w:rPr>
          <w:rFonts w:ascii="GHEA Grapalat" w:hAnsi="GHEA Grapalat"/>
          <w:b/>
          <w:sz w:val="20"/>
          <w:lang w:val="af-ZA"/>
        </w:rPr>
      </w:pPr>
    </w:p>
    <w:p w:rsidR="007A3EE6" w:rsidRPr="00E6597C" w:rsidRDefault="00283198" w:rsidP="00EF3662">
      <w:pPr>
        <w:ind w:firstLine="567"/>
        <w:jc w:val="both"/>
        <w:rPr>
          <w:rFonts w:ascii="GHEA Grapalat" w:hAnsi="GHEA Grapalat"/>
          <w:sz w:val="20"/>
          <w:szCs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.1 </w:t>
      </w:r>
      <w:r w:rsidR="00096865" w:rsidRPr="00E6597C">
        <w:rPr>
          <w:rFonts w:ascii="GHEA Grapalat" w:hAnsi="GHEA Grapalat" w:cs="Sylfaen"/>
          <w:sz w:val="20"/>
          <w:lang w:val="ru-RU"/>
        </w:rPr>
        <w:t>Մասնակիցը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հայտով</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սույն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հրավերով</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սահմանված</w:t>
      </w:r>
      <w:r w:rsidR="00096865" w:rsidRPr="00E6597C">
        <w:rPr>
          <w:rFonts w:ascii="GHEA Grapalat" w:hAnsi="GHEA Grapalat" w:cs="Sylfaen"/>
          <w:sz w:val="20"/>
          <w:lang w:val="af-ZA"/>
        </w:rPr>
        <w:t xml:space="preserve"> </w:t>
      </w:r>
      <w:r w:rsidR="00712311" w:rsidRPr="00E6597C">
        <w:rPr>
          <w:rFonts w:ascii="GHEA Grapalat" w:hAnsi="GHEA Grapalat" w:cs="Sylfaen"/>
          <w:sz w:val="20"/>
          <w:lang w:val="af-ZA"/>
        </w:rPr>
        <w:t xml:space="preserve">կարգով </w:t>
      </w:r>
      <w:r w:rsidR="00903898" w:rsidRPr="00E6597C">
        <w:rPr>
          <w:rFonts w:ascii="GHEA Grapalat" w:hAnsi="GHEA Grapalat" w:cs="Sylfaen"/>
          <w:bCs/>
          <w:sz w:val="20"/>
          <w:szCs w:val="20"/>
        </w:rPr>
        <w:t>ներկայացնում</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է</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հայտի</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ապահովում</w:t>
      </w:r>
      <w:r w:rsidR="00AE3822" w:rsidRPr="00E6597C">
        <w:rPr>
          <w:rFonts w:ascii="GHEA Grapalat" w:hAnsi="GHEA Grapalat" w:cs="Sylfaen"/>
          <w:bCs/>
          <w:sz w:val="20"/>
          <w:szCs w:val="20"/>
          <w:lang w:val="af-ZA"/>
        </w:rPr>
        <w:t>:</w:t>
      </w:r>
      <w:r w:rsidR="00903898" w:rsidRPr="00E6597C">
        <w:rPr>
          <w:rFonts w:ascii="GHEA Grapalat" w:hAnsi="GHEA Grapalat"/>
          <w:sz w:val="20"/>
          <w:szCs w:val="20"/>
          <w:lang w:val="af-ZA"/>
        </w:rPr>
        <w:t xml:space="preserve"> </w:t>
      </w:r>
    </w:p>
    <w:p w:rsidR="00903898" w:rsidRPr="00E6597C" w:rsidRDefault="00771C0F" w:rsidP="00EF3662">
      <w:pPr>
        <w:ind w:firstLine="567"/>
        <w:jc w:val="both"/>
        <w:rPr>
          <w:rFonts w:ascii="GHEA Grapalat" w:hAnsi="GHEA Grapalat" w:cs="Sylfaen"/>
          <w:sz w:val="20"/>
          <w:szCs w:val="20"/>
          <w:lang w:val="af-ZA"/>
        </w:rPr>
      </w:pPr>
      <w:r w:rsidRPr="00E6597C">
        <w:rPr>
          <w:rFonts w:ascii="GHEA Grapalat" w:hAnsi="GHEA Grapalat" w:cs="Sylfaen"/>
          <w:sz w:val="20"/>
          <w:szCs w:val="20"/>
        </w:rPr>
        <w:t>Հ</w:t>
      </w:r>
      <w:r w:rsidR="00903898" w:rsidRPr="00E6597C">
        <w:rPr>
          <w:rFonts w:ascii="GHEA Grapalat" w:hAnsi="GHEA Grapalat" w:cs="Sylfaen"/>
          <w:sz w:val="20"/>
          <w:szCs w:val="20"/>
        </w:rPr>
        <w:t>այտի</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ապահովումը</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ներկայացվում</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է</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բանկային</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երաշխիքի</w:t>
      </w:r>
      <w:r w:rsidR="00903898" w:rsidRPr="00E6597C">
        <w:rPr>
          <w:rFonts w:ascii="GHEA Grapalat" w:hAnsi="GHEA Grapalat" w:cs="Sylfaen"/>
          <w:sz w:val="20"/>
          <w:szCs w:val="20"/>
          <w:lang w:val="af-ZA"/>
        </w:rPr>
        <w:t xml:space="preserve"> </w:t>
      </w:r>
      <w:r w:rsidR="00406C77" w:rsidRPr="00E6597C">
        <w:rPr>
          <w:rFonts w:ascii="GHEA Grapalat" w:hAnsi="GHEA Grapalat" w:cs="Sylfaen"/>
          <w:sz w:val="20"/>
          <w:szCs w:val="20"/>
          <w:lang w:val="af-ZA"/>
        </w:rPr>
        <w:t xml:space="preserve">(հավելված 3) </w:t>
      </w:r>
      <w:r w:rsidR="00903898" w:rsidRPr="00E6597C">
        <w:rPr>
          <w:rFonts w:ascii="GHEA Grapalat" w:hAnsi="GHEA Grapalat" w:cs="Sylfaen"/>
          <w:sz w:val="20"/>
          <w:szCs w:val="20"/>
        </w:rPr>
        <w:t>կամ</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կանխիկ</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փողի</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ձևով</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որի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չափը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հավասար</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6F3F15">
        <w:rPr>
          <w:rFonts w:ascii="GHEA Grapalat" w:hAnsi="GHEA Grapalat" w:cs="Sylfaen"/>
          <w:sz w:val="20"/>
          <w:szCs w:val="20"/>
          <w:lang w:val="hy-AM"/>
        </w:rPr>
        <w:t>գնման գնի</w:t>
      </w:r>
      <w:r w:rsidR="006F3F15" w:rsidRPr="00015CC3" w:rsidDel="006F3F15">
        <w:rPr>
          <w:rFonts w:ascii="GHEA Grapalat" w:hAnsi="GHEA Grapalat" w:cs="Sylfaen"/>
          <w:sz w:val="20"/>
          <w:szCs w:val="20"/>
          <w:lang w:val="af-ZA"/>
        </w:rPr>
        <w:t xml:space="preserve"> </w:t>
      </w:r>
      <w:r w:rsidR="00AE3822" w:rsidRPr="00E6597C">
        <w:rPr>
          <w:rFonts w:ascii="GHEA Grapalat" w:hAnsi="GHEA Grapalat" w:cs="Sylfaen"/>
          <w:sz w:val="20"/>
          <w:szCs w:val="20"/>
        </w:rPr>
        <w:t>հինգ</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տոկոսին</w:t>
      </w:r>
      <w:r w:rsidR="00903898" w:rsidRPr="00E6597C">
        <w:rPr>
          <w:rFonts w:ascii="GHEA Grapalat" w:hAnsi="GHEA Grapalat" w:cs="Sylfaen"/>
          <w:sz w:val="20"/>
          <w:szCs w:val="20"/>
          <w:lang w:val="af-ZA"/>
        </w:rPr>
        <w:t>:</w:t>
      </w:r>
      <w:r w:rsidR="006F3F15" w:rsidRPr="00015CC3">
        <w:rPr>
          <w:rFonts w:ascii="GHEA Grapalat" w:hAnsi="GHEA Grapalat" w:cs="Sylfaen"/>
          <w:bCs/>
          <w:sz w:val="20"/>
          <w:szCs w:val="20"/>
          <w:lang w:val="af-ZA"/>
        </w:rPr>
        <w:t xml:space="preserve"> </w:t>
      </w:r>
      <w:r w:rsidR="006F3F15">
        <w:rPr>
          <w:rFonts w:ascii="GHEA Grapalat" w:hAnsi="GHEA Grapalat" w:cs="Sylfaen"/>
          <w:bCs/>
          <w:sz w:val="20"/>
          <w:szCs w:val="20"/>
        </w:rPr>
        <w:t>Եթե</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մասնակցի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գնային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առաջարկը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գերազանցում</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գնման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գինը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ապա</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հայտի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ապահովման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չափը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հավասար</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գնային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առաջարկի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հինգ</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տոկոսին</w:t>
      </w:r>
      <w:r w:rsidR="006F3F15" w:rsidRPr="005E1F72">
        <w:rPr>
          <w:rFonts w:ascii="GHEA Grapalat" w:hAnsi="GHEA Grapalat" w:cs="Sylfaen"/>
          <w:sz w:val="20"/>
          <w:szCs w:val="20"/>
          <w:lang w:val="af-ZA"/>
        </w:rPr>
        <w:t xml:space="preserve">: </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Ընդ</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որում</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եթե</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մասնակիցը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հայտի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ապահովումը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ներկայացրել</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սույն</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կետով</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սահմանված</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չափից</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ավել</w:t>
      </w:r>
      <w:r w:rsidR="00A22EB5" w:rsidRPr="00E6597C">
        <w:rPr>
          <w:rFonts w:ascii="GHEA Grapalat" w:hAnsi="GHEA Grapalat" w:cs="Sylfaen"/>
          <w:sz w:val="20"/>
          <w:szCs w:val="20"/>
        </w:rPr>
        <w:t>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ապա</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հայտը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համարվում</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հրավերի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պահանջներին</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բավարարող</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և</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ենթակա</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մերժման</w:t>
      </w:r>
      <w:r w:rsidR="00AE3822" w:rsidRPr="00E6597C">
        <w:rPr>
          <w:rFonts w:ascii="GHEA Grapalat" w:hAnsi="GHEA Grapalat" w:cs="Sylfaen"/>
          <w:sz w:val="20"/>
          <w:szCs w:val="20"/>
          <w:lang w:val="af-ZA"/>
        </w:rPr>
        <w:t>:</w:t>
      </w:r>
    </w:p>
    <w:p w:rsidR="006F3F15" w:rsidRPr="007E2C83" w:rsidRDefault="001578D4" w:rsidP="00015CC3">
      <w:pPr>
        <w:ind w:firstLine="567"/>
        <w:jc w:val="both"/>
        <w:rPr>
          <w:rFonts w:ascii="GHEA Grapalat" w:hAnsi="GHEA Grapalat" w:cs="Sylfaen"/>
          <w:sz w:val="20"/>
          <w:szCs w:val="20"/>
          <w:lang w:val="af-ZA"/>
        </w:rPr>
      </w:pPr>
      <w:r w:rsidRPr="00E6597C">
        <w:rPr>
          <w:rFonts w:ascii="GHEA Grapalat" w:hAnsi="GHEA Grapalat"/>
          <w:sz w:val="20"/>
          <w:szCs w:val="20"/>
        </w:rPr>
        <w:t>Կանխիկ</w:t>
      </w:r>
      <w:r w:rsidRPr="00E6597C">
        <w:rPr>
          <w:rFonts w:ascii="GHEA Grapalat" w:hAnsi="GHEA Grapalat"/>
          <w:sz w:val="20"/>
          <w:szCs w:val="20"/>
          <w:lang w:val="af-ZA"/>
        </w:rPr>
        <w:t xml:space="preserve"> </w:t>
      </w:r>
      <w:r w:rsidRPr="00E6597C">
        <w:rPr>
          <w:rFonts w:ascii="GHEA Grapalat" w:hAnsi="GHEA Grapalat"/>
          <w:sz w:val="20"/>
          <w:szCs w:val="20"/>
        </w:rPr>
        <w:t>փողի</w:t>
      </w:r>
      <w:r w:rsidRPr="00E6597C">
        <w:rPr>
          <w:rFonts w:ascii="GHEA Grapalat" w:hAnsi="GHEA Grapalat"/>
          <w:sz w:val="20"/>
          <w:szCs w:val="20"/>
          <w:lang w:val="af-ZA"/>
        </w:rPr>
        <w:t xml:space="preserve"> </w:t>
      </w:r>
      <w:r w:rsidRPr="00E6597C">
        <w:rPr>
          <w:rFonts w:ascii="GHEA Grapalat" w:hAnsi="GHEA Grapalat"/>
          <w:sz w:val="20"/>
          <w:szCs w:val="20"/>
        </w:rPr>
        <w:t>ձևով</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ապահովումը</w:t>
      </w:r>
      <w:r w:rsidRPr="00E6597C">
        <w:rPr>
          <w:rFonts w:ascii="GHEA Grapalat" w:hAnsi="GHEA Grapalat"/>
          <w:sz w:val="20"/>
          <w:szCs w:val="20"/>
          <w:lang w:val="af-ZA"/>
        </w:rPr>
        <w:t xml:space="preserve"> </w:t>
      </w:r>
      <w:r w:rsidR="00712311" w:rsidRPr="00E6597C">
        <w:rPr>
          <w:rFonts w:ascii="GHEA Grapalat" w:hAnsi="GHEA Grapalat"/>
          <w:sz w:val="20"/>
          <w:szCs w:val="20"/>
        </w:rPr>
        <w:t>պետք</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փոխանցվի</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Կենտրոնական</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գանձապետարանում</w:t>
      </w:r>
      <w:r w:rsidR="00712311" w:rsidRPr="00E6597C">
        <w:rPr>
          <w:rFonts w:ascii="GHEA Grapalat" w:hAnsi="GHEA Grapalat"/>
          <w:sz w:val="20"/>
          <w:szCs w:val="20"/>
          <w:lang w:val="af-ZA"/>
        </w:rPr>
        <w:t xml:space="preserve"> </w:t>
      </w:r>
      <w:r w:rsidRPr="00E6597C">
        <w:rPr>
          <w:rFonts w:ascii="GHEA Grapalat" w:hAnsi="GHEA Grapalat"/>
          <w:sz w:val="20"/>
          <w:szCs w:val="20"/>
        </w:rPr>
        <w:t>լիազորված</w:t>
      </w:r>
      <w:r w:rsidRPr="00E6597C">
        <w:rPr>
          <w:rFonts w:ascii="GHEA Grapalat" w:hAnsi="GHEA Grapalat"/>
          <w:sz w:val="20"/>
          <w:szCs w:val="20"/>
          <w:lang w:val="af-ZA"/>
        </w:rPr>
        <w:t xml:space="preserve"> </w:t>
      </w:r>
      <w:r w:rsidRPr="00E6597C">
        <w:rPr>
          <w:rFonts w:ascii="GHEA Grapalat" w:hAnsi="GHEA Grapalat"/>
          <w:sz w:val="20"/>
          <w:szCs w:val="20"/>
        </w:rPr>
        <w:t>մարմնի</w:t>
      </w:r>
      <w:r w:rsidRPr="00E6597C">
        <w:rPr>
          <w:rFonts w:ascii="GHEA Grapalat" w:hAnsi="GHEA Grapalat"/>
          <w:sz w:val="20"/>
          <w:szCs w:val="20"/>
          <w:lang w:val="af-ZA"/>
        </w:rPr>
        <w:t xml:space="preserve"> </w:t>
      </w:r>
      <w:r w:rsidRPr="00E6597C">
        <w:rPr>
          <w:rFonts w:ascii="GHEA Grapalat" w:hAnsi="GHEA Grapalat"/>
          <w:sz w:val="20"/>
          <w:szCs w:val="20"/>
        </w:rPr>
        <w:t>անվամբ</w:t>
      </w:r>
      <w:r w:rsidRPr="00E6597C">
        <w:rPr>
          <w:rFonts w:ascii="GHEA Grapalat" w:hAnsi="GHEA Grapalat"/>
          <w:sz w:val="20"/>
          <w:szCs w:val="20"/>
          <w:lang w:val="af-ZA"/>
        </w:rPr>
        <w:t xml:space="preserve"> </w:t>
      </w:r>
      <w:r w:rsidRPr="00E6597C">
        <w:rPr>
          <w:rFonts w:ascii="GHEA Grapalat" w:hAnsi="GHEA Grapalat"/>
          <w:sz w:val="20"/>
          <w:szCs w:val="20"/>
        </w:rPr>
        <w:t>բացված</w:t>
      </w:r>
      <w:r w:rsidRPr="00E6597C">
        <w:rPr>
          <w:rFonts w:ascii="GHEA Grapalat" w:hAnsi="GHEA Grapalat"/>
          <w:sz w:val="20"/>
          <w:szCs w:val="20"/>
          <w:lang w:val="af-ZA"/>
        </w:rPr>
        <w:t xml:space="preserve"> </w:t>
      </w:r>
      <w:r w:rsidR="003F1EEA" w:rsidRPr="00E6597C">
        <w:rPr>
          <w:rFonts w:ascii="GHEA Grapalat" w:hAnsi="GHEA Grapalat"/>
          <w:lang w:val="af-ZA"/>
        </w:rPr>
        <w:t>«</w:t>
      </w:r>
      <w:r w:rsidR="003B0D6E" w:rsidRPr="00E6597C">
        <w:rPr>
          <w:rFonts w:ascii="GHEA Grapalat" w:hAnsi="GHEA Grapalat"/>
          <w:sz w:val="20"/>
          <w:szCs w:val="20"/>
          <w:lang w:val="af-ZA"/>
        </w:rPr>
        <w:t>900008000466</w:t>
      </w:r>
      <w:r w:rsidR="003F1EEA" w:rsidRPr="00E6597C">
        <w:rPr>
          <w:rFonts w:ascii="GHEA Grapalat" w:hAnsi="GHEA Grapalat"/>
          <w:lang w:val="af-ZA"/>
        </w:rPr>
        <w:t>»</w:t>
      </w:r>
      <w:r w:rsidR="00F20DA5" w:rsidRPr="00E6597C">
        <w:rPr>
          <w:rFonts w:ascii="GHEA Grapalat" w:hAnsi="GHEA Grapalat"/>
          <w:sz w:val="20"/>
          <w:szCs w:val="20"/>
          <w:lang w:val="af-ZA"/>
        </w:rPr>
        <w:t xml:space="preserve"> </w:t>
      </w:r>
      <w:r w:rsidRPr="00E6597C">
        <w:rPr>
          <w:rFonts w:ascii="GHEA Grapalat" w:hAnsi="GHEA Grapalat"/>
          <w:sz w:val="20"/>
          <w:szCs w:val="20"/>
        </w:rPr>
        <w:t>գանձապետական</w:t>
      </w:r>
      <w:r w:rsidRPr="00E6597C">
        <w:rPr>
          <w:rFonts w:ascii="GHEA Grapalat" w:hAnsi="GHEA Grapalat"/>
          <w:sz w:val="20"/>
          <w:szCs w:val="20"/>
          <w:lang w:val="af-ZA"/>
        </w:rPr>
        <w:t xml:space="preserve"> </w:t>
      </w:r>
      <w:r w:rsidRPr="00E6597C">
        <w:rPr>
          <w:rFonts w:ascii="GHEA Grapalat" w:hAnsi="GHEA Grapalat"/>
          <w:sz w:val="20"/>
          <w:szCs w:val="20"/>
        </w:rPr>
        <w:t>հաշվ</w:t>
      </w:r>
      <w:r w:rsidR="00712311" w:rsidRPr="00E6597C">
        <w:rPr>
          <w:rFonts w:ascii="GHEA Grapalat" w:hAnsi="GHEA Grapalat"/>
          <w:sz w:val="20"/>
          <w:szCs w:val="20"/>
        </w:rPr>
        <w:t>ին</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որը</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ենթակա</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վերադարձման</w:t>
      </w:r>
      <w:r w:rsidR="00712311" w:rsidRPr="00E6597C">
        <w:rPr>
          <w:rFonts w:ascii="GHEA Grapalat" w:hAnsi="GHEA Grapalat"/>
          <w:sz w:val="20"/>
          <w:szCs w:val="20"/>
          <w:lang w:val="af-ZA"/>
        </w:rPr>
        <w:t xml:space="preserve"> </w:t>
      </w:r>
      <w:r w:rsidR="002032CE" w:rsidRPr="00E6597C">
        <w:rPr>
          <w:rFonts w:ascii="GHEA Grapalat" w:hAnsi="GHEA Grapalat"/>
          <w:sz w:val="20"/>
          <w:szCs w:val="20"/>
        </w:rPr>
        <w:t>այն</w:t>
      </w:r>
      <w:r w:rsidR="002032CE" w:rsidRPr="00E6597C">
        <w:rPr>
          <w:rFonts w:ascii="GHEA Grapalat" w:hAnsi="GHEA Grapalat"/>
          <w:sz w:val="20"/>
          <w:szCs w:val="20"/>
          <w:lang w:val="af-ZA"/>
        </w:rPr>
        <w:t xml:space="preserve"> </w:t>
      </w:r>
      <w:r w:rsidR="002032CE" w:rsidRPr="00E6597C">
        <w:rPr>
          <w:rFonts w:ascii="GHEA Grapalat" w:hAnsi="GHEA Grapalat"/>
          <w:sz w:val="20"/>
          <w:szCs w:val="20"/>
        </w:rPr>
        <w:t>ներկայացրած</w:t>
      </w:r>
      <w:r w:rsidR="002032CE" w:rsidRPr="00E6597C">
        <w:rPr>
          <w:rFonts w:ascii="GHEA Grapalat" w:hAnsi="GHEA Grapalat"/>
          <w:sz w:val="20"/>
          <w:szCs w:val="20"/>
          <w:lang w:val="af-ZA"/>
        </w:rPr>
        <w:t xml:space="preserve"> </w:t>
      </w:r>
      <w:r w:rsidR="002032CE" w:rsidRPr="00E6597C">
        <w:rPr>
          <w:rFonts w:ascii="GHEA Grapalat" w:hAnsi="GHEA Grapalat"/>
          <w:sz w:val="20"/>
          <w:szCs w:val="20"/>
        </w:rPr>
        <w:t>մասնակցին</w:t>
      </w:r>
      <w:r w:rsidR="002032CE" w:rsidRPr="00E6597C">
        <w:rPr>
          <w:rFonts w:ascii="GHEA Grapalat" w:hAnsi="GHEA Grapalat"/>
          <w:sz w:val="20"/>
          <w:szCs w:val="20"/>
          <w:lang w:val="af-ZA"/>
        </w:rPr>
        <w:t xml:space="preserve">` </w:t>
      </w:r>
      <w:r w:rsidR="00402941" w:rsidRPr="00E6597C">
        <w:rPr>
          <w:rFonts w:ascii="GHEA Grapalat" w:hAnsi="GHEA Grapalat"/>
          <w:sz w:val="20"/>
          <w:szCs w:val="20"/>
        </w:rPr>
        <w:t>բացառությամբ</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սույն</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հրավերի</w:t>
      </w:r>
      <w:r w:rsidR="00402941" w:rsidRPr="00E6597C">
        <w:rPr>
          <w:rFonts w:ascii="GHEA Grapalat" w:hAnsi="GHEA Grapalat"/>
          <w:sz w:val="20"/>
          <w:szCs w:val="20"/>
          <w:lang w:val="af-ZA"/>
        </w:rPr>
        <w:t xml:space="preserve"> 1-</w:t>
      </w:r>
      <w:r w:rsidR="00402941" w:rsidRPr="00E6597C">
        <w:rPr>
          <w:rFonts w:ascii="GHEA Grapalat" w:hAnsi="GHEA Grapalat"/>
          <w:sz w:val="20"/>
          <w:szCs w:val="20"/>
        </w:rPr>
        <w:t>ին</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մասի</w:t>
      </w:r>
      <w:r w:rsidR="00402941" w:rsidRPr="00E6597C">
        <w:rPr>
          <w:rFonts w:ascii="GHEA Grapalat" w:hAnsi="GHEA Grapalat"/>
          <w:sz w:val="20"/>
          <w:szCs w:val="20"/>
          <w:lang w:val="af-ZA"/>
        </w:rPr>
        <w:t xml:space="preserve"> </w:t>
      </w:r>
      <w:r w:rsidR="000D701E" w:rsidRPr="00E6597C">
        <w:rPr>
          <w:rFonts w:ascii="GHEA Grapalat" w:hAnsi="GHEA Grapalat"/>
          <w:sz w:val="20"/>
          <w:szCs w:val="20"/>
          <w:lang w:val="af-ZA"/>
        </w:rPr>
        <w:t>7</w:t>
      </w:r>
      <w:r w:rsidR="00402941" w:rsidRPr="00E6597C">
        <w:rPr>
          <w:rFonts w:ascii="GHEA Grapalat" w:hAnsi="GHEA Grapalat"/>
          <w:sz w:val="20"/>
          <w:szCs w:val="20"/>
          <w:lang w:val="af-ZA"/>
        </w:rPr>
        <w:t xml:space="preserve">.3 </w:t>
      </w:r>
      <w:r w:rsidR="00402941" w:rsidRPr="00E6597C">
        <w:rPr>
          <w:rFonts w:ascii="GHEA Grapalat" w:hAnsi="GHEA Grapalat"/>
          <w:sz w:val="20"/>
          <w:szCs w:val="20"/>
        </w:rPr>
        <w:t>կետով</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նախատեսված</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դեպքերի</w:t>
      </w:r>
      <w:r w:rsidR="00712311" w:rsidRPr="00E6597C">
        <w:rPr>
          <w:rFonts w:ascii="GHEA Grapalat" w:hAnsi="GHEA Grapalat"/>
          <w:sz w:val="20"/>
          <w:szCs w:val="20"/>
          <w:lang w:val="af-ZA"/>
        </w:rPr>
        <w:t xml:space="preserve">: </w:t>
      </w:r>
      <w:r w:rsidR="006F3F15" w:rsidRPr="00BA41C0">
        <w:rPr>
          <w:rFonts w:ascii="GHEA Grapalat" w:hAnsi="GHEA Grapalat"/>
          <w:sz w:val="20"/>
          <w:szCs w:val="20"/>
        </w:rPr>
        <w:t>Ընդ</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որում</w:t>
      </w:r>
      <w:r w:rsidR="006F3F15" w:rsidRPr="00BE265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պայմանագիրը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կնքվելու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չկայացած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հայտարարվելու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դեպքում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անգործության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ժամկետն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ավարտվելուն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եթե</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արդյունքները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բողոքարկված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չեն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Բողոքի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առկայության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դեպքում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չկայացած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հայտարարելու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մասին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գնահատող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հանձնաժողովի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որոշումն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անփոփոխ</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թողնելու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մասին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դատարանի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եզրափակիչ</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դատական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ակտն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օրինական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ուժի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մեջ</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մտնելու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w:t>
      </w:r>
    </w:p>
    <w:p w:rsidR="001578D4" w:rsidRPr="00E6597C" w:rsidRDefault="001578D4" w:rsidP="00015CC3">
      <w:pPr>
        <w:ind w:firstLine="567"/>
        <w:jc w:val="both"/>
        <w:rPr>
          <w:rFonts w:ascii="GHEA Grapalat" w:hAnsi="GHEA Grapalat" w:cs="Sylfaen"/>
          <w:sz w:val="20"/>
          <w:szCs w:val="20"/>
          <w:lang w:val="af-ZA"/>
        </w:rPr>
      </w:pPr>
    </w:p>
    <w:p w:rsidR="000A7528" w:rsidRPr="00E6597C" w:rsidRDefault="00283198" w:rsidP="00015CC3">
      <w:pPr>
        <w:ind w:firstLine="567"/>
        <w:jc w:val="both"/>
        <w:rPr>
          <w:rFonts w:ascii="GHEA Grapalat" w:hAnsi="GHEA Grapalat"/>
          <w:sz w:val="20"/>
          <w:szCs w:val="20"/>
          <w:lang w:val="af-ZA"/>
        </w:rPr>
      </w:pPr>
      <w:r w:rsidRPr="00E6597C">
        <w:rPr>
          <w:rFonts w:ascii="GHEA Grapalat" w:hAnsi="GHEA Grapalat" w:cs="Sylfaen"/>
          <w:sz w:val="20"/>
          <w:szCs w:val="20"/>
          <w:lang w:val="af-ZA"/>
        </w:rPr>
        <w:t>7</w:t>
      </w:r>
      <w:r w:rsidR="000A7528" w:rsidRPr="00E6597C">
        <w:rPr>
          <w:rFonts w:ascii="GHEA Grapalat" w:hAnsi="GHEA Grapalat" w:cs="Sylfaen"/>
          <w:sz w:val="20"/>
          <w:szCs w:val="20"/>
          <w:lang w:val="af-ZA"/>
        </w:rPr>
        <w:t xml:space="preserve">.2 </w:t>
      </w:r>
      <w:r w:rsidR="00712311" w:rsidRPr="00E6597C">
        <w:rPr>
          <w:rFonts w:ascii="GHEA Grapalat" w:hAnsi="GHEA Grapalat"/>
          <w:sz w:val="20"/>
          <w:szCs w:val="20"/>
        </w:rPr>
        <w:t>Գնման</w:t>
      </w:r>
      <w:r w:rsidR="00712311" w:rsidRPr="00E6597C">
        <w:rPr>
          <w:rFonts w:ascii="GHEA Grapalat" w:hAnsi="GHEA Grapalat"/>
          <w:sz w:val="20"/>
          <w:szCs w:val="20"/>
          <w:lang w:val="af-ZA"/>
        </w:rPr>
        <w:t xml:space="preserve"> </w:t>
      </w:r>
      <w:r w:rsidR="000A7528" w:rsidRPr="00E6597C">
        <w:rPr>
          <w:rFonts w:ascii="GHEA Grapalat" w:hAnsi="GHEA Grapalat"/>
          <w:sz w:val="20"/>
          <w:szCs w:val="20"/>
        </w:rPr>
        <w:t>ընթացակարգ</w:t>
      </w:r>
      <w:r w:rsidR="00712311" w:rsidRPr="00E6597C">
        <w:rPr>
          <w:rFonts w:ascii="GHEA Grapalat" w:hAnsi="GHEA Grapalat"/>
          <w:sz w:val="20"/>
          <w:szCs w:val="20"/>
        </w:rPr>
        <w:t>ը</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չափաբաժիններով</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կազմակերպվելու</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դեպքում</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եթե</w:t>
      </w:r>
      <w:r w:rsidR="00712311" w:rsidRPr="00E6597C">
        <w:rPr>
          <w:rFonts w:ascii="GHEA Grapalat" w:hAnsi="GHEA Grapalat"/>
          <w:sz w:val="20"/>
          <w:szCs w:val="20"/>
          <w:lang w:val="af-ZA"/>
        </w:rPr>
        <w:t>`</w:t>
      </w:r>
      <w:r w:rsidR="00712311" w:rsidRPr="00E6597C" w:rsidDel="00712311">
        <w:rPr>
          <w:rFonts w:ascii="GHEA Grapalat" w:hAnsi="GHEA Grapalat"/>
          <w:sz w:val="20"/>
          <w:szCs w:val="20"/>
          <w:lang w:val="af-ZA"/>
        </w:rPr>
        <w:t xml:space="preserve"> </w:t>
      </w:r>
      <w:r w:rsidR="000A7528" w:rsidRPr="00E6597C">
        <w:rPr>
          <w:rFonts w:ascii="GHEA Grapalat" w:hAnsi="GHEA Grapalat"/>
          <w:sz w:val="20"/>
          <w:szCs w:val="20"/>
          <w:lang w:val="af-ZA"/>
        </w:rPr>
        <w:t xml:space="preserve"> </w:t>
      </w:r>
    </w:p>
    <w:p w:rsidR="006F3F15" w:rsidRPr="004B72E3" w:rsidRDefault="000A7528" w:rsidP="00015CC3">
      <w:pPr>
        <w:shd w:val="clear" w:color="auto" w:fill="FFFFFF"/>
        <w:ind w:firstLine="375"/>
        <w:jc w:val="both"/>
        <w:rPr>
          <w:rFonts w:ascii="GHEA Grapalat" w:hAnsi="GHEA Grapalat"/>
          <w:sz w:val="20"/>
          <w:szCs w:val="20"/>
          <w:lang w:val="hy-AM"/>
        </w:rPr>
      </w:pPr>
      <w:r w:rsidRPr="00E6597C">
        <w:rPr>
          <w:rFonts w:ascii="GHEA Grapalat" w:hAnsi="GHEA Grapalat"/>
          <w:sz w:val="20"/>
          <w:szCs w:val="20"/>
          <w:lang w:val="hy-AM"/>
        </w:rPr>
        <w:t>ա.</w:t>
      </w:r>
      <w:r w:rsidRPr="00E6597C">
        <w:rPr>
          <w:rFonts w:ascii="GHEA Grapalat" w:hAnsi="GHEA Grapalat"/>
          <w:sz w:val="20"/>
          <w:szCs w:val="20"/>
          <w:lang w:val="af-ZA"/>
        </w:rPr>
        <w:t xml:space="preserve"> </w:t>
      </w:r>
      <w:r w:rsidR="00712311" w:rsidRPr="00E6597C">
        <w:rPr>
          <w:rFonts w:ascii="GHEA Grapalat" w:hAnsi="GHEA Grapalat"/>
          <w:sz w:val="20"/>
          <w:szCs w:val="20"/>
        </w:rPr>
        <w:t>մասնակիցը</w:t>
      </w:r>
      <w:r w:rsidR="00712311" w:rsidRPr="00E6597C">
        <w:rPr>
          <w:rFonts w:ascii="GHEA Grapalat" w:hAnsi="GHEA Grapalat"/>
          <w:sz w:val="20"/>
          <w:szCs w:val="20"/>
          <w:lang w:val="af-ZA"/>
        </w:rPr>
        <w:t xml:space="preserve"> </w:t>
      </w:r>
      <w:r w:rsidRPr="00E6597C">
        <w:rPr>
          <w:rFonts w:ascii="GHEA Grapalat" w:hAnsi="GHEA Grapalat"/>
          <w:sz w:val="20"/>
          <w:szCs w:val="20"/>
        </w:rPr>
        <w:t>հայտ</w:t>
      </w:r>
      <w:r w:rsidRPr="00E6597C">
        <w:rPr>
          <w:rFonts w:ascii="GHEA Grapalat" w:hAnsi="GHEA Grapalat"/>
          <w:sz w:val="20"/>
          <w:szCs w:val="20"/>
          <w:lang w:val="af-ZA"/>
        </w:rPr>
        <w:t xml:space="preserve"> </w:t>
      </w:r>
      <w:r w:rsidRPr="00E6597C">
        <w:rPr>
          <w:rFonts w:ascii="GHEA Grapalat" w:hAnsi="GHEA Grapalat"/>
          <w:sz w:val="20"/>
          <w:szCs w:val="20"/>
        </w:rPr>
        <w:t>ներկայացնում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մեկից</w:t>
      </w:r>
      <w:r w:rsidRPr="00E6597C">
        <w:rPr>
          <w:rFonts w:ascii="GHEA Grapalat" w:hAnsi="GHEA Grapalat"/>
          <w:sz w:val="20"/>
          <w:szCs w:val="20"/>
          <w:lang w:val="af-ZA"/>
        </w:rPr>
        <w:t xml:space="preserve"> </w:t>
      </w:r>
      <w:r w:rsidRPr="00E6597C">
        <w:rPr>
          <w:rFonts w:ascii="GHEA Grapalat" w:hAnsi="GHEA Grapalat"/>
          <w:sz w:val="20"/>
          <w:szCs w:val="20"/>
        </w:rPr>
        <w:t>ավել</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ապա</w:t>
      </w:r>
      <w:r w:rsidRPr="00E6597C">
        <w:rPr>
          <w:rFonts w:ascii="GHEA Grapalat" w:hAnsi="GHEA Grapalat"/>
          <w:sz w:val="20"/>
          <w:szCs w:val="20"/>
          <w:lang w:val="af-ZA"/>
        </w:rPr>
        <w:t xml:space="preserve"> </w:t>
      </w:r>
      <w:r w:rsidR="00712311" w:rsidRPr="00E6597C">
        <w:rPr>
          <w:rFonts w:ascii="GHEA Grapalat" w:hAnsi="GHEA Grapalat"/>
          <w:sz w:val="20"/>
          <w:szCs w:val="20"/>
        </w:rPr>
        <w:t>հայտի</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ապահովումը</w:t>
      </w:r>
      <w:r w:rsidR="00712311" w:rsidRPr="00E6597C">
        <w:rPr>
          <w:rFonts w:ascii="GHEA Grapalat" w:hAnsi="GHEA Grapalat"/>
          <w:sz w:val="20"/>
          <w:szCs w:val="20"/>
          <w:lang w:val="af-ZA"/>
        </w:rPr>
        <w:t xml:space="preserve"> </w:t>
      </w:r>
      <w:r w:rsidRPr="00E6597C">
        <w:rPr>
          <w:rFonts w:ascii="GHEA Grapalat" w:hAnsi="GHEA Grapalat"/>
          <w:sz w:val="20"/>
          <w:szCs w:val="20"/>
        </w:rPr>
        <w:t>կարող</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ներկայացնել</w:t>
      </w:r>
      <w:r w:rsidRPr="00E6597C">
        <w:rPr>
          <w:rFonts w:ascii="GHEA Grapalat" w:hAnsi="GHEA Grapalat"/>
          <w:sz w:val="20"/>
          <w:szCs w:val="20"/>
          <w:lang w:val="af-ZA"/>
        </w:rPr>
        <w:t xml:space="preserve"> </w:t>
      </w:r>
      <w:r w:rsidRPr="00E6597C">
        <w:rPr>
          <w:rFonts w:ascii="GHEA Grapalat" w:hAnsi="GHEA Grapalat"/>
          <w:sz w:val="20"/>
          <w:szCs w:val="20"/>
        </w:rPr>
        <w:t>ինչպես</w:t>
      </w:r>
      <w:r w:rsidRPr="00E6597C">
        <w:rPr>
          <w:rFonts w:ascii="GHEA Grapalat" w:hAnsi="GHEA Grapalat"/>
          <w:sz w:val="20"/>
          <w:szCs w:val="20"/>
          <w:lang w:val="af-ZA"/>
        </w:rPr>
        <w:t xml:space="preserve"> </w:t>
      </w:r>
      <w:r w:rsidRPr="00E6597C">
        <w:rPr>
          <w:rFonts w:ascii="GHEA Grapalat" w:hAnsi="GHEA Grapalat"/>
          <w:sz w:val="20"/>
          <w:szCs w:val="20"/>
        </w:rPr>
        <w:t>յուրաքանչյուր</w:t>
      </w:r>
      <w:r w:rsidRPr="00E6597C">
        <w:rPr>
          <w:rFonts w:ascii="GHEA Grapalat" w:hAnsi="GHEA Grapalat"/>
          <w:sz w:val="20"/>
          <w:szCs w:val="20"/>
          <w:lang w:val="af-ZA"/>
        </w:rPr>
        <w:t xml:space="preserve"> </w:t>
      </w:r>
      <w:r w:rsidRPr="00E6597C">
        <w:rPr>
          <w:rFonts w:ascii="GHEA Grapalat" w:hAnsi="GHEA Grapalat"/>
          <w:sz w:val="20"/>
          <w:szCs w:val="20"/>
        </w:rPr>
        <w:t>չափաբաժնի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առանձին</w:t>
      </w:r>
      <w:r w:rsidRPr="00E6597C">
        <w:rPr>
          <w:rFonts w:ascii="GHEA Grapalat" w:hAnsi="GHEA Grapalat"/>
          <w:sz w:val="20"/>
          <w:szCs w:val="20"/>
          <w:lang w:val="af-ZA"/>
        </w:rPr>
        <w:t xml:space="preserve">, </w:t>
      </w:r>
      <w:r w:rsidRPr="00E6597C">
        <w:rPr>
          <w:rFonts w:ascii="GHEA Grapalat" w:hAnsi="GHEA Grapalat"/>
          <w:sz w:val="20"/>
          <w:szCs w:val="20"/>
        </w:rPr>
        <w:t>այնպես</w:t>
      </w:r>
      <w:r w:rsidRPr="00E6597C">
        <w:rPr>
          <w:rFonts w:ascii="GHEA Grapalat" w:hAnsi="GHEA Grapalat"/>
          <w:sz w:val="20"/>
          <w:szCs w:val="20"/>
          <w:lang w:val="af-ZA"/>
        </w:rPr>
        <w:t xml:space="preserve"> </w:t>
      </w:r>
      <w:r w:rsidRPr="00E6597C">
        <w:rPr>
          <w:rFonts w:ascii="GHEA Grapalat" w:hAnsi="GHEA Grapalat"/>
          <w:sz w:val="20"/>
          <w:szCs w:val="20"/>
        </w:rPr>
        <w:t>էլ</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բոլոր</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ներկայացվելու</w:t>
      </w:r>
      <w:r w:rsidRPr="00E6597C">
        <w:rPr>
          <w:rFonts w:ascii="GHEA Grapalat" w:hAnsi="GHEA Grapalat"/>
          <w:sz w:val="20"/>
          <w:szCs w:val="20"/>
          <w:lang w:val="af-ZA"/>
        </w:rPr>
        <w:t xml:space="preserve"> </w:t>
      </w:r>
      <w:r w:rsidRPr="00E6597C">
        <w:rPr>
          <w:rFonts w:ascii="GHEA Grapalat" w:hAnsi="GHEA Grapalat"/>
          <w:sz w:val="20"/>
          <w:szCs w:val="20"/>
        </w:rPr>
        <w:t>դեպքում</w:t>
      </w:r>
      <w:r w:rsidRPr="00E6597C">
        <w:rPr>
          <w:rFonts w:ascii="GHEA Grapalat" w:hAnsi="GHEA Grapalat"/>
          <w:sz w:val="20"/>
          <w:szCs w:val="20"/>
          <w:lang w:val="af-ZA"/>
        </w:rPr>
        <w:t xml:space="preserve">, </w:t>
      </w:r>
      <w:r w:rsidRPr="00E6597C">
        <w:rPr>
          <w:rFonts w:ascii="GHEA Grapalat" w:hAnsi="GHEA Grapalat"/>
          <w:sz w:val="20"/>
          <w:szCs w:val="20"/>
        </w:rPr>
        <w:t>դրա</w:t>
      </w:r>
      <w:r w:rsidRPr="00E6597C">
        <w:rPr>
          <w:rFonts w:ascii="GHEA Grapalat" w:hAnsi="GHEA Grapalat"/>
          <w:sz w:val="20"/>
          <w:szCs w:val="20"/>
          <w:lang w:val="af-ZA"/>
        </w:rPr>
        <w:t xml:space="preserve"> </w:t>
      </w:r>
      <w:r w:rsidRPr="00E6597C">
        <w:rPr>
          <w:rFonts w:ascii="GHEA Grapalat" w:hAnsi="GHEA Grapalat"/>
          <w:sz w:val="20"/>
          <w:szCs w:val="20"/>
        </w:rPr>
        <w:t>գումարը</w:t>
      </w:r>
      <w:r w:rsidRPr="00E6597C">
        <w:rPr>
          <w:rFonts w:ascii="GHEA Grapalat" w:hAnsi="GHEA Grapalat"/>
          <w:sz w:val="20"/>
          <w:szCs w:val="20"/>
          <w:lang w:val="af-ZA"/>
        </w:rPr>
        <w:t xml:space="preserve"> </w:t>
      </w:r>
      <w:r w:rsidRPr="00E6597C">
        <w:rPr>
          <w:rFonts w:ascii="GHEA Grapalat" w:hAnsi="GHEA Grapalat"/>
          <w:sz w:val="20"/>
          <w:szCs w:val="20"/>
        </w:rPr>
        <w:t>հաշվարկվում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006F3F15">
        <w:rPr>
          <w:rFonts w:ascii="GHEA Grapalat" w:hAnsi="GHEA Grapalat"/>
          <w:sz w:val="20"/>
          <w:szCs w:val="20"/>
          <w:lang w:val="hy-AM"/>
        </w:rPr>
        <w:t>գնման գների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իսկ</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գնման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գերազանցելու</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դեպքում՝</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առաջարկների</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հանրագումարի</w:t>
      </w:r>
      <w:r w:rsidR="006F3F15" w:rsidRPr="00337B83">
        <w:rPr>
          <w:rFonts w:ascii="GHEA Grapalat" w:hAnsi="GHEA Grapalat"/>
          <w:sz w:val="20"/>
          <w:szCs w:val="20"/>
          <w:lang w:val="af-ZA"/>
        </w:rPr>
        <w:t xml:space="preserve"> </w:t>
      </w:r>
      <w:r w:rsidR="006F3F15" w:rsidRPr="004B72E3">
        <w:rPr>
          <w:rFonts w:ascii="GHEA Grapalat" w:hAnsi="GHEA Grapalat"/>
          <w:sz w:val="20"/>
          <w:szCs w:val="20"/>
          <w:lang w:val="hy-AM"/>
        </w:rPr>
        <w:t>նկատմամբ՝</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հաշվի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առնելով</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Կարգի</w:t>
      </w:r>
      <w:r w:rsidR="006F3F15" w:rsidRPr="004B72E3">
        <w:rPr>
          <w:rFonts w:ascii="GHEA Grapalat" w:hAnsi="GHEA Grapalat"/>
          <w:sz w:val="20"/>
          <w:szCs w:val="20"/>
          <w:lang w:val="af-ZA"/>
        </w:rPr>
        <w:t xml:space="preserve"> 32-</w:t>
      </w:r>
      <w:r w:rsidR="006F3F15" w:rsidRPr="004B72E3">
        <w:rPr>
          <w:rFonts w:ascii="GHEA Grapalat" w:hAnsi="GHEA Grapalat"/>
          <w:sz w:val="20"/>
          <w:szCs w:val="20"/>
          <w:lang w:val="hy-AM"/>
        </w:rPr>
        <w:t>րդ</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կետի</w:t>
      </w:r>
      <w:r w:rsidR="006F3F15" w:rsidRPr="004B72E3">
        <w:rPr>
          <w:rFonts w:ascii="GHEA Grapalat" w:hAnsi="GHEA Grapalat"/>
          <w:sz w:val="20"/>
          <w:szCs w:val="20"/>
          <w:lang w:val="af-ZA"/>
        </w:rPr>
        <w:t xml:space="preserve"> 1-</w:t>
      </w:r>
      <w:r w:rsidR="006F3F15" w:rsidRPr="004B72E3">
        <w:rPr>
          <w:rFonts w:ascii="GHEA Grapalat" w:hAnsi="GHEA Grapalat"/>
          <w:sz w:val="20"/>
          <w:szCs w:val="20"/>
          <w:lang w:val="hy-AM"/>
        </w:rPr>
        <w:t>ին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ենթակետի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պարբերության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պահանջները</w:t>
      </w:r>
      <w:r w:rsidR="006F3F15" w:rsidRPr="004B72E3">
        <w:rPr>
          <w:rFonts w:ascii="GHEA Grapalat" w:hAnsi="GHEA Grapalat"/>
          <w:sz w:val="20"/>
          <w:szCs w:val="20"/>
          <w:lang w:val="af-ZA"/>
        </w:rPr>
        <w:t>,</w:t>
      </w:r>
      <w:r w:rsidR="006F3F15" w:rsidRPr="00124CC4">
        <w:rPr>
          <w:rFonts w:ascii="GHEA Grapalat" w:hAnsi="GHEA Grapalat"/>
          <w:color w:val="000000"/>
          <w:lang w:val="hy-AM"/>
        </w:rPr>
        <w:t xml:space="preserve"> </w:t>
      </w:r>
    </w:p>
    <w:p w:rsidR="000A7528" w:rsidRPr="00E6597C" w:rsidRDefault="000A7528" w:rsidP="00015CC3">
      <w:pPr>
        <w:ind w:firstLine="567"/>
        <w:jc w:val="both"/>
        <w:rPr>
          <w:rFonts w:ascii="GHEA Grapalat" w:hAnsi="GHEA Grapalat"/>
          <w:color w:val="FFFFFF"/>
          <w:sz w:val="20"/>
          <w:szCs w:val="20"/>
          <w:lang w:val="af-ZA"/>
        </w:rPr>
      </w:pPr>
      <w:r w:rsidRPr="00015CC3">
        <w:rPr>
          <w:rFonts w:ascii="GHEA Grapalat" w:hAnsi="GHEA Grapalat"/>
          <w:sz w:val="20"/>
          <w:szCs w:val="20"/>
          <w:lang w:val="hy-AM"/>
        </w:rPr>
        <w:t>բ</w:t>
      </w:r>
      <w:r w:rsidRPr="00E6597C">
        <w:rPr>
          <w:rFonts w:ascii="GHEA Grapalat" w:hAnsi="GHEA Grapalat"/>
          <w:sz w:val="20"/>
          <w:szCs w:val="20"/>
          <w:lang w:val="hy-AM"/>
        </w:rPr>
        <w:t>.</w:t>
      </w:r>
      <w:r w:rsidRPr="00E6597C">
        <w:rPr>
          <w:rFonts w:ascii="GHEA Grapalat" w:hAnsi="GHEA Grapalat"/>
          <w:sz w:val="20"/>
          <w:szCs w:val="20"/>
          <w:lang w:val="af-ZA"/>
        </w:rPr>
        <w:t xml:space="preserve"> </w:t>
      </w:r>
      <w:r w:rsidR="006F3F15">
        <w:rPr>
          <w:rFonts w:ascii="GHEA Grapalat" w:hAnsi="GHEA Grapalat" w:cs="Sylfaen"/>
          <w:sz w:val="20"/>
          <w:lang w:val="hy-AM"/>
        </w:rPr>
        <w:t>Մ</w:t>
      </w:r>
      <w:r w:rsidR="006F3F15" w:rsidRPr="00015CC3">
        <w:rPr>
          <w:rFonts w:ascii="GHEA Grapalat" w:hAnsi="GHEA Grapalat" w:cs="Sylfaen"/>
          <w:sz w:val="20"/>
          <w:lang w:val="hy-AM"/>
        </w:rPr>
        <w:t>ասնակիցը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զրկվում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պայմանագիր</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կնքելու</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իրավունքից</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որևէ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մասով</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հայտի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ապահովումը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վճարվում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միայն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այդ</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նկատմամբ</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հաշվարկված</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ապահովման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չափով</w:t>
      </w:r>
      <w:r w:rsidRPr="00E6597C">
        <w:rPr>
          <w:rFonts w:ascii="GHEA Grapalat" w:hAnsi="GHEA Grapalat"/>
          <w:sz w:val="20"/>
          <w:szCs w:val="20"/>
          <w:lang w:val="af-ZA"/>
        </w:rPr>
        <w:t>:</w:t>
      </w:r>
      <w:r w:rsidR="00E6597C">
        <w:rPr>
          <w:rFonts w:ascii="GHEA Grapalat" w:hAnsi="GHEA Grapalat"/>
          <w:sz w:val="20"/>
          <w:szCs w:val="20"/>
          <w:vertAlign w:val="superscript"/>
          <w:lang w:val="af-ZA"/>
        </w:rPr>
        <w:t>9</w:t>
      </w:r>
      <w:r w:rsidR="00A222D7" w:rsidRPr="00E6597C">
        <w:rPr>
          <w:rStyle w:val="af6"/>
          <w:rFonts w:ascii="GHEA Grapalat" w:hAnsi="GHEA Grapalat"/>
          <w:color w:val="FFFFFF"/>
          <w:sz w:val="20"/>
          <w:szCs w:val="20"/>
        </w:rPr>
        <w:footnoteReference w:id="6"/>
      </w:r>
    </w:p>
    <w:p w:rsidR="00F20DA5" w:rsidRPr="00E6597C" w:rsidRDefault="00283198" w:rsidP="00EF3662">
      <w:pPr>
        <w:ind w:firstLine="567"/>
        <w:jc w:val="both"/>
        <w:rPr>
          <w:rFonts w:ascii="GHEA Grapalat" w:hAnsi="GHEA Grapalat" w:cs="Sylfaen"/>
          <w:sz w:val="20"/>
          <w:lang w:val="af-ZA"/>
        </w:rPr>
      </w:pPr>
      <w:r w:rsidRPr="00E6597C">
        <w:rPr>
          <w:rFonts w:ascii="GHEA Grapalat" w:hAnsi="GHEA Grapalat" w:cs="Sylfaen"/>
          <w:sz w:val="20"/>
          <w:lang w:val="af-ZA"/>
        </w:rPr>
        <w:t>7</w:t>
      </w:r>
      <w:r w:rsidR="00096865" w:rsidRPr="00E6597C">
        <w:rPr>
          <w:rFonts w:ascii="GHEA Grapalat" w:hAnsi="GHEA Grapalat" w:cs="Sylfaen"/>
          <w:sz w:val="20"/>
          <w:lang w:val="af-ZA"/>
        </w:rPr>
        <w:t>.</w:t>
      </w:r>
      <w:r w:rsidR="009771B9" w:rsidRPr="00E6597C">
        <w:rPr>
          <w:rFonts w:ascii="GHEA Grapalat" w:hAnsi="GHEA Grapalat" w:cs="Sylfaen"/>
          <w:sz w:val="20"/>
          <w:lang w:val="af-ZA"/>
        </w:rPr>
        <w:t>3</w:t>
      </w:r>
      <w:r w:rsidR="00096865" w:rsidRPr="00E6597C">
        <w:rPr>
          <w:rFonts w:ascii="GHEA Grapalat" w:hAnsi="GHEA Grapalat" w:cs="Sylfaen"/>
          <w:sz w:val="20"/>
          <w:lang w:val="af-ZA"/>
        </w:rPr>
        <w:t xml:space="preserve"> </w:t>
      </w:r>
      <w:r w:rsidR="009771B9" w:rsidRPr="00E6597C">
        <w:rPr>
          <w:rFonts w:ascii="GHEA Grapalat" w:hAnsi="GHEA Grapalat" w:cs="Sylfaen"/>
          <w:sz w:val="20"/>
          <w:lang w:val="ru-RU"/>
        </w:rPr>
        <w:t>Մասնակիցը</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վճարում</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է</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հայտի</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ապահովումը</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եթե</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նա</w:t>
      </w:r>
      <w:r w:rsidR="009771B9" w:rsidRPr="00E6597C">
        <w:rPr>
          <w:rFonts w:ascii="GHEA Grapalat" w:hAnsi="GHEA Grapalat" w:cs="Sylfaen"/>
          <w:sz w:val="20"/>
          <w:lang w:val="af-ZA"/>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հայտարարվել</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lang w:val="ru-RU"/>
        </w:rPr>
        <w:t>մասնակից</w:t>
      </w:r>
      <w:r w:rsidRPr="00E6597C">
        <w:rPr>
          <w:rFonts w:ascii="GHEA Grapalat" w:hAnsi="GHEA Grapalat" w:cs="Sylfaen"/>
          <w:sz w:val="20"/>
          <w:lang w:val="af-ZA"/>
        </w:rPr>
        <w:t xml:space="preserve">, </w:t>
      </w:r>
      <w:r w:rsidRPr="00E6597C">
        <w:rPr>
          <w:rFonts w:ascii="GHEA Grapalat" w:hAnsi="GHEA Grapalat" w:cs="Sylfaen"/>
          <w:sz w:val="20"/>
          <w:lang w:val="ru-RU"/>
        </w:rPr>
        <w:t>սակայն</w:t>
      </w:r>
      <w:r w:rsidRPr="00E6597C">
        <w:rPr>
          <w:rFonts w:ascii="GHEA Grapalat" w:hAnsi="GHEA Grapalat" w:cs="Sylfaen"/>
          <w:sz w:val="20"/>
          <w:lang w:val="af-ZA"/>
        </w:rPr>
        <w:t xml:space="preserve"> </w:t>
      </w:r>
      <w:r w:rsidRPr="00E6597C">
        <w:rPr>
          <w:rFonts w:ascii="GHEA Grapalat" w:hAnsi="GHEA Grapalat" w:cs="Sylfaen"/>
          <w:sz w:val="20"/>
          <w:lang w:val="ru-RU"/>
        </w:rPr>
        <w:t>հրաժարվում</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զրկվում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իրավունքից</w:t>
      </w:r>
      <w:r w:rsidRPr="00E6597C">
        <w:rPr>
          <w:rFonts w:ascii="GHEA Grapalat" w:hAnsi="GHEA Grapalat" w:cs="Sylfaen"/>
          <w:sz w:val="20"/>
          <w:lang w:val="af-ZA"/>
        </w:rPr>
        <w:t>.</w:t>
      </w:r>
    </w:p>
    <w:p w:rsidR="00096865" w:rsidRPr="00015CC3" w:rsidRDefault="00096865" w:rsidP="00EF3662">
      <w:pPr>
        <w:ind w:firstLine="567"/>
        <w:jc w:val="both"/>
        <w:rPr>
          <w:rFonts w:ascii="GHEA Grapalat" w:hAnsi="GHEA Grapalat" w:cs="Sylfaen"/>
          <w:sz w:val="20"/>
          <w:lang w:val="af-ZA"/>
        </w:rPr>
      </w:pPr>
      <w:r w:rsidRPr="00015CC3">
        <w:rPr>
          <w:rFonts w:ascii="GHEA Grapalat" w:hAnsi="GHEA Grapalat" w:cs="Sylfaen"/>
          <w:sz w:val="20"/>
          <w:lang w:val="af-ZA"/>
        </w:rPr>
        <w:t xml:space="preserve">2) </w:t>
      </w:r>
      <w:r w:rsidRPr="00015CC3">
        <w:rPr>
          <w:rFonts w:ascii="GHEA Grapalat" w:hAnsi="GHEA Grapalat" w:cs="Sylfaen"/>
          <w:sz w:val="20"/>
          <w:lang w:val="ru-RU"/>
        </w:rPr>
        <w:t>խախտել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գնման</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w:t>
      </w:r>
      <w:r w:rsidRPr="00015CC3">
        <w:rPr>
          <w:rFonts w:ascii="GHEA Grapalat" w:hAnsi="GHEA Grapalat" w:cs="Sylfaen"/>
          <w:sz w:val="20"/>
          <w:lang w:val="af-ZA"/>
        </w:rPr>
        <w:t xml:space="preserve"> </w:t>
      </w:r>
      <w:r w:rsidRPr="00015CC3">
        <w:rPr>
          <w:rFonts w:ascii="GHEA Grapalat" w:hAnsi="GHEA Grapalat" w:cs="Sylfaen"/>
          <w:sz w:val="20"/>
          <w:lang w:val="ru-RU"/>
        </w:rPr>
        <w:t>շրջանակում</w:t>
      </w:r>
      <w:r w:rsidRPr="00015CC3">
        <w:rPr>
          <w:rFonts w:ascii="GHEA Grapalat" w:hAnsi="GHEA Grapalat" w:cs="Sylfaen"/>
          <w:sz w:val="20"/>
          <w:lang w:val="af-ZA"/>
        </w:rPr>
        <w:t xml:space="preserve"> </w:t>
      </w:r>
      <w:r w:rsidRPr="00015CC3">
        <w:rPr>
          <w:rFonts w:ascii="GHEA Grapalat" w:hAnsi="GHEA Grapalat" w:cs="Sylfaen"/>
          <w:sz w:val="20"/>
          <w:lang w:val="ru-RU"/>
        </w:rPr>
        <w:t>ստանձնած</w:t>
      </w:r>
      <w:r w:rsidRPr="00015CC3">
        <w:rPr>
          <w:rFonts w:ascii="GHEA Grapalat" w:hAnsi="GHEA Grapalat" w:cs="Sylfaen"/>
          <w:sz w:val="20"/>
          <w:lang w:val="af-ZA"/>
        </w:rPr>
        <w:t xml:space="preserve"> </w:t>
      </w:r>
      <w:r w:rsidRPr="00015CC3">
        <w:rPr>
          <w:rFonts w:ascii="GHEA Grapalat" w:hAnsi="GHEA Grapalat" w:cs="Sylfaen"/>
          <w:sz w:val="20"/>
          <w:lang w:val="ru-RU"/>
        </w:rPr>
        <w:t>պարտավորություն</w:t>
      </w:r>
      <w:r w:rsidRPr="00015CC3">
        <w:rPr>
          <w:rFonts w:ascii="GHEA Grapalat" w:hAnsi="GHEA Grapalat" w:cs="Sylfaen"/>
          <w:sz w:val="20"/>
          <w:lang w:val="af-ZA"/>
        </w:rPr>
        <w:t xml:space="preserve">, </w:t>
      </w:r>
      <w:r w:rsidRPr="00015CC3">
        <w:rPr>
          <w:rFonts w:ascii="GHEA Grapalat" w:hAnsi="GHEA Grapalat" w:cs="Sylfaen"/>
          <w:sz w:val="20"/>
          <w:lang w:val="ru-RU"/>
        </w:rPr>
        <w:t>որը</w:t>
      </w:r>
      <w:r w:rsidRPr="00015CC3">
        <w:rPr>
          <w:rFonts w:ascii="GHEA Grapalat" w:hAnsi="GHEA Grapalat" w:cs="Sylfaen"/>
          <w:sz w:val="20"/>
          <w:lang w:val="af-ZA"/>
        </w:rPr>
        <w:t xml:space="preserve"> </w:t>
      </w:r>
      <w:r w:rsidRPr="00015CC3">
        <w:rPr>
          <w:rFonts w:ascii="GHEA Grapalat" w:hAnsi="GHEA Grapalat" w:cs="Sylfaen"/>
          <w:sz w:val="20"/>
          <w:lang w:val="ru-RU"/>
        </w:rPr>
        <w:t>հանգեցրել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գործընթացին</w:t>
      </w:r>
      <w:r w:rsidRPr="00015CC3">
        <w:rPr>
          <w:rFonts w:ascii="GHEA Grapalat" w:hAnsi="GHEA Grapalat" w:cs="Sylfaen"/>
          <w:sz w:val="20"/>
          <w:lang w:val="af-ZA"/>
        </w:rPr>
        <w:t xml:space="preserve"> </w:t>
      </w:r>
      <w:r w:rsidRPr="00015CC3">
        <w:rPr>
          <w:rFonts w:ascii="GHEA Grapalat" w:hAnsi="GHEA Grapalat" w:cs="Sylfaen"/>
          <w:sz w:val="20"/>
          <w:lang w:val="ru-RU"/>
        </w:rPr>
        <w:t>տվյալ</w:t>
      </w:r>
      <w:r w:rsidRPr="00015CC3">
        <w:rPr>
          <w:rFonts w:ascii="GHEA Grapalat" w:hAnsi="GHEA Grapalat" w:cs="Sylfaen"/>
          <w:sz w:val="20"/>
          <w:lang w:val="af-ZA"/>
        </w:rPr>
        <w:t xml:space="preserve"> </w:t>
      </w:r>
      <w:r w:rsidR="00EB602D" w:rsidRPr="00015CC3">
        <w:rPr>
          <w:rFonts w:ascii="GHEA Grapalat" w:hAnsi="GHEA Grapalat" w:cs="Sylfaen"/>
          <w:sz w:val="20"/>
        </w:rPr>
        <w:t>Մ</w:t>
      </w:r>
      <w:r w:rsidRPr="00015CC3">
        <w:rPr>
          <w:rFonts w:ascii="GHEA Grapalat" w:hAnsi="GHEA Grapalat" w:cs="Sylfaen"/>
          <w:sz w:val="20"/>
          <w:lang w:val="ru-RU"/>
        </w:rPr>
        <w:t>ասնակցի</w:t>
      </w:r>
      <w:r w:rsidRPr="00015CC3">
        <w:rPr>
          <w:rFonts w:ascii="GHEA Grapalat" w:hAnsi="GHEA Grapalat" w:cs="Sylfaen"/>
          <w:sz w:val="20"/>
          <w:lang w:val="af-ZA"/>
        </w:rPr>
        <w:t xml:space="preserve"> </w:t>
      </w:r>
      <w:r w:rsidRPr="00015CC3">
        <w:rPr>
          <w:rFonts w:ascii="GHEA Grapalat" w:hAnsi="GHEA Grapalat" w:cs="Sylfaen"/>
          <w:sz w:val="20"/>
          <w:lang w:val="ru-RU"/>
        </w:rPr>
        <w:t>հետագա</w:t>
      </w:r>
      <w:r w:rsidRPr="00015CC3">
        <w:rPr>
          <w:rFonts w:ascii="GHEA Grapalat" w:hAnsi="GHEA Grapalat" w:cs="Sylfaen"/>
          <w:sz w:val="20"/>
          <w:lang w:val="af-ZA"/>
        </w:rPr>
        <w:t xml:space="preserve"> </w:t>
      </w:r>
      <w:r w:rsidRPr="00015CC3">
        <w:rPr>
          <w:rFonts w:ascii="GHEA Grapalat" w:hAnsi="GHEA Grapalat" w:cs="Sylfaen"/>
          <w:sz w:val="20"/>
          <w:lang w:val="ru-RU"/>
        </w:rPr>
        <w:t>մասնակցության</w:t>
      </w:r>
      <w:r w:rsidRPr="00015CC3">
        <w:rPr>
          <w:rFonts w:ascii="GHEA Grapalat" w:hAnsi="GHEA Grapalat" w:cs="Sylfaen"/>
          <w:sz w:val="20"/>
          <w:lang w:val="af-ZA"/>
        </w:rPr>
        <w:t xml:space="preserve"> </w:t>
      </w:r>
      <w:r w:rsidRPr="00015CC3">
        <w:rPr>
          <w:rFonts w:ascii="GHEA Grapalat" w:hAnsi="GHEA Grapalat" w:cs="Sylfaen"/>
          <w:sz w:val="20"/>
          <w:lang w:val="ru-RU"/>
        </w:rPr>
        <w:t>դադարեցմանը</w:t>
      </w:r>
      <w:r w:rsidRPr="00015CC3">
        <w:rPr>
          <w:rFonts w:ascii="GHEA Grapalat" w:hAnsi="GHEA Grapalat" w:cs="Sylfaen"/>
          <w:sz w:val="20"/>
          <w:lang w:val="af-ZA"/>
        </w:rPr>
        <w:t>.</w:t>
      </w:r>
    </w:p>
    <w:p w:rsidR="00C8399F" w:rsidRPr="00015CC3" w:rsidRDefault="00C8399F" w:rsidP="00C8399F">
      <w:pPr>
        <w:ind w:firstLine="375"/>
        <w:jc w:val="both"/>
        <w:rPr>
          <w:rFonts w:ascii="GHEA Grapalat" w:hAnsi="GHEA Grapalat" w:cs="Sylfaen"/>
          <w:sz w:val="20"/>
          <w:lang w:val="af-ZA"/>
        </w:rPr>
      </w:pPr>
      <w:r w:rsidRPr="00015CC3">
        <w:rPr>
          <w:rFonts w:ascii="GHEA Grapalat" w:hAnsi="GHEA Grapalat" w:cs="Sylfaen"/>
          <w:sz w:val="20"/>
          <w:lang w:val="hy-AM"/>
        </w:rPr>
        <w:lastRenderedPageBreak/>
        <w:t>Եթե</w:t>
      </w:r>
      <w:r w:rsidRPr="00015CC3">
        <w:rPr>
          <w:rFonts w:ascii="GHEA Grapalat" w:hAnsi="GHEA Grapalat" w:cs="Sylfaen"/>
          <w:sz w:val="20"/>
          <w:lang w:val="af-ZA"/>
        </w:rPr>
        <w:t xml:space="preserve"> </w:t>
      </w:r>
      <w:r w:rsidRPr="00015CC3">
        <w:rPr>
          <w:rFonts w:ascii="GHEA Grapalat" w:hAnsi="GHEA Grapalat" w:cs="Sylfaen"/>
          <w:sz w:val="20"/>
          <w:lang w:val="hy-AM"/>
        </w:rPr>
        <w:t>մասնակցի</w:t>
      </w:r>
      <w:r w:rsidRPr="00015CC3">
        <w:rPr>
          <w:rFonts w:ascii="GHEA Grapalat" w:hAnsi="GHEA Grapalat" w:cs="Sylfaen"/>
          <w:sz w:val="20"/>
          <w:lang w:val="af-ZA"/>
        </w:rPr>
        <w:t xml:space="preserve"> </w:t>
      </w:r>
      <w:r w:rsidRPr="00015CC3">
        <w:rPr>
          <w:rFonts w:ascii="GHEA Grapalat" w:hAnsi="GHEA Grapalat" w:cs="Sylfaen"/>
          <w:sz w:val="20"/>
          <w:lang w:val="hy-AM"/>
        </w:rPr>
        <w:t>գնումներին</w:t>
      </w:r>
      <w:r w:rsidRPr="00015CC3">
        <w:rPr>
          <w:rFonts w:ascii="GHEA Grapalat" w:hAnsi="GHEA Grapalat" w:cs="Sylfaen"/>
          <w:sz w:val="20"/>
          <w:lang w:val="af-ZA"/>
        </w:rPr>
        <w:t xml:space="preserve"> </w:t>
      </w:r>
      <w:r w:rsidRPr="00015CC3">
        <w:rPr>
          <w:rFonts w:ascii="GHEA Grapalat" w:hAnsi="GHEA Grapalat" w:cs="Sylfaen"/>
          <w:sz w:val="20"/>
          <w:lang w:val="hy-AM"/>
        </w:rPr>
        <w:t>մասնակցելու</w:t>
      </w:r>
      <w:r w:rsidRPr="00015CC3">
        <w:rPr>
          <w:rFonts w:ascii="GHEA Grapalat" w:hAnsi="GHEA Grapalat" w:cs="Sylfaen"/>
          <w:sz w:val="20"/>
          <w:lang w:val="af-ZA"/>
        </w:rPr>
        <w:t xml:space="preserve"> </w:t>
      </w:r>
      <w:r w:rsidRPr="00015CC3">
        <w:rPr>
          <w:rFonts w:ascii="GHEA Grapalat" w:hAnsi="GHEA Grapalat" w:cs="Sylfaen"/>
          <w:sz w:val="20"/>
          <w:lang w:val="hy-AM"/>
        </w:rPr>
        <w:t>իրավունք</w:t>
      </w:r>
      <w:r w:rsidRPr="00015CC3">
        <w:rPr>
          <w:rFonts w:ascii="GHEA Grapalat" w:hAnsi="GHEA Grapalat" w:cs="Sylfaen"/>
          <w:sz w:val="20"/>
          <w:lang w:val="af-ZA"/>
        </w:rPr>
        <w:t xml:space="preserve"> </w:t>
      </w:r>
      <w:r w:rsidRPr="00015CC3">
        <w:rPr>
          <w:rFonts w:ascii="GHEA Grapalat" w:hAnsi="GHEA Grapalat" w:cs="Sylfaen"/>
          <w:sz w:val="20"/>
          <w:lang w:val="hy-AM"/>
        </w:rPr>
        <w:t>ունենալու մասին դիմում-հայտարարությունը որակվում</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որպես</w:t>
      </w:r>
      <w:r w:rsidRPr="00015CC3">
        <w:rPr>
          <w:rFonts w:ascii="GHEA Grapalat" w:hAnsi="GHEA Grapalat" w:cs="Sylfaen"/>
          <w:sz w:val="20"/>
          <w:lang w:val="af-ZA"/>
        </w:rPr>
        <w:t xml:space="preserve"> </w:t>
      </w:r>
      <w:r w:rsidRPr="00015CC3">
        <w:rPr>
          <w:rFonts w:ascii="GHEA Grapalat" w:hAnsi="GHEA Grapalat" w:cs="Sylfaen"/>
          <w:sz w:val="20"/>
          <w:lang w:val="hy-AM"/>
        </w:rPr>
        <w:t>իրականությանը</w:t>
      </w:r>
      <w:r w:rsidRPr="00015CC3">
        <w:rPr>
          <w:rFonts w:ascii="GHEA Grapalat" w:hAnsi="GHEA Grapalat" w:cs="Sylfaen"/>
          <w:sz w:val="20"/>
          <w:lang w:val="af-ZA"/>
        </w:rPr>
        <w:t xml:space="preserve"> </w:t>
      </w:r>
      <w:r w:rsidRPr="00015CC3">
        <w:rPr>
          <w:rFonts w:ascii="GHEA Grapalat" w:hAnsi="GHEA Grapalat" w:cs="Sylfaen"/>
          <w:sz w:val="20"/>
          <w:lang w:val="hy-AM"/>
        </w:rPr>
        <w:t>չհամապատասխանող</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մասնակիցը</w:t>
      </w:r>
      <w:r w:rsidRPr="00015CC3">
        <w:rPr>
          <w:rFonts w:ascii="GHEA Grapalat" w:hAnsi="GHEA Grapalat" w:cs="Sylfaen"/>
          <w:sz w:val="20"/>
          <w:lang w:val="af-ZA"/>
        </w:rPr>
        <w:t xml:space="preserve"> սույն </w:t>
      </w:r>
      <w:r w:rsidRPr="00015CC3">
        <w:rPr>
          <w:rFonts w:ascii="GHEA Grapalat" w:hAnsi="GHEA Grapalat" w:cs="Sylfaen"/>
          <w:sz w:val="20"/>
          <w:lang w:val="hy-AM"/>
        </w:rPr>
        <w:t>հրավերով</w:t>
      </w:r>
      <w:r w:rsidRPr="00015CC3">
        <w:rPr>
          <w:rFonts w:ascii="GHEA Grapalat" w:hAnsi="GHEA Grapalat" w:cs="Sylfaen"/>
          <w:sz w:val="20"/>
          <w:lang w:val="af-ZA"/>
        </w:rPr>
        <w:t xml:space="preserve"> </w:t>
      </w:r>
      <w:r w:rsidRPr="00015CC3">
        <w:rPr>
          <w:rFonts w:ascii="GHEA Grapalat" w:hAnsi="GHEA Grapalat" w:cs="Sylfaen"/>
          <w:sz w:val="20"/>
          <w:lang w:val="hy-AM"/>
        </w:rPr>
        <w:t>սահմանված</w:t>
      </w:r>
      <w:r w:rsidRPr="00015CC3">
        <w:rPr>
          <w:rFonts w:ascii="GHEA Grapalat" w:hAnsi="GHEA Grapalat" w:cs="Sylfaen"/>
          <w:sz w:val="20"/>
          <w:lang w:val="af-ZA"/>
        </w:rPr>
        <w:t xml:space="preserve"> </w:t>
      </w:r>
      <w:r w:rsidRPr="00015CC3">
        <w:rPr>
          <w:rFonts w:ascii="GHEA Grapalat" w:hAnsi="GHEA Grapalat" w:cs="Sylfaen"/>
          <w:sz w:val="20"/>
          <w:lang w:val="hy-AM"/>
        </w:rPr>
        <w:t>կարգով</w:t>
      </w:r>
      <w:r w:rsidRPr="00015CC3">
        <w:rPr>
          <w:rFonts w:ascii="GHEA Grapalat" w:hAnsi="GHEA Grapalat" w:cs="Sylfaen"/>
          <w:sz w:val="20"/>
          <w:lang w:val="af-ZA"/>
        </w:rPr>
        <w:t xml:space="preserve"> </w:t>
      </w:r>
      <w:r w:rsidRPr="00015CC3">
        <w:rPr>
          <w:rFonts w:ascii="GHEA Grapalat" w:hAnsi="GHEA Grapalat" w:cs="Sylfaen"/>
          <w:sz w:val="20"/>
          <w:lang w:val="hy-AM"/>
        </w:rPr>
        <w:t>և</w:t>
      </w:r>
      <w:r w:rsidRPr="00015CC3">
        <w:rPr>
          <w:rFonts w:ascii="GHEA Grapalat" w:hAnsi="GHEA Grapalat" w:cs="Sylfaen"/>
          <w:sz w:val="20"/>
          <w:lang w:val="af-ZA"/>
        </w:rPr>
        <w:t xml:space="preserve"> </w:t>
      </w:r>
      <w:r w:rsidRPr="00015CC3">
        <w:rPr>
          <w:rFonts w:ascii="GHEA Grapalat" w:hAnsi="GHEA Grapalat" w:cs="Sylfaen"/>
          <w:sz w:val="20"/>
          <w:lang w:val="hy-AM"/>
        </w:rPr>
        <w:t>ժամկետներում</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հրավերով</w:t>
      </w:r>
      <w:r w:rsidRPr="00015CC3">
        <w:rPr>
          <w:rFonts w:ascii="GHEA Grapalat" w:hAnsi="GHEA Grapalat" w:cs="Sylfaen"/>
          <w:sz w:val="20"/>
          <w:lang w:val="af-ZA"/>
        </w:rPr>
        <w:t xml:space="preserve"> </w:t>
      </w:r>
      <w:r w:rsidRPr="00015CC3">
        <w:rPr>
          <w:rFonts w:ascii="GHEA Grapalat" w:hAnsi="GHEA Grapalat" w:cs="Sylfaen"/>
          <w:sz w:val="20"/>
          <w:lang w:val="hy-AM"/>
        </w:rPr>
        <w:t>նախատեսված</w:t>
      </w:r>
      <w:r w:rsidRPr="00015CC3">
        <w:rPr>
          <w:rFonts w:ascii="GHEA Grapalat" w:hAnsi="GHEA Grapalat" w:cs="Sylfaen"/>
          <w:sz w:val="20"/>
          <w:lang w:val="af-ZA"/>
        </w:rPr>
        <w:t xml:space="preserve"> </w:t>
      </w:r>
      <w:r w:rsidRPr="00015CC3">
        <w:rPr>
          <w:rFonts w:ascii="GHEA Grapalat" w:hAnsi="GHEA Grapalat" w:cs="Sylfaen"/>
          <w:sz w:val="20"/>
          <w:lang w:val="hy-AM"/>
        </w:rPr>
        <w:t>փաստաթղթերը</w:t>
      </w:r>
      <w:r w:rsidRPr="00015CC3">
        <w:rPr>
          <w:rFonts w:ascii="GHEA Grapalat" w:hAnsi="GHEA Grapalat" w:cs="Sylfaen"/>
          <w:sz w:val="20"/>
          <w:lang w:val="af-ZA"/>
        </w:rPr>
        <w:t xml:space="preserve"> (այդ թվում շտկման ենթակա)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ընտրված</w:t>
      </w:r>
      <w:r w:rsidRPr="00015CC3">
        <w:rPr>
          <w:rFonts w:ascii="GHEA Grapalat" w:hAnsi="GHEA Grapalat" w:cs="Sylfaen"/>
          <w:sz w:val="20"/>
          <w:lang w:val="af-ZA"/>
        </w:rPr>
        <w:t xml:space="preserve"> </w:t>
      </w:r>
      <w:r w:rsidRPr="00015CC3">
        <w:rPr>
          <w:rFonts w:ascii="GHEA Grapalat" w:hAnsi="GHEA Grapalat" w:cs="Sylfaen"/>
          <w:sz w:val="20"/>
          <w:lang w:val="hy-AM"/>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015CC3">
        <w:rPr>
          <w:rFonts w:ascii="GHEA Grapalat" w:hAnsi="GHEA Grapalat" w:cs="Sylfaen"/>
          <w:sz w:val="20"/>
        </w:rPr>
        <w:t>արդյունքում</w:t>
      </w:r>
      <w:r w:rsidRPr="00015CC3">
        <w:rPr>
          <w:rFonts w:ascii="GHEA Grapalat" w:hAnsi="GHEA Grapalat" w:cs="Sylfaen"/>
          <w:sz w:val="20"/>
          <w:lang w:val="af-ZA"/>
        </w:rPr>
        <w:t xml:space="preserve"> </w:t>
      </w:r>
      <w:r w:rsidRPr="00015CC3">
        <w:rPr>
          <w:rFonts w:ascii="GHEA Grapalat" w:hAnsi="GHEA Grapalat" w:cs="Sylfaen"/>
          <w:sz w:val="20"/>
        </w:rPr>
        <w:t>համաձայնագիր</w:t>
      </w:r>
      <w:r w:rsidRPr="00015CC3">
        <w:rPr>
          <w:rFonts w:ascii="GHEA Grapalat" w:hAnsi="GHEA Grapalat" w:cs="Sylfaen"/>
          <w:sz w:val="20"/>
          <w:lang w:val="af-ZA"/>
        </w:rPr>
        <w:t xml:space="preserve"> </w:t>
      </w:r>
      <w:r w:rsidRPr="00015CC3">
        <w:rPr>
          <w:rFonts w:ascii="GHEA Grapalat" w:hAnsi="GHEA Grapalat" w:cs="Sylfaen"/>
          <w:sz w:val="20"/>
        </w:rPr>
        <w:t>կնքելու</w:t>
      </w:r>
      <w:r w:rsidRPr="00015CC3">
        <w:rPr>
          <w:rFonts w:ascii="GHEA Grapalat" w:hAnsi="GHEA Grapalat" w:cs="Sylfaen"/>
          <w:sz w:val="20"/>
          <w:lang w:val="af-ZA"/>
        </w:rPr>
        <w:t xml:space="preserve"> </w:t>
      </w:r>
      <w:r w:rsidRPr="00015CC3">
        <w:rPr>
          <w:rFonts w:ascii="GHEA Grapalat" w:hAnsi="GHEA Grapalat" w:cs="Sylfaen"/>
          <w:sz w:val="20"/>
        </w:rPr>
        <w:t>նպատակով</w:t>
      </w:r>
      <w:r w:rsidRPr="00015CC3">
        <w:rPr>
          <w:rFonts w:ascii="GHEA Grapalat" w:hAnsi="GHEA Grapalat" w:cs="Sylfaen"/>
          <w:sz w:val="20"/>
          <w:lang w:val="af-ZA"/>
        </w:rPr>
        <w:t xml:space="preserve"> </w:t>
      </w:r>
      <w:r w:rsidRPr="00015CC3">
        <w:rPr>
          <w:rFonts w:ascii="GHEA Grapalat" w:hAnsi="GHEA Grapalat" w:cs="Sylfaen"/>
          <w:sz w:val="20"/>
        </w:rPr>
        <w:t>պայմանագիրը</w:t>
      </w:r>
      <w:r w:rsidRPr="00015CC3">
        <w:rPr>
          <w:rFonts w:ascii="GHEA Grapalat" w:hAnsi="GHEA Grapalat" w:cs="Sylfaen"/>
          <w:sz w:val="20"/>
          <w:lang w:val="af-ZA"/>
        </w:rPr>
        <w:t xml:space="preserve"> </w:t>
      </w:r>
      <w:r w:rsidRPr="00015CC3">
        <w:rPr>
          <w:rFonts w:ascii="GHEA Grapalat" w:hAnsi="GHEA Grapalat" w:cs="Sylfaen"/>
          <w:sz w:val="20"/>
        </w:rPr>
        <w:t>կնքած</w:t>
      </w:r>
      <w:r w:rsidRPr="00015CC3">
        <w:rPr>
          <w:rFonts w:ascii="GHEA Grapalat" w:hAnsi="GHEA Grapalat" w:cs="Sylfaen"/>
          <w:sz w:val="20"/>
          <w:lang w:val="af-ZA"/>
        </w:rPr>
        <w:t xml:space="preserve"> </w:t>
      </w:r>
      <w:r w:rsidRPr="00015CC3">
        <w:rPr>
          <w:rFonts w:ascii="GHEA Grapalat" w:hAnsi="GHEA Grapalat" w:cs="Sylfaen"/>
          <w:sz w:val="20"/>
        </w:rPr>
        <w:t>անձը</w:t>
      </w:r>
      <w:r w:rsidRPr="00015CC3">
        <w:rPr>
          <w:rFonts w:ascii="GHEA Grapalat" w:hAnsi="GHEA Grapalat" w:cs="Sylfaen"/>
          <w:sz w:val="20"/>
          <w:lang w:val="af-ZA"/>
        </w:rPr>
        <w:t xml:space="preserve"> </w:t>
      </w:r>
      <w:r w:rsidRPr="00015CC3">
        <w:rPr>
          <w:rFonts w:ascii="GHEA Grapalat" w:hAnsi="GHEA Grapalat" w:cs="Sylfaen"/>
          <w:sz w:val="20"/>
        </w:rPr>
        <w:t>սահմանված</w:t>
      </w:r>
      <w:r w:rsidRPr="00015CC3">
        <w:rPr>
          <w:rFonts w:ascii="GHEA Grapalat" w:hAnsi="GHEA Grapalat" w:cs="Sylfaen"/>
          <w:sz w:val="20"/>
          <w:lang w:val="af-ZA"/>
        </w:rPr>
        <w:t xml:space="preserve"> </w:t>
      </w:r>
      <w:r w:rsidRPr="00015CC3">
        <w:rPr>
          <w:rFonts w:ascii="GHEA Grapalat" w:hAnsi="GHEA Grapalat" w:cs="Sylfaen"/>
          <w:sz w:val="20"/>
        </w:rPr>
        <w:t>ժամկետում</w:t>
      </w:r>
      <w:r w:rsidRPr="00015CC3">
        <w:rPr>
          <w:rFonts w:ascii="GHEA Grapalat" w:hAnsi="GHEA Grapalat" w:cs="Sylfaen"/>
          <w:sz w:val="20"/>
          <w:lang w:val="af-ZA"/>
        </w:rPr>
        <w:t xml:space="preserve"> </w:t>
      </w:r>
      <w:r w:rsidRPr="00015CC3">
        <w:rPr>
          <w:rFonts w:ascii="GHEA Grapalat" w:hAnsi="GHEA Grapalat" w:cs="Sylfaen"/>
          <w:sz w:val="20"/>
        </w:rPr>
        <w:t>միակողմանի</w:t>
      </w:r>
      <w:r w:rsidRPr="00015CC3">
        <w:rPr>
          <w:rFonts w:ascii="GHEA Grapalat" w:hAnsi="GHEA Grapalat" w:cs="Sylfaen"/>
          <w:sz w:val="20"/>
          <w:lang w:val="af-ZA"/>
        </w:rPr>
        <w:t xml:space="preserve"> </w:t>
      </w:r>
      <w:r w:rsidRPr="00015CC3">
        <w:rPr>
          <w:rFonts w:ascii="GHEA Grapalat" w:hAnsi="GHEA Grapalat" w:cs="Sylfaen"/>
          <w:sz w:val="20"/>
        </w:rPr>
        <w:t>հաստատված</w:t>
      </w:r>
      <w:r w:rsidRPr="00015CC3">
        <w:rPr>
          <w:rFonts w:ascii="GHEA Grapalat" w:hAnsi="GHEA Grapalat" w:cs="Sylfaen"/>
          <w:sz w:val="20"/>
          <w:lang w:val="af-ZA"/>
        </w:rPr>
        <w:t xml:space="preserve"> </w:t>
      </w:r>
      <w:r w:rsidRPr="00015CC3">
        <w:rPr>
          <w:rFonts w:ascii="GHEA Grapalat" w:hAnsi="GHEA Grapalat" w:cs="Sylfaen"/>
          <w:sz w:val="20"/>
        </w:rPr>
        <w:t>հայտարարության</w:t>
      </w:r>
      <w:r w:rsidRPr="00015CC3">
        <w:rPr>
          <w:rFonts w:ascii="GHEA Grapalat" w:hAnsi="GHEA Grapalat" w:cs="Sylfaen"/>
          <w:sz w:val="20"/>
          <w:lang w:val="af-ZA"/>
        </w:rPr>
        <w:t xml:space="preserve">` </w:t>
      </w:r>
      <w:r w:rsidRPr="00015CC3">
        <w:rPr>
          <w:rFonts w:ascii="GHEA Grapalat" w:hAnsi="GHEA Grapalat" w:cs="Sylfaen"/>
          <w:sz w:val="20"/>
        </w:rPr>
        <w:t>տուժանքի</w:t>
      </w:r>
      <w:r w:rsidRPr="00015CC3">
        <w:rPr>
          <w:rFonts w:ascii="GHEA Grapalat" w:hAnsi="GHEA Grapalat" w:cs="Sylfaen"/>
          <w:sz w:val="20"/>
          <w:lang w:val="af-ZA"/>
        </w:rPr>
        <w:t xml:space="preserve"> (</w:t>
      </w:r>
      <w:r w:rsidRPr="00015CC3">
        <w:rPr>
          <w:rFonts w:ascii="GHEA Grapalat" w:hAnsi="GHEA Grapalat" w:cs="Sylfaen"/>
          <w:sz w:val="20"/>
        </w:rPr>
        <w:t>այսուհետ</w:t>
      </w:r>
      <w:r w:rsidRPr="00015CC3">
        <w:rPr>
          <w:rFonts w:ascii="GHEA Grapalat" w:hAnsi="GHEA Grapalat" w:cs="Sylfaen"/>
          <w:sz w:val="20"/>
          <w:lang w:val="af-ZA"/>
        </w:rPr>
        <w:t xml:space="preserve"> </w:t>
      </w:r>
      <w:r w:rsidRPr="00015CC3">
        <w:rPr>
          <w:rFonts w:ascii="GHEA Grapalat" w:hAnsi="GHEA Grapalat" w:cs="Sylfaen"/>
          <w:sz w:val="20"/>
        </w:rPr>
        <w:t>նաև</w:t>
      </w:r>
      <w:r w:rsidRPr="00015CC3">
        <w:rPr>
          <w:rFonts w:ascii="GHEA Grapalat" w:hAnsi="GHEA Grapalat" w:cs="Sylfaen"/>
          <w:sz w:val="20"/>
          <w:lang w:val="af-ZA"/>
        </w:rPr>
        <w:t xml:space="preserve"> </w:t>
      </w:r>
      <w:r w:rsidRPr="00015CC3">
        <w:rPr>
          <w:rFonts w:ascii="GHEA Grapalat" w:hAnsi="GHEA Grapalat" w:cs="Sylfaen"/>
          <w:sz w:val="20"/>
        </w:rPr>
        <w:t>տուժանք</w:t>
      </w:r>
      <w:r w:rsidRPr="00015CC3">
        <w:rPr>
          <w:rFonts w:ascii="GHEA Grapalat" w:hAnsi="GHEA Grapalat" w:cs="Sylfaen"/>
          <w:sz w:val="20"/>
          <w:lang w:val="af-ZA"/>
        </w:rPr>
        <w:t xml:space="preserve">) </w:t>
      </w:r>
      <w:r w:rsidRPr="00015CC3">
        <w:rPr>
          <w:rFonts w:ascii="GHEA Grapalat" w:hAnsi="GHEA Grapalat" w:cs="Sylfaen"/>
          <w:sz w:val="20"/>
        </w:rPr>
        <w:t>ձևով</w:t>
      </w:r>
      <w:r w:rsidRPr="00015CC3">
        <w:rPr>
          <w:rFonts w:ascii="GHEA Grapalat" w:hAnsi="GHEA Grapalat" w:cs="Sylfaen"/>
          <w:sz w:val="20"/>
          <w:lang w:val="af-ZA"/>
        </w:rPr>
        <w:t xml:space="preserve"> </w:t>
      </w:r>
      <w:r w:rsidRPr="00015CC3">
        <w:rPr>
          <w:rFonts w:ascii="GHEA Grapalat" w:hAnsi="GHEA Grapalat" w:cs="Sylfaen"/>
          <w:sz w:val="20"/>
        </w:rPr>
        <w:t>ներկայացված</w:t>
      </w:r>
      <w:r w:rsidRPr="00015CC3">
        <w:rPr>
          <w:rFonts w:ascii="GHEA Grapalat" w:hAnsi="GHEA Grapalat" w:cs="Sylfaen"/>
          <w:sz w:val="20"/>
          <w:lang w:val="af-ZA"/>
        </w:rPr>
        <w:t xml:space="preserve"> </w:t>
      </w:r>
      <w:r w:rsidRPr="00015CC3">
        <w:rPr>
          <w:rFonts w:ascii="GHEA Grapalat" w:hAnsi="GHEA Grapalat" w:cs="Sylfaen"/>
          <w:sz w:val="20"/>
        </w:rPr>
        <w:t>պայմանագրի</w:t>
      </w:r>
      <w:r w:rsidRPr="00015CC3">
        <w:rPr>
          <w:rFonts w:ascii="GHEA Grapalat" w:hAnsi="GHEA Grapalat" w:cs="Sylfaen"/>
          <w:sz w:val="20"/>
          <w:lang w:val="af-ZA"/>
        </w:rPr>
        <w:t xml:space="preserve"> </w:t>
      </w:r>
      <w:r w:rsidRPr="00015CC3">
        <w:rPr>
          <w:rFonts w:ascii="GHEA Grapalat" w:hAnsi="GHEA Grapalat" w:cs="Sylfaen"/>
          <w:sz w:val="20"/>
        </w:rPr>
        <w:t>և</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որակավորման</w:t>
      </w:r>
      <w:r w:rsidRPr="00015CC3">
        <w:rPr>
          <w:rFonts w:ascii="GHEA Grapalat" w:hAnsi="GHEA Grapalat" w:cs="Sylfaen"/>
          <w:sz w:val="20"/>
          <w:lang w:val="af-ZA"/>
        </w:rPr>
        <w:t xml:space="preserve"> </w:t>
      </w:r>
      <w:r w:rsidRPr="00015CC3">
        <w:rPr>
          <w:rFonts w:ascii="GHEA Grapalat" w:hAnsi="GHEA Grapalat" w:cs="Sylfaen"/>
          <w:sz w:val="20"/>
        </w:rPr>
        <w:t>ապահովումը</w:t>
      </w:r>
      <w:r w:rsidRPr="00015CC3">
        <w:rPr>
          <w:rFonts w:ascii="GHEA Grapalat" w:hAnsi="GHEA Grapalat" w:cs="Sylfaen"/>
          <w:sz w:val="20"/>
          <w:lang w:val="af-ZA"/>
        </w:rPr>
        <w:t xml:space="preserve"> </w:t>
      </w:r>
      <w:r w:rsidRPr="00015CC3">
        <w:rPr>
          <w:rFonts w:ascii="GHEA Grapalat" w:hAnsi="GHEA Grapalat" w:cs="Sylfaen"/>
          <w:sz w:val="20"/>
        </w:rPr>
        <w:t>չի</w:t>
      </w:r>
      <w:r w:rsidRPr="00015CC3">
        <w:rPr>
          <w:rFonts w:ascii="GHEA Grapalat" w:hAnsi="GHEA Grapalat" w:cs="Sylfaen"/>
          <w:sz w:val="20"/>
          <w:lang w:val="af-ZA"/>
        </w:rPr>
        <w:t xml:space="preserve"> </w:t>
      </w:r>
      <w:r w:rsidRPr="00015CC3">
        <w:rPr>
          <w:rFonts w:ascii="GHEA Grapalat" w:hAnsi="GHEA Grapalat" w:cs="Sylfaen"/>
          <w:sz w:val="20"/>
        </w:rPr>
        <w:t>փոխարինում</w:t>
      </w:r>
      <w:r w:rsidRPr="00015CC3">
        <w:rPr>
          <w:rFonts w:ascii="GHEA Grapalat" w:hAnsi="GHEA Grapalat" w:cs="Sylfaen"/>
          <w:sz w:val="20"/>
          <w:lang w:val="af-ZA"/>
        </w:rPr>
        <w:t xml:space="preserve"> </w:t>
      </w:r>
      <w:r w:rsidRPr="00015CC3">
        <w:rPr>
          <w:rFonts w:ascii="GHEA Grapalat" w:hAnsi="GHEA Grapalat" w:cs="Sylfaen"/>
          <w:sz w:val="20"/>
        </w:rPr>
        <w:t>բանկային</w:t>
      </w:r>
      <w:r w:rsidRPr="00015CC3">
        <w:rPr>
          <w:rFonts w:ascii="GHEA Grapalat" w:hAnsi="GHEA Grapalat" w:cs="Sylfaen"/>
          <w:sz w:val="20"/>
          <w:lang w:val="af-ZA"/>
        </w:rPr>
        <w:t xml:space="preserve"> </w:t>
      </w:r>
      <w:r w:rsidRPr="00015CC3">
        <w:rPr>
          <w:rFonts w:ascii="GHEA Grapalat" w:hAnsi="GHEA Grapalat" w:cs="Sylfaen"/>
          <w:sz w:val="20"/>
        </w:rPr>
        <w:t>երաշխիքվ</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կանխիկ</w:t>
      </w:r>
      <w:r w:rsidRPr="00015CC3">
        <w:rPr>
          <w:rFonts w:ascii="GHEA Grapalat" w:hAnsi="GHEA Grapalat" w:cs="Sylfaen"/>
          <w:sz w:val="20"/>
          <w:lang w:val="af-ZA"/>
        </w:rPr>
        <w:t xml:space="preserve"> </w:t>
      </w:r>
      <w:r w:rsidRPr="00015CC3">
        <w:rPr>
          <w:rFonts w:ascii="GHEA Grapalat" w:hAnsi="GHEA Grapalat" w:cs="Sylfaen"/>
          <w:sz w:val="20"/>
        </w:rPr>
        <w:t>փողով</w:t>
      </w:r>
      <w:r w:rsidRPr="00015CC3">
        <w:rPr>
          <w:rFonts w:ascii="GHEA Grapalat" w:hAnsi="GHEA Grapalat" w:cs="Sylfaen"/>
          <w:sz w:val="20"/>
          <w:lang w:val="af-ZA"/>
        </w:rPr>
        <w:t xml:space="preserve">, </w:t>
      </w:r>
      <w:r w:rsidRPr="00015CC3">
        <w:rPr>
          <w:rFonts w:ascii="GHEA Grapalat" w:hAnsi="GHEA Grapalat" w:cs="Sylfaen"/>
          <w:sz w:val="20"/>
        </w:rPr>
        <w:t>ապա</w:t>
      </w:r>
      <w:r w:rsidRPr="00015CC3">
        <w:rPr>
          <w:rFonts w:ascii="GHEA Grapalat" w:hAnsi="GHEA Grapalat" w:cs="Sylfaen"/>
          <w:sz w:val="20"/>
          <w:lang w:val="af-ZA"/>
        </w:rPr>
        <w:t xml:space="preserve"> </w:t>
      </w:r>
      <w:r w:rsidRPr="00015CC3">
        <w:rPr>
          <w:rFonts w:ascii="GHEA Grapalat" w:hAnsi="GHEA Grapalat" w:cs="Sylfaen"/>
          <w:sz w:val="20"/>
        </w:rPr>
        <w:t>այդ</w:t>
      </w:r>
      <w:r w:rsidRPr="00015CC3">
        <w:rPr>
          <w:rFonts w:ascii="GHEA Grapalat" w:hAnsi="GHEA Grapalat" w:cs="Sylfaen"/>
          <w:sz w:val="20"/>
          <w:lang w:val="af-ZA"/>
        </w:rPr>
        <w:t xml:space="preserve"> </w:t>
      </w:r>
      <w:r w:rsidRPr="00015CC3">
        <w:rPr>
          <w:rFonts w:ascii="GHEA Grapalat" w:hAnsi="GHEA Grapalat" w:cs="Sylfaen"/>
          <w:sz w:val="20"/>
        </w:rPr>
        <w:t>հանգամանքը</w:t>
      </w:r>
      <w:r w:rsidRPr="00015CC3">
        <w:rPr>
          <w:rFonts w:ascii="GHEA Grapalat" w:hAnsi="GHEA Grapalat" w:cs="Sylfaen"/>
          <w:sz w:val="20"/>
          <w:lang w:val="af-ZA"/>
        </w:rPr>
        <w:t xml:space="preserve"> </w:t>
      </w:r>
      <w:r w:rsidRPr="00015CC3">
        <w:rPr>
          <w:rFonts w:ascii="GHEA Grapalat" w:hAnsi="GHEA Grapalat" w:cs="Sylfaen"/>
          <w:sz w:val="20"/>
        </w:rPr>
        <w:t>համարվում</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որպես</w:t>
      </w:r>
      <w:r w:rsidRPr="00015CC3">
        <w:rPr>
          <w:rFonts w:ascii="GHEA Grapalat" w:hAnsi="GHEA Grapalat" w:cs="Sylfaen"/>
          <w:sz w:val="20"/>
          <w:lang w:val="af-ZA"/>
        </w:rPr>
        <w:t xml:space="preserve"> </w:t>
      </w:r>
      <w:r w:rsidRPr="00015CC3">
        <w:rPr>
          <w:rFonts w:ascii="GHEA Grapalat" w:hAnsi="GHEA Grapalat" w:cs="Sylfaen"/>
          <w:sz w:val="20"/>
        </w:rPr>
        <w:t>գնման</w:t>
      </w:r>
      <w:r w:rsidRPr="00015CC3">
        <w:rPr>
          <w:rFonts w:ascii="GHEA Grapalat" w:hAnsi="GHEA Grapalat" w:cs="Sylfaen"/>
          <w:sz w:val="20"/>
          <w:lang w:val="af-ZA"/>
        </w:rPr>
        <w:t xml:space="preserve"> </w:t>
      </w:r>
      <w:r w:rsidRPr="00015CC3">
        <w:rPr>
          <w:rFonts w:ascii="GHEA Grapalat" w:hAnsi="GHEA Grapalat" w:cs="Sylfaen"/>
          <w:sz w:val="20"/>
        </w:rPr>
        <w:t>գործընթացի</w:t>
      </w:r>
      <w:r w:rsidRPr="00015CC3">
        <w:rPr>
          <w:rFonts w:ascii="GHEA Grapalat" w:hAnsi="GHEA Grapalat" w:cs="Sylfaen"/>
          <w:sz w:val="20"/>
          <w:lang w:val="af-ZA"/>
        </w:rPr>
        <w:t xml:space="preserve"> </w:t>
      </w:r>
      <w:r w:rsidRPr="00015CC3">
        <w:rPr>
          <w:rFonts w:ascii="GHEA Grapalat" w:hAnsi="GHEA Grapalat" w:cs="Sylfaen"/>
          <w:sz w:val="20"/>
        </w:rPr>
        <w:t>շրջանակում</w:t>
      </w:r>
      <w:r w:rsidRPr="00015CC3">
        <w:rPr>
          <w:rFonts w:ascii="GHEA Grapalat" w:hAnsi="GHEA Grapalat" w:cs="Sylfaen"/>
          <w:sz w:val="20"/>
          <w:lang w:val="af-ZA"/>
        </w:rPr>
        <w:t xml:space="preserve"> </w:t>
      </w:r>
      <w:r w:rsidRPr="00015CC3">
        <w:rPr>
          <w:rFonts w:ascii="GHEA Grapalat" w:hAnsi="GHEA Grapalat" w:cs="Sylfaen"/>
          <w:sz w:val="20"/>
        </w:rPr>
        <w:t>մասնակցի</w:t>
      </w:r>
      <w:r w:rsidRPr="00015CC3">
        <w:rPr>
          <w:rFonts w:ascii="GHEA Grapalat" w:hAnsi="GHEA Grapalat" w:cs="Sylfaen"/>
          <w:sz w:val="20"/>
          <w:lang w:val="af-ZA"/>
        </w:rPr>
        <w:t xml:space="preserve"> </w:t>
      </w:r>
      <w:r w:rsidRPr="00015CC3">
        <w:rPr>
          <w:rFonts w:ascii="GHEA Grapalat" w:hAnsi="GHEA Grapalat" w:cs="Sylfaen"/>
          <w:sz w:val="20"/>
        </w:rPr>
        <w:t>ստանձնված</w:t>
      </w:r>
      <w:r w:rsidRPr="00015CC3">
        <w:rPr>
          <w:rFonts w:ascii="GHEA Grapalat" w:hAnsi="GHEA Grapalat" w:cs="Sylfaen"/>
          <w:sz w:val="20"/>
          <w:lang w:val="af-ZA"/>
        </w:rPr>
        <w:t xml:space="preserve"> </w:t>
      </w:r>
      <w:r w:rsidRPr="00015CC3">
        <w:rPr>
          <w:rFonts w:ascii="GHEA Grapalat" w:hAnsi="GHEA Grapalat" w:cs="Sylfaen"/>
          <w:sz w:val="20"/>
        </w:rPr>
        <w:t>պարտավորության</w:t>
      </w:r>
      <w:r w:rsidRPr="00015CC3">
        <w:rPr>
          <w:rFonts w:ascii="GHEA Grapalat" w:hAnsi="GHEA Grapalat" w:cs="Sylfaen"/>
          <w:sz w:val="20"/>
          <w:lang w:val="af-ZA"/>
        </w:rPr>
        <w:t xml:space="preserve"> </w:t>
      </w:r>
      <w:r w:rsidRPr="00015CC3">
        <w:rPr>
          <w:rFonts w:ascii="GHEA Grapalat" w:hAnsi="GHEA Grapalat" w:cs="Sylfaen"/>
          <w:sz w:val="20"/>
        </w:rPr>
        <w:t>խախտում</w:t>
      </w:r>
      <w:r w:rsidRPr="00015CC3">
        <w:rPr>
          <w:rFonts w:ascii="GHEA Grapalat" w:hAnsi="GHEA Grapalat" w:cs="Sylfaen"/>
          <w:sz w:val="20"/>
          <w:lang w:val="af-ZA"/>
        </w:rPr>
        <w:t xml:space="preserve">: </w:t>
      </w:r>
    </w:p>
    <w:p w:rsidR="00015CC3" w:rsidRDefault="00283198" w:rsidP="00C8399F">
      <w:pPr>
        <w:pStyle w:val="af4"/>
        <w:shd w:val="clear" w:color="auto" w:fill="FFFFFF"/>
        <w:spacing w:before="0" w:beforeAutospacing="0" w:after="0" w:afterAutospacing="0"/>
        <w:ind w:firstLine="375"/>
        <w:jc w:val="both"/>
        <w:rPr>
          <w:rFonts w:ascii="GHEA Grapalat" w:hAnsi="GHEA Grapalat"/>
          <w:sz w:val="20"/>
          <w:szCs w:val="20"/>
          <w:lang w:val="af-ZA"/>
        </w:rPr>
      </w:pPr>
      <w:r w:rsidRPr="00015CC3">
        <w:rPr>
          <w:rFonts w:ascii="GHEA Grapalat" w:hAnsi="GHEA Grapalat"/>
          <w:sz w:val="20"/>
          <w:lang w:val="af-ZA"/>
        </w:rPr>
        <w:t>7</w:t>
      </w:r>
      <w:r w:rsidR="00096865" w:rsidRPr="00015CC3">
        <w:rPr>
          <w:rFonts w:ascii="GHEA Grapalat" w:hAnsi="GHEA Grapalat"/>
          <w:sz w:val="20"/>
          <w:lang w:val="af-ZA"/>
        </w:rPr>
        <w:t>.</w:t>
      </w:r>
      <w:r w:rsidR="009771B9" w:rsidRPr="00015CC3">
        <w:rPr>
          <w:rFonts w:ascii="GHEA Grapalat" w:hAnsi="GHEA Grapalat"/>
          <w:sz w:val="20"/>
          <w:lang w:val="af-ZA"/>
        </w:rPr>
        <w:t>4</w:t>
      </w:r>
      <w:r w:rsidR="00096865" w:rsidRPr="00015CC3">
        <w:rPr>
          <w:rFonts w:ascii="GHEA Grapalat" w:hAnsi="GHEA Grapalat"/>
          <w:sz w:val="20"/>
          <w:lang w:val="af-ZA"/>
        </w:rPr>
        <w:tab/>
      </w:r>
      <w:r w:rsidR="00096865" w:rsidRPr="00015CC3">
        <w:rPr>
          <w:rFonts w:ascii="GHEA Grapalat" w:hAnsi="GHEA Grapalat" w:cs="Sylfaen"/>
          <w:sz w:val="20"/>
          <w:lang w:val="ru-RU"/>
        </w:rPr>
        <w:t>Հայտի</w:t>
      </w:r>
      <w:r w:rsidR="00096865" w:rsidRPr="00015CC3">
        <w:rPr>
          <w:rFonts w:ascii="GHEA Grapalat" w:hAnsi="GHEA Grapalat" w:cs="Sylfaen"/>
          <w:sz w:val="20"/>
          <w:lang w:val="af-ZA"/>
        </w:rPr>
        <w:t xml:space="preserve"> </w:t>
      </w:r>
      <w:r w:rsidR="00096865" w:rsidRPr="00015CC3">
        <w:rPr>
          <w:rFonts w:ascii="GHEA Grapalat" w:hAnsi="GHEA Grapalat" w:cs="Sylfaen"/>
          <w:sz w:val="20"/>
          <w:lang w:val="ru-RU"/>
        </w:rPr>
        <w:t>ապահով</w:t>
      </w:r>
      <w:r w:rsidR="0093460D" w:rsidRPr="00015CC3">
        <w:rPr>
          <w:rFonts w:ascii="GHEA Grapalat" w:hAnsi="GHEA Grapalat" w:cs="Sylfaen"/>
          <w:sz w:val="20"/>
        </w:rPr>
        <w:t>ումը</w:t>
      </w:r>
      <w:r w:rsidR="0093460D" w:rsidRPr="00015CC3">
        <w:rPr>
          <w:rFonts w:ascii="GHEA Grapalat" w:hAnsi="GHEA Grapalat" w:cs="Sylfaen"/>
          <w:sz w:val="20"/>
          <w:lang w:val="af-ZA"/>
        </w:rPr>
        <w:t xml:space="preserve"> </w:t>
      </w:r>
      <w:r w:rsidR="00E43CEB" w:rsidRPr="00015CC3">
        <w:rPr>
          <w:rFonts w:ascii="GHEA Grapalat" w:hAnsi="GHEA Grapalat" w:cs="Sylfaen"/>
          <w:sz w:val="20"/>
        </w:rPr>
        <w:t>պետք</w:t>
      </w:r>
      <w:r w:rsidR="00E43CEB" w:rsidRPr="00015CC3">
        <w:rPr>
          <w:rFonts w:ascii="GHEA Grapalat" w:hAnsi="GHEA Grapalat" w:cs="Sylfaen"/>
          <w:sz w:val="20"/>
          <w:lang w:val="af-ZA"/>
        </w:rPr>
        <w:t xml:space="preserve"> </w:t>
      </w:r>
      <w:r w:rsidR="00E43CEB" w:rsidRPr="00015CC3">
        <w:rPr>
          <w:rFonts w:ascii="GHEA Grapalat" w:hAnsi="GHEA Grapalat" w:cs="Sylfaen"/>
          <w:sz w:val="20"/>
        </w:rPr>
        <w:t>է</w:t>
      </w:r>
      <w:r w:rsidR="00E43CEB" w:rsidRPr="00015CC3">
        <w:rPr>
          <w:rFonts w:ascii="GHEA Grapalat" w:hAnsi="GHEA Grapalat" w:cs="Sylfaen"/>
          <w:sz w:val="20"/>
          <w:lang w:val="af-ZA"/>
        </w:rPr>
        <w:t xml:space="preserve"> </w:t>
      </w:r>
      <w:r w:rsidR="00C23B1B" w:rsidRPr="00015CC3">
        <w:rPr>
          <w:rFonts w:ascii="GHEA Grapalat" w:hAnsi="GHEA Grapalat" w:cs="Sylfaen"/>
          <w:sz w:val="20"/>
        </w:rPr>
        <w:t>վավեր</w:t>
      </w:r>
      <w:r w:rsidR="00C23B1B" w:rsidRPr="00015CC3">
        <w:rPr>
          <w:rFonts w:ascii="GHEA Grapalat" w:hAnsi="GHEA Grapalat" w:cs="Sylfaen"/>
          <w:sz w:val="20"/>
          <w:lang w:val="af-ZA"/>
        </w:rPr>
        <w:t xml:space="preserve"> </w:t>
      </w:r>
      <w:r w:rsidR="00E43CEB" w:rsidRPr="00015CC3">
        <w:rPr>
          <w:rFonts w:ascii="GHEA Grapalat" w:hAnsi="GHEA Grapalat" w:cs="Sylfaen"/>
          <w:sz w:val="20"/>
        </w:rPr>
        <w:t>լինի</w:t>
      </w:r>
      <w:r w:rsidR="00E43CEB" w:rsidRPr="00015CC3">
        <w:rPr>
          <w:rFonts w:ascii="GHEA Grapalat" w:hAnsi="GHEA Grapalat" w:cs="Sylfaen"/>
          <w:sz w:val="20"/>
          <w:lang w:val="af-ZA"/>
        </w:rPr>
        <w:t xml:space="preserve"> </w:t>
      </w:r>
      <w:r w:rsidR="00C813A9" w:rsidRPr="00015CC3">
        <w:rPr>
          <w:rFonts w:ascii="GHEA Grapalat" w:hAnsi="GHEA Grapalat" w:cs="Sylfaen"/>
          <w:sz w:val="20"/>
        </w:rPr>
        <w:t>հայտը</w:t>
      </w:r>
      <w:r w:rsidR="00C813A9" w:rsidRPr="00015CC3">
        <w:rPr>
          <w:rFonts w:ascii="GHEA Grapalat" w:hAnsi="GHEA Grapalat" w:cs="Sylfaen"/>
          <w:sz w:val="20"/>
          <w:lang w:val="af-ZA"/>
        </w:rPr>
        <w:t xml:space="preserve"> </w:t>
      </w:r>
      <w:r w:rsidR="00C813A9" w:rsidRPr="00015CC3">
        <w:rPr>
          <w:rFonts w:ascii="GHEA Grapalat" w:hAnsi="GHEA Grapalat" w:cs="Sylfaen"/>
          <w:sz w:val="20"/>
        </w:rPr>
        <w:t>ներկայացվելու</w:t>
      </w:r>
      <w:r w:rsidR="00C813A9" w:rsidRPr="00015CC3">
        <w:rPr>
          <w:rFonts w:ascii="GHEA Grapalat" w:hAnsi="GHEA Grapalat" w:cs="Sylfaen"/>
          <w:sz w:val="20"/>
          <w:lang w:val="af-ZA"/>
        </w:rPr>
        <w:t xml:space="preserve"> </w:t>
      </w:r>
      <w:r w:rsidR="00C813A9" w:rsidRPr="00015CC3">
        <w:rPr>
          <w:rFonts w:ascii="GHEA Grapalat" w:hAnsi="GHEA Grapalat" w:cs="Sylfaen"/>
          <w:sz w:val="20"/>
        </w:rPr>
        <w:t>օրվանից</w:t>
      </w:r>
      <w:r w:rsidR="00C813A9" w:rsidRPr="00015CC3">
        <w:rPr>
          <w:rFonts w:ascii="GHEA Grapalat" w:hAnsi="GHEA Grapalat" w:cs="Sylfaen"/>
          <w:sz w:val="20"/>
          <w:lang w:val="af-ZA"/>
        </w:rPr>
        <w:t xml:space="preserve"> </w:t>
      </w:r>
      <w:r w:rsidR="00C813A9" w:rsidRPr="00015CC3">
        <w:rPr>
          <w:rFonts w:ascii="GHEA Grapalat" w:hAnsi="GHEA Grapalat" w:cs="Sylfaen"/>
          <w:sz w:val="20"/>
        </w:rPr>
        <w:t>հաշված</w:t>
      </w:r>
      <w:r w:rsidR="00C813A9" w:rsidRPr="00015CC3">
        <w:rPr>
          <w:rFonts w:ascii="GHEA Grapalat" w:hAnsi="GHEA Grapalat" w:cs="Sylfaen"/>
          <w:sz w:val="20"/>
          <w:lang w:val="af-ZA"/>
        </w:rPr>
        <w:t xml:space="preserve"> </w:t>
      </w:r>
      <w:r w:rsidR="00A27FAF" w:rsidRPr="00015CC3">
        <w:rPr>
          <w:rFonts w:ascii="GHEA Grapalat" w:hAnsi="GHEA Grapalat" w:cs="Sylfaen"/>
          <w:sz w:val="20"/>
          <w:lang w:val="af-ZA"/>
        </w:rPr>
        <w:t>90</w:t>
      </w:r>
      <w:r w:rsidR="00822942" w:rsidRPr="00015CC3">
        <w:rPr>
          <w:rFonts w:ascii="GHEA Grapalat" w:hAnsi="GHEA Grapalat" w:cs="Sylfaen"/>
          <w:sz w:val="20"/>
          <w:lang w:val="hy-AM"/>
        </w:rPr>
        <w:t xml:space="preserve"> </w:t>
      </w:r>
      <w:r w:rsidR="00822942" w:rsidRPr="00015CC3">
        <w:rPr>
          <w:rFonts w:ascii="GHEA Grapalat" w:hAnsi="GHEA Grapalat" w:cs="Sylfaen"/>
          <w:sz w:val="20"/>
          <w:lang w:val="af-ZA"/>
        </w:rPr>
        <w:t>(</w:t>
      </w:r>
      <w:r w:rsidR="00822942" w:rsidRPr="00015CC3">
        <w:rPr>
          <w:rFonts w:ascii="GHEA Grapalat" w:hAnsi="GHEA Grapalat" w:cs="Sylfaen"/>
          <w:sz w:val="20"/>
          <w:lang w:val="hy-AM"/>
        </w:rPr>
        <w:t>իննսուն</w:t>
      </w:r>
      <w:r w:rsidR="00822942" w:rsidRPr="00015CC3">
        <w:rPr>
          <w:rFonts w:ascii="GHEA Grapalat" w:hAnsi="GHEA Grapalat" w:cs="Sylfaen"/>
          <w:sz w:val="20"/>
          <w:lang w:val="af-ZA"/>
        </w:rPr>
        <w:t>)</w:t>
      </w:r>
      <w:r w:rsidR="00C813A9" w:rsidRPr="00015CC3">
        <w:rPr>
          <w:rFonts w:ascii="GHEA Grapalat" w:hAnsi="GHEA Grapalat" w:cs="Sylfaen"/>
          <w:sz w:val="20"/>
          <w:lang w:val="af-ZA"/>
        </w:rPr>
        <w:t xml:space="preserve"> </w:t>
      </w:r>
      <w:r w:rsidR="001A4EF7" w:rsidRPr="00015CC3">
        <w:rPr>
          <w:rFonts w:ascii="GHEA Grapalat" w:hAnsi="GHEA Grapalat" w:cs="Sylfaen"/>
          <w:sz w:val="20"/>
        </w:rPr>
        <w:t>աշխատանքային</w:t>
      </w:r>
      <w:r w:rsidR="001A4EF7" w:rsidRPr="00015CC3">
        <w:rPr>
          <w:rFonts w:ascii="GHEA Grapalat" w:hAnsi="GHEA Grapalat" w:cs="Sylfaen"/>
          <w:sz w:val="20"/>
          <w:lang w:val="af-ZA"/>
        </w:rPr>
        <w:t xml:space="preserve"> </w:t>
      </w:r>
      <w:r w:rsidR="001A4EF7" w:rsidRPr="00015CC3">
        <w:rPr>
          <w:rFonts w:ascii="GHEA Grapalat" w:hAnsi="GHEA Grapalat" w:cs="Sylfaen"/>
          <w:sz w:val="20"/>
        </w:rPr>
        <w:t>օր</w:t>
      </w:r>
      <w:r w:rsidR="0093460D" w:rsidRPr="00015CC3">
        <w:rPr>
          <w:rFonts w:ascii="GHEA Grapalat" w:hAnsi="GHEA Grapalat"/>
          <w:sz w:val="20"/>
          <w:szCs w:val="20"/>
          <w:lang w:val="af-ZA"/>
        </w:rPr>
        <w:t>:</w:t>
      </w:r>
      <w:r w:rsidR="001A4EF7" w:rsidRPr="00015CC3">
        <w:rPr>
          <w:rFonts w:ascii="GHEA Grapalat" w:hAnsi="GHEA Grapalat"/>
          <w:sz w:val="20"/>
          <w:szCs w:val="20"/>
          <w:lang w:val="af-ZA"/>
        </w:rPr>
        <w:t xml:space="preserve"> </w:t>
      </w:r>
    </w:p>
    <w:p w:rsidR="00C8399F" w:rsidRPr="00015CC3"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լիազորված մարմնին, ներկայացնում է հայտի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6F3F15" w:rsidRPr="006F76DB" w:rsidRDefault="006F3F15" w:rsidP="006F3F15">
      <w:pPr>
        <w:ind w:firstLine="567"/>
        <w:jc w:val="both"/>
        <w:rPr>
          <w:rFonts w:ascii="GHEA Grapalat" w:hAnsi="GHEA Grapalat" w:cs="Sylfaen"/>
          <w:sz w:val="20"/>
          <w:lang w:val="af-ZA"/>
        </w:rPr>
      </w:pPr>
      <w:r w:rsidRPr="00015CC3">
        <w:rPr>
          <w:rFonts w:ascii="GHEA Grapalat" w:hAnsi="GHEA Grapalat" w:cs="Sylfaen"/>
          <w:sz w:val="20"/>
          <w:lang w:val="af-ZA"/>
        </w:rPr>
        <w:t>7</w:t>
      </w:r>
      <w:r w:rsidRPr="00015CC3">
        <w:rPr>
          <w:rFonts w:ascii="Cambria Math" w:hAnsi="Cambria Math" w:cs="Cambria Math"/>
          <w:sz w:val="20"/>
          <w:lang w:val="af-ZA"/>
        </w:rPr>
        <w:t>․</w:t>
      </w:r>
      <w:r w:rsidR="00C8399F" w:rsidRPr="00015CC3">
        <w:rPr>
          <w:rFonts w:ascii="GHEA Grapalat" w:hAnsi="GHEA Grapalat" w:cs="Sylfaen"/>
          <w:sz w:val="20"/>
          <w:lang w:val="hy-AM"/>
        </w:rPr>
        <w:t xml:space="preserve">6 </w:t>
      </w:r>
      <w:r w:rsidRPr="00015CC3">
        <w:rPr>
          <w:rFonts w:ascii="GHEA Grapalat" w:hAnsi="GHEA Grapalat" w:cs="Sylfaen"/>
          <w:sz w:val="20"/>
          <w:lang w:val="hy-AM"/>
        </w:rPr>
        <w:t>Մասնակցի</w:t>
      </w:r>
      <w:r w:rsidRPr="00015CC3">
        <w:rPr>
          <w:rFonts w:ascii="GHEA Grapalat" w:hAnsi="GHEA Grapalat" w:cs="Sylfaen"/>
          <w:sz w:val="20"/>
          <w:lang w:val="af-ZA"/>
        </w:rPr>
        <w:t xml:space="preserve"> </w:t>
      </w:r>
      <w:r w:rsidRPr="00015CC3">
        <w:rPr>
          <w:rFonts w:ascii="GHEA Grapalat" w:hAnsi="GHEA Grapalat" w:cs="Sylfaen"/>
          <w:sz w:val="20"/>
          <w:lang w:val="hy-AM"/>
        </w:rPr>
        <w:t>հայտը</w:t>
      </w:r>
      <w:r w:rsidRPr="00015CC3">
        <w:rPr>
          <w:rFonts w:ascii="GHEA Grapalat" w:hAnsi="GHEA Grapalat" w:cs="Sylfaen"/>
          <w:sz w:val="20"/>
          <w:lang w:val="af-ZA"/>
        </w:rPr>
        <w:t xml:space="preserve"> </w:t>
      </w:r>
      <w:r w:rsidRPr="00015CC3">
        <w:rPr>
          <w:rFonts w:ascii="GHEA Grapalat" w:hAnsi="GHEA Grapalat" w:cs="Sylfaen"/>
          <w:sz w:val="20"/>
          <w:lang w:val="hy-AM"/>
        </w:rPr>
        <w:t>ենթակա</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մերժման</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դրանում</w:t>
      </w:r>
      <w:r w:rsidRPr="00015CC3">
        <w:rPr>
          <w:rFonts w:ascii="GHEA Grapalat" w:hAnsi="GHEA Grapalat" w:cs="Sylfaen"/>
          <w:sz w:val="20"/>
          <w:lang w:val="af-ZA"/>
        </w:rPr>
        <w:t xml:space="preserve"> </w:t>
      </w:r>
      <w:r w:rsidRPr="00015CC3">
        <w:rPr>
          <w:rFonts w:ascii="GHEA Grapalat" w:hAnsi="GHEA Grapalat" w:cs="Sylfaen"/>
          <w:sz w:val="20"/>
          <w:lang w:val="hy-AM"/>
        </w:rPr>
        <w:t>բացակայում</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հայտի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ապահովումը</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այն</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ներկայացված</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հրավերի</w:t>
      </w:r>
      <w:r w:rsidRPr="00015CC3">
        <w:rPr>
          <w:rFonts w:ascii="GHEA Grapalat" w:hAnsi="GHEA Grapalat" w:cs="Sylfaen"/>
          <w:sz w:val="20"/>
          <w:lang w:val="af-ZA"/>
        </w:rPr>
        <w:t xml:space="preserve"> </w:t>
      </w:r>
      <w:r w:rsidRPr="00015CC3">
        <w:rPr>
          <w:rFonts w:ascii="GHEA Grapalat" w:hAnsi="GHEA Grapalat" w:cs="Sylfaen"/>
          <w:sz w:val="20"/>
          <w:lang w:val="hy-AM"/>
        </w:rPr>
        <w:t>պահանջներին</w:t>
      </w:r>
      <w:r w:rsidRPr="00015CC3">
        <w:rPr>
          <w:rFonts w:ascii="GHEA Grapalat" w:hAnsi="GHEA Grapalat" w:cs="Sylfaen"/>
          <w:sz w:val="20"/>
          <w:lang w:val="af-ZA"/>
        </w:rPr>
        <w:t xml:space="preserve"> </w:t>
      </w:r>
      <w:r w:rsidRPr="00015CC3">
        <w:rPr>
          <w:rFonts w:ascii="GHEA Grapalat" w:hAnsi="GHEA Grapalat" w:cs="Sylfaen"/>
          <w:sz w:val="20"/>
          <w:lang w:val="hy-AM"/>
        </w:rPr>
        <w:t>անհամապատասխան</w:t>
      </w:r>
      <w:r w:rsidRPr="00BA41C0">
        <w:rPr>
          <w:rFonts w:ascii="GHEA Grapalat" w:hAnsi="GHEA Grapalat" w:cs="Sylfaen"/>
          <w:sz w:val="20"/>
          <w:lang w:val="af-ZA"/>
        </w:rPr>
        <w:t>:</w:t>
      </w:r>
    </w:p>
    <w:p w:rsidR="006F3F15" w:rsidRPr="006F3F15" w:rsidRDefault="006F3F15" w:rsidP="00EF3662">
      <w:pPr>
        <w:ind w:firstLine="567"/>
        <w:jc w:val="both"/>
        <w:rPr>
          <w:rFonts w:ascii="GHEA Grapalat" w:hAnsi="GHEA Grapalat" w:cs="Sylfaen"/>
          <w:sz w:val="20"/>
          <w:szCs w:val="20"/>
          <w:lang w:val="af-ZA"/>
        </w:rPr>
      </w:pPr>
    </w:p>
    <w:p w:rsidR="00096865" w:rsidRPr="00E6597C" w:rsidRDefault="00096865" w:rsidP="00EF3662">
      <w:pPr>
        <w:ind w:firstLine="567"/>
        <w:jc w:val="both"/>
        <w:rPr>
          <w:rFonts w:ascii="GHEA Grapalat" w:hAnsi="GHEA Grapalat" w:cs="Sylfaen"/>
          <w:sz w:val="20"/>
          <w:lang w:val="af-ZA"/>
        </w:rPr>
      </w:pPr>
    </w:p>
    <w:p w:rsidR="00096865" w:rsidRPr="00E6597C" w:rsidRDefault="00096865" w:rsidP="00EF3662">
      <w:pPr>
        <w:ind w:firstLine="567"/>
        <w:jc w:val="both"/>
        <w:rPr>
          <w:rFonts w:ascii="GHEA Grapalat" w:hAnsi="GHEA Grapalat" w:cs="Sylfaen"/>
          <w:sz w:val="20"/>
          <w:lang w:val="af-ZA"/>
        </w:rPr>
      </w:pPr>
    </w:p>
    <w:p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rsidR="00096865" w:rsidRPr="00E6597C" w:rsidRDefault="00096865" w:rsidP="00EF3662">
      <w:pPr>
        <w:ind w:firstLine="567"/>
        <w:jc w:val="both"/>
        <w:rPr>
          <w:rFonts w:ascii="GHEA Grapalat" w:hAnsi="GHEA Grapalat"/>
          <w:b/>
          <w:sz w:val="20"/>
          <w:lang w:val="af-ZA"/>
        </w:rPr>
      </w:pPr>
    </w:p>
    <w:p w:rsidR="003F79B4" w:rsidRPr="00E6597C" w:rsidRDefault="00FD2748" w:rsidP="003F79B4">
      <w:pPr>
        <w:pStyle w:val="23"/>
        <w:spacing w:line="240" w:lineRule="auto"/>
        <w:ind w:firstLine="567"/>
        <w:rPr>
          <w:rFonts w:ascii="GHEA Grapalat" w:hAnsi="GHEA Grapalat" w:cs="Tahoma"/>
        </w:rPr>
      </w:pPr>
      <w:r w:rsidRPr="00E6597C">
        <w:rPr>
          <w:rFonts w:ascii="GHEA Grapalat" w:hAnsi="GHEA Grapalat"/>
        </w:rPr>
        <w:t>8</w:t>
      </w:r>
      <w:r w:rsidR="00096865" w:rsidRPr="00E6597C">
        <w:rPr>
          <w:rFonts w:ascii="GHEA Grapalat" w:hAnsi="GHEA Grapalat"/>
        </w:rPr>
        <w:t xml:space="preserve">.1 </w:t>
      </w:r>
      <w:r w:rsidR="003F79B4" w:rsidRPr="00E6597C">
        <w:rPr>
          <w:rFonts w:ascii="GHEA Grapalat" w:hAnsi="GHEA Grapalat" w:cs="Sylfaen"/>
          <w:lang w:val="ru-RU"/>
        </w:rPr>
        <w:t>Հայտերի</w:t>
      </w:r>
      <w:r w:rsidR="003F79B4" w:rsidRPr="00E6597C">
        <w:rPr>
          <w:rFonts w:ascii="GHEA Grapalat" w:hAnsi="GHEA Grapalat" w:cs="Sylfaen"/>
        </w:rPr>
        <w:t xml:space="preserve"> </w:t>
      </w:r>
      <w:r w:rsidR="003F79B4" w:rsidRPr="00E6597C">
        <w:rPr>
          <w:rFonts w:ascii="GHEA Grapalat" w:hAnsi="GHEA Grapalat" w:cs="Sylfaen"/>
          <w:lang w:val="ru-RU"/>
        </w:rPr>
        <w:t>բացումը</w:t>
      </w:r>
      <w:r w:rsidR="003F79B4" w:rsidRPr="00E6597C">
        <w:rPr>
          <w:rFonts w:ascii="GHEA Grapalat" w:hAnsi="GHEA Grapalat" w:cs="Sylfaen"/>
        </w:rPr>
        <w:t xml:space="preserve"> </w:t>
      </w:r>
      <w:r w:rsidR="003F79B4" w:rsidRPr="00E6597C">
        <w:rPr>
          <w:rFonts w:ascii="GHEA Grapalat" w:hAnsi="GHEA Grapalat" w:cs="Sylfaen"/>
          <w:lang w:val="ru-RU"/>
        </w:rPr>
        <w:t>կկատարվի</w:t>
      </w:r>
      <w:r w:rsidR="003F79B4" w:rsidRPr="00E6597C">
        <w:rPr>
          <w:rFonts w:ascii="GHEA Grapalat" w:hAnsi="GHEA Grapalat" w:cs="Sylfaen"/>
        </w:rPr>
        <w:t xml:space="preserve"> հանձնաժողովի հայտերի բացման նիստում</w:t>
      </w:r>
      <w:r w:rsidR="003F79B4" w:rsidRPr="004605D7" w:rsidDel="00D63E9A">
        <w:rPr>
          <w:rFonts w:ascii="GHEA Grapalat" w:hAnsi="GHEA Grapalat" w:cs="Sylfaen"/>
          <w:szCs w:val="24"/>
        </w:rPr>
        <w:t xml:space="preserve"> </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սույն</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ընթացակարգի</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հայտարարությունը</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հրավերը</w:t>
      </w:r>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r w:rsidR="003F79B4" w:rsidRPr="00E6597C">
        <w:rPr>
          <w:rFonts w:ascii="GHEA Grapalat" w:hAnsi="GHEA Grapalat" w:cs="Sylfaen"/>
          <w:szCs w:val="24"/>
          <w:lang w:val="ru-RU"/>
        </w:rPr>
        <w:t>րապարակվելու</w:t>
      </w:r>
      <w:r w:rsidR="003F79B4" w:rsidRPr="00E6597C">
        <w:rPr>
          <w:rFonts w:ascii="GHEA Grapalat" w:hAnsi="GHEA Grapalat" w:cs="Sylfaen"/>
          <w:szCs w:val="24"/>
        </w:rPr>
        <w:t xml:space="preserve"> </w:t>
      </w:r>
      <w:r w:rsidR="003F79B4" w:rsidRPr="00E6597C">
        <w:rPr>
          <w:rFonts w:ascii="GHEA Grapalat" w:hAnsi="GHEA Grapalat" w:cs="Sylfaen"/>
          <w:szCs w:val="24"/>
          <w:lang w:val="en-US"/>
        </w:rPr>
        <w:t>օրվանից</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հաշված</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րդ</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օրվա</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ժամը</w:t>
      </w:r>
      <w:r w:rsidR="003F79B4" w:rsidRPr="00E6597C">
        <w:rPr>
          <w:rFonts w:ascii="GHEA Grapalat" w:hAnsi="GHEA Grapalat" w:cs="Sylfaen"/>
          <w:szCs w:val="24"/>
        </w:rPr>
        <w:t xml:space="preserve"> «</w:t>
      </w:r>
      <w:r w:rsidR="003F79B4" w:rsidRPr="00E6597C">
        <w:rPr>
          <w:rFonts w:ascii="GHEA Grapalat" w:hAnsi="GHEA Grapalat" w:cs="Sylfaen"/>
          <w:sz w:val="24"/>
          <w:szCs w:val="24"/>
          <w:vertAlign w:val="subscript"/>
          <w:lang w:val="en-US"/>
        </w:rPr>
        <w:t>բացման</w:t>
      </w:r>
      <w:r w:rsidR="003F79B4" w:rsidRPr="00E6597C">
        <w:rPr>
          <w:rFonts w:ascii="GHEA Grapalat" w:hAnsi="GHEA Grapalat" w:cs="Sylfaen"/>
          <w:sz w:val="24"/>
          <w:szCs w:val="24"/>
          <w:vertAlign w:val="subscript"/>
        </w:rPr>
        <w:t xml:space="preserve"> </w:t>
      </w:r>
      <w:r w:rsidR="003F79B4" w:rsidRPr="00E6597C">
        <w:rPr>
          <w:rFonts w:ascii="GHEA Grapalat" w:hAnsi="GHEA Grapalat" w:cs="Sylfaen"/>
          <w:sz w:val="24"/>
          <w:szCs w:val="24"/>
          <w:vertAlign w:val="subscript"/>
          <w:lang w:val="en-US"/>
        </w:rPr>
        <w:t>ժամը</w:t>
      </w:r>
      <w:r w:rsidR="003F79B4" w:rsidRPr="00E6597C">
        <w:rPr>
          <w:rFonts w:ascii="GHEA Grapalat" w:hAnsi="GHEA Grapalat" w:cs="Sylfaen"/>
          <w:szCs w:val="24"/>
        </w:rPr>
        <w:t xml:space="preserve"> »-</w:t>
      </w:r>
      <w:r w:rsidR="003F79B4" w:rsidRPr="00E6597C">
        <w:rPr>
          <w:rFonts w:ascii="GHEA Grapalat" w:hAnsi="GHEA Grapalat" w:cs="Sylfaen"/>
          <w:szCs w:val="24"/>
          <w:lang w:val="en-US"/>
        </w:rPr>
        <w:t>ի</w:t>
      </w:r>
      <w:r w:rsidR="003F79B4" w:rsidRPr="00E6597C">
        <w:rPr>
          <w:rFonts w:ascii="GHEA Grapalat" w:hAnsi="GHEA Grapalat" w:cs="Sylfaen"/>
          <w:szCs w:val="24"/>
          <w:lang w:val="ru-RU"/>
        </w:rPr>
        <w:t>ն։</w:t>
      </w:r>
      <w:r w:rsidR="003F79B4" w:rsidRPr="00E6597C">
        <w:rPr>
          <w:rFonts w:ascii="GHEA Grapalat" w:hAnsi="GHEA Grapalat" w:cs="Sylfaen"/>
          <w:szCs w:val="24"/>
        </w:rPr>
        <w:t xml:space="preserve"> </w:t>
      </w:r>
    </w:p>
    <w:p w:rsidR="003F79B4" w:rsidRPr="004605D7" w:rsidRDefault="003F79B4" w:rsidP="003F79B4">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հաշված</w:t>
      </w:r>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r w:rsidR="006F3F15">
        <w:rPr>
          <w:rFonts w:ascii="GHEA Grapalat" w:hAnsi="GHEA Grapalat" w:cs="Sylfaen"/>
          <w:sz w:val="20"/>
          <w:lang w:val="hy-AM"/>
        </w:rPr>
        <w:t>նհինգ</w:t>
      </w:r>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rsidR="00B514E8" w:rsidRPr="00E6597C" w:rsidRDefault="00FD2748"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rsidR="00096865" w:rsidRPr="00E6597C" w:rsidRDefault="00FD274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lastRenderedPageBreak/>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Հայաստանի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Հանրապետության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դրամով</w:t>
      </w:r>
      <w:r w:rsidR="00096865" w:rsidRPr="00E6597C">
        <w:rPr>
          <w:rFonts w:ascii="GHEA Grapalat" w:hAnsi="GHEA Grapalat" w:cs="Sylfaen"/>
          <w:i w:val="0"/>
          <w:szCs w:val="24"/>
          <w:lang w:val="af-ZA"/>
        </w:rPr>
        <w:t xml:space="preserve">` </w:t>
      </w:r>
      <w:r w:rsidR="00F11794" w:rsidRPr="00E6597C">
        <w:rPr>
          <w:rFonts w:ascii="GHEA Grapalat" w:hAnsi="GHEA Grapalat" w:cs="Sylfaen"/>
          <w:i w:val="0"/>
          <w:szCs w:val="24"/>
          <w:lang w:val="af-ZA"/>
        </w:rPr>
        <w:t>------------</w:t>
      </w:r>
      <w:r w:rsidR="00096865" w:rsidRPr="00E6597C">
        <w:rPr>
          <w:rFonts w:ascii="GHEA Grapalat" w:hAnsi="GHEA Grapalat" w:cs="Sylfaen"/>
          <w:i w:val="0"/>
          <w:szCs w:val="24"/>
          <w:lang w:val="af-ZA"/>
        </w:rPr>
        <w:t xml:space="preserve"> </w:t>
      </w:r>
      <w:r w:rsidR="00616808" w:rsidRPr="00E6597C">
        <w:rPr>
          <w:rFonts w:ascii="GHEA Grapalat" w:hAnsi="GHEA Grapalat" w:cs="Sylfaen"/>
          <w:i w:val="0"/>
          <w:szCs w:val="24"/>
          <w:vertAlign w:val="superscript"/>
          <w:lang w:val="af-ZA"/>
        </w:rPr>
        <w:t>1</w:t>
      </w:r>
      <w:r w:rsidR="00E6597C">
        <w:rPr>
          <w:rFonts w:ascii="GHEA Grapalat" w:hAnsi="GHEA Grapalat" w:cs="Sylfaen"/>
          <w:i w:val="0"/>
          <w:szCs w:val="24"/>
          <w:vertAlign w:val="superscript"/>
          <w:lang w:val="af-ZA"/>
        </w:rPr>
        <w:t>0</w:t>
      </w:r>
      <w:r w:rsidR="00F11794" w:rsidRPr="00E6597C">
        <w:rPr>
          <w:rStyle w:val="af6"/>
          <w:rFonts w:ascii="GHEA Grapalat" w:hAnsi="GHEA Grapalat" w:cs="Sylfaen"/>
          <w:i w:val="0"/>
          <w:color w:val="FFFFFF"/>
          <w:szCs w:val="24"/>
          <w:lang w:val="af-ZA"/>
        </w:rPr>
        <w:footnoteReference w:id="7"/>
      </w:r>
      <w:r w:rsidR="00F11794"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փոխարժեքով</w:t>
      </w:r>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rsidR="00096865" w:rsidRPr="00E6597C" w:rsidRDefault="00FD274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5</w:t>
      </w:r>
      <w:r w:rsidR="00D7435F"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af-ZA"/>
        </w:rPr>
        <w:t>Հ</w:t>
      </w:r>
      <w:r w:rsidR="00096865" w:rsidRPr="00E6597C">
        <w:rPr>
          <w:rFonts w:ascii="GHEA Grapalat" w:hAnsi="GHEA Grapalat" w:cs="Sylfaen"/>
          <w:i w:val="0"/>
          <w:szCs w:val="24"/>
          <w:lang w:val="ru-RU"/>
        </w:rPr>
        <w:t>անձնաժողովի</w:t>
      </w:r>
      <w:r w:rsidR="00096865"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պ</w:t>
      </w:r>
      <w:r w:rsidR="00153C87" w:rsidRPr="00E6597C">
        <w:rPr>
          <w:rFonts w:ascii="GHEA Grapalat" w:hAnsi="GHEA Grapalat" w:cs="Sylfaen"/>
          <w:i w:val="0"/>
          <w:szCs w:val="24"/>
          <w:lang w:val="ru-RU"/>
        </w:rPr>
        <w:t>ատվիրատուի</w:t>
      </w:r>
      <w:r w:rsidR="00153C87"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և</w:t>
      </w:r>
      <w:r w:rsidR="00096865"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մ</w:t>
      </w:r>
      <w:r w:rsidR="00153C87" w:rsidRPr="00E6597C">
        <w:rPr>
          <w:rFonts w:ascii="GHEA Grapalat" w:hAnsi="GHEA Grapalat" w:cs="Sylfaen"/>
          <w:i w:val="0"/>
          <w:szCs w:val="24"/>
          <w:lang w:val="ru-RU"/>
        </w:rPr>
        <w:t>ասնակիցների</w:t>
      </w:r>
      <w:r w:rsidR="00153C87"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բանակցություններն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արգելվում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բացառությամբ</w:t>
      </w:r>
      <w:r w:rsidR="00096865" w:rsidRPr="00E6597C">
        <w:rPr>
          <w:rFonts w:ascii="GHEA Grapalat" w:hAnsi="GHEA Grapalat" w:cs="Sylfaen"/>
          <w:i w:val="0"/>
          <w:szCs w:val="24"/>
          <w:lang w:val="af-ZA"/>
        </w:rPr>
        <w:t>`</w:t>
      </w:r>
    </w:p>
    <w:p w:rsidR="00096865" w:rsidRPr="00E6597C" w:rsidRDefault="00096865" w:rsidP="00EF3662">
      <w:pPr>
        <w:pStyle w:val="a3"/>
        <w:spacing w:line="240" w:lineRule="auto"/>
        <w:rPr>
          <w:rFonts w:ascii="GHEA Grapalat" w:hAnsi="GHEA Grapalat" w:cs="Sylfaen"/>
          <w:i w:val="0"/>
          <w:szCs w:val="24"/>
          <w:lang w:val="af-ZA"/>
        </w:rPr>
      </w:pPr>
      <w:r w:rsidRPr="00E6597C">
        <w:rPr>
          <w:rFonts w:ascii="GHEA Grapalat" w:hAnsi="GHEA Grapalat" w:cs="Sylfaen"/>
          <w:i w:val="0"/>
          <w:szCs w:val="24"/>
          <w:lang w:val="af-ZA"/>
        </w:rPr>
        <w:t xml:space="preserve">1) </w:t>
      </w:r>
      <w:r w:rsidRPr="00E6597C">
        <w:rPr>
          <w:rFonts w:ascii="GHEA Grapalat" w:hAnsi="GHEA Grapalat" w:cs="Sylfaen"/>
          <w:i w:val="0"/>
          <w:szCs w:val="24"/>
          <w:lang w:val="ru-RU"/>
        </w:rPr>
        <w:t>երբ</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ընթացակարգին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մասնակցել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մեկ</w:t>
      </w:r>
      <w:r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af-ZA"/>
        </w:rPr>
        <w:t>մ</w:t>
      </w:r>
      <w:r w:rsidR="00153C87" w:rsidRPr="00E6597C">
        <w:rPr>
          <w:rFonts w:ascii="GHEA Grapalat" w:hAnsi="GHEA Grapalat" w:cs="Sylfaen"/>
          <w:i w:val="0"/>
          <w:szCs w:val="24"/>
          <w:lang w:val="ru-RU"/>
        </w:rPr>
        <w:t>ասնակից</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որի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ներկայացրած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համապատասխանում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հրավերի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պահանջներին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գնահատման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արդյունքում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հրավերի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պահանջներին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համապատասխան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գնահատվել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մեկ</w:t>
      </w:r>
      <w:r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af-ZA"/>
        </w:rPr>
        <w:t>մ</w:t>
      </w:r>
      <w:r w:rsidR="00153C87" w:rsidRPr="00E6597C">
        <w:rPr>
          <w:rFonts w:ascii="GHEA Grapalat" w:hAnsi="GHEA Grapalat" w:cs="Sylfaen"/>
          <w:i w:val="0"/>
          <w:szCs w:val="24"/>
          <w:lang w:val="ru-RU"/>
        </w:rPr>
        <w:t>ասնակցի</w:t>
      </w:r>
      <w:r w:rsidR="00153C87"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կամ</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առաջարկված</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նվազագույն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գների</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հավասարության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դեպքում</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կամ</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եթե</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ոչ</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գնային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պայմանները</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բավարարող</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գնահատված</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հայտեր</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ներկայացրած</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բոլոր</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մասնակիցների</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ներկայացրած</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գնային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առաջարկները</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գերազանցում</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են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այդ</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գնումը</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կատարելու</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համար</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նախատեսված</w:t>
      </w:r>
      <w:r w:rsidR="00153C87"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սույն</w:t>
      </w:r>
      <w:r w:rsidR="00153C87"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հրավերի</w:t>
      </w:r>
      <w:r w:rsidR="00153C87" w:rsidRPr="00E6597C">
        <w:rPr>
          <w:rFonts w:ascii="GHEA Grapalat" w:hAnsi="GHEA Grapalat" w:cs="Sylfaen"/>
          <w:i w:val="0"/>
          <w:szCs w:val="24"/>
          <w:lang w:val="af-ZA"/>
        </w:rPr>
        <w:t xml:space="preserve"> 1-</w:t>
      </w:r>
      <w:r w:rsidR="00153C87" w:rsidRPr="00E6597C">
        <w:rPr>
          <w:rFonts w:ascii="GHEA Grapalat" w:hAnsi="GHEA Grapalat" w:cs="Sylfaen"/>
          <w:i w:val="0"/>
          <w:szCs w:val="24"/>
          <w:lang w:val="en-US"/>
        </w:rPr>
        <w:t>ին</w:t>
      </w:r>
      <w:r w:rsidR="00153C87"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մասի</w:t>
      </w:r>
      <w:r w:rsidR="00153C87" w:rsidRPr="00E6597C">
        <w:rPr>
          <w:rFonts w:ascii="GHEA Grapalat" w:hAnsi="GHEA Grapalat" w:cs="Sylfaen"/>
          <w:i w:val="0"/>
          <w:szCs w:val="24"/>
          <w:lang w:val="af-ZA"/>
        </w:rPr>
        <w:t xml:space="preserve"> </w:t>
      </w:r>
      <w:r w:rsidR="00A150A9" w:rsidRPr="00E6597C">
        <w:rPr>
          <w:rFonts w:ascii="GHEA Grapalat" w:hAnsi="GHEA Grapalat" w:cs="Sylfaen"/>
          <w:i w:val="0"/>
          <w:szCs w:val="24"/>
          <w:lang w:val="af-ZA"/>
        </w:rPr>
        <w:t>8</w:t>
      </w:r>
      <w:r w:rsidR="00153C87" w:rsidRPr="00E6597C">
        <w:rPr>
          <w:rFonts w:ascii="GHEA Grapalat" w:hAnsi="GHEA Grapalat" w:cs="Sylfaen"/>
          <w:i w:val="0"/>
          <w:szCs w:val="24"/>
          <w:lang w:val="af-ZA"/>
        </w:rPr>
        <w:t xml:space="preserve">.1 </w:t>
      </w:r>
      <w:r w:rsidR="00153C87" w:rsidRPr="00E6597C">
        <w:rPr>
          <w:rFonts w:ascii="GHEA Grapalat" w:hAnsi="GHEA Grapalat" w:cs="Sylfaen"/>
          <w:i w:val="0"/>
          <w:szCs w:val="24"/>
          <w:lang w:val="en-US"/>
        </w:rPr>
        <w:t>կետի</w:t>
      </w:r>
      <w:r w:rsidR="00153C87" w:rsidRPr="00E6597C">
        <w:rPr>
          <w:rFonts w:ascii="GHEA Grapalat" w:hAnsi="GHEA Grapalat" w:cs="Sylfaen"/>
          <w:i w:val="0"/>
          <w:szCs w:val="24"/>
          <w:lang w:val="af-ZA"/>
        </w:rPr>
        <w:t xml:space="preserve"> 2-</w:t>
      </w:r>
      <w:r w:rsidR="00153C87" w:rsidRPr="00E6597C">
        <w:rPr>
          <w:rFonts w:ascii="GHEA Grapalat" w:hAnsi="GHEA Grapalat" w:cs="Sylfaen"/>
          <w:i w:val="0"/>
          <w:szCs w:val="24"/>
          <w:lang w:val="en-US"/>
        </w:rPr>
        <w:t>րդ</w:t>
      </w:r>
      <w:r w:rsidR="00153C87"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պարբերությամբ</w:t>
      </w:r>
      <w:r w:rsidR="00153C87"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նախատեսված</w:t>
      </w:r>
      <w:r w:rsidR="00153C87"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ֆինանսական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միջոցները</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կամ</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գնումն</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իրականացվում</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է</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Օրենքի</w:t>
      </w:r>
      <w:r w:rsidR="002D601F" w:rsidRPr="00E6597C">
        <w:rPr>
          <w:rFonts w:ascii="GHEA Grapalat" w:hAnsi="GHEA Grapalat" w:cs="Sylfaen"/>
          <w:i w:val="0"/>
          <w:szCs w:val="24"/>
          <w:lang w:val="af-ZA"/>
        </w:rPr>
        <w:t xml:space="preserve"> 15-</w:t>
      </w:r>
      <w:r w:rsidR="002D601F" w:rsidRPr="00E6597C">
        <w:rPr>
          <w:rFonts w:ascii="GHEA Grapalat" w:hAnsi="GHEA Grapalat" w:cs="Sylfaen"/>
          <w:i w:val="0"/>
          <w:szCs w:val="24"/>
          <w:lang w:val="ru-RU"/>
        </w:rPr>
        <w:t>րդ</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հոդվածի</w:t>
      </w:r>
      <w:r w:rsidR="002D601F" w:rsidRPr="00E6597C">
        <w:rPr>
          <w:rFonts w:ascii="GHEA Grapalat" w:hAnsi="GHEA Grapalat" w:cs="Sylfaen"/>
          <w:i w:val="0"/>
          <w:szCs w:val="24"/>
          <w:lang w:val="af-ZA"/>
        </w:rPr>
        <w:t xml:space="preserve"> 6-</w:t>
      </w:r>
      <w:r w:rsidR="002D601F" w:rsidRPr="00E6597C">
        <w:rPr>
          <w:rFonts w:ascii="GHEA Grapalat" w:hAnsi="GHEA Grapalat" w:cs="Sylfaen"/>
          <w:i w:val="0"/>
          <w:szCs w:val="24"/>
          <w:lang w:val="ru-RU"/>
        </w:rPr>
        <w:t>րդ</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մասի</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հիման</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վրա</w:t>
      </w:r>
      <w:r w:rsidR="004D5671" w:rsidRPr="00E6597C">
        <w:rPr>
          <w:rFonts w:ascii="GHEA Grapalat" w:hAnsi="GHEA Grapalat" w:cs="Sylfaen"/>
          <w:i w:val="0"/>
          <w:szCs w:val="24"/>
          <w:lang w:val="ru-RU"/>
        </w:rPr>
        <w:t>։</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Սույն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կետի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վարվող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բանակցությունները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հանգեցնել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առաջարկված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նվազեցմանը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վճարման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պայմանների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փոփոխությանը</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իսկ</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բանակցությունները</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վարվում</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են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միաժամանակյա</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բոլոր</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մասնակիցների</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հետ</w:t>
      </w:r>
      <w:r w:rsidRPr="00E6597C">
        <w:rPr>
          <w:rFonts w:ascii="GHEA Grapalat" w:hAnsi="GHEA Grapalat" w:cs="Sylfaen"/>
          <w:i w:val="0"/>
          <w:szCs w:val="24"/>
          <w:lang w:val="af-ZA"/>
        </w:rPr>
        <w:t>.</w:t>
      </w:r>
    </w:p>
    <w:p w:rsidR="00096865" w:rsidRPr="00E6597C" w:rsidDel="00992C40" w:rsidRDefault="00096865"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w:t>
      </w:r>
      <w:r w:rsidRPr="00E6597C">
        <w:rPr>
          <w:rFonts w:ascii="GHEA Grapalat" w:hAnsi="GHEA Grapalat" w:cs="Sylfaen"/>
          <w:szCs w:val="24"/>
          <w:lang w:val="ru-RU"/>
        </w:rPr>
        <w:t>Օրենքով</w:t>
      </w:r>
      <w:r w:rsidRPr="00E6597C">
        <w:rPr>
          <w:rFonts w:ascii="GHEA Grapalat" w:hAnsi="GHEA Grapalat" w:cs="Sylfaen"/>
          <w:szCs w:val="24"/>
        </w:rPr>
        <w:t xml:space="preserve"> </w:t>
      </w:r>
      <w:r w:rsidRPr="00E6597C">
        <w:rPr>
          <w:rFonts w:ascii="GHEA Grapalat" w:hAnsi="GHEA Grapalat" w:cs="Sylfaen"/>
          <w:szCs w:val="24"/>
          <w:lang w:val="ru-RU"/>
        </w:rPr>
        <w:t>նախատեսված</w:t>
      </w:r>
      <w:r w:rsidRPr="00E6597C">
        <w:rPr>
          <w:rFonts w:ascii="GHEA Grapalat" w:hAnsi="GHEA Grapalat" w:cs="Sylfaen"/>
          <w:szCs w:val="24"/>
        </w:rPr>
        <w:t xml:space="preserve"> </w:t>
      </w:r>
      <w:r w:rsidRPr="00E6597C">
        <w:rPr>
          <w:rFonts w:ascii="GHEA Grapalat" w:hAnsi="GHEA Grapalat" w:cs="Sylfaen"/>
          <w:szCs w:val="24"/>
          <w:lang w:val="ru-RU"/>
        </w:rPr>
        <w:t>այլ</w:t>
      </w:r>
      <w:r w:rsidRPr="00E6597C">
        <w:rPr>
          <w:rFonts w:ascii="GHEA Grapalat" w:hAnsi="GHEA Grapalat" w:cs="Sylfaen"/>
          <w:szCs w:val="24"/>
        </w:rPr>
        <w:t xml:space="preserve"> </w:t>
      </w:r>
      <w:r w:rsidRPr="00E6597C">
        <w:rPr>
          <w:rFonts w:ascii="GHEA Grapalat" w:hAnsi="GHEA Grapalat" w:cs="Sylfaen"/>
          <w:szCs w:val="24"/>
          <w:lang w:val="ru-RU"/>
        </w:rPr>
        <w:t>դեպքերի</w:t>
      </w:r>
      <w:r w:rsidR="004D5671" w:rsidRPr="00E6597C">
        <w:rPr>
          <w:rFonts w:ascii="GHEA Grapalat" w:hAnsi="GHEA Grapalat" w:cs="Sylfaen"/>
          <w:szCs w:val="24"/>
          <w:lang w:val="ru-RU"/>
        </w:rPr>
        <w:t>։</w:t>
      </w:r>
    </w:p>
    <w:p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rPr>
        <w:t>8</w:t>
      </w:r>
      <w:r w:rsidR="00633389" w:rsidRPr="00E6597C">
        <w:rPr>
          <w:rFonts w:ascii="GHEA Grapalat" w:hAnsi="GHEA Grapalat"/>
          <w:sz w:val="20"/>
          <w:lang w:val="af-ZA"/>
        </w:rPr>
        <w:t>.</w:t>
      </w:r>
      <w:r w:rsidR="003F79B4" w:rsidRPr="00E6597C">
        <w:rPr>
          <w:rFonts w:ascii="GHEA Grapalat" w:hAnsi="GHEA Grapalat"/>
          <w:sz w:val="20"/>
          <w:lang w:val="af-ZA"/>
        </w:rPr>
        <w:t>6</w:t>
      </w:r>
      <w:r w:rsidR="00D7435F" w:rsidRPr="00E6597C">
        <w:rPr>
          <w:rFonts w:ascii="GHEA Grapalat" w:hAnsi="GHEA Grapalat"/>
          <w:sz w:val="20"/>
          <w:lang w:val="af-ZA"/>
        </w:rPr>
        <w:t xml:space="preserve"> </w:t>
      </w:r>
      <w:r w:rsidR="00973FB1" w:rsidRPr="00E6597C">
        <w:rPr>
          <w:rFonts w:ascii="GHEA Grapalat" w:hAnsi="GHEA Grapalat"/>
          <w:sz w:val="20"/>
          <w:lang w:val="af-ZA"/>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կամ</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եթե</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ոչ</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գնային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պայմաններին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բավարարող</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գնահատված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հայտեր</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ներկայացրած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բոլոր</w:t>
      </w:r>
      <w:r w:rsidR="009B6D58"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af-ZA" w:eastAsia="en-US"/>
        </w:rPr>
        <w:t>մ</w:t>
      </w:r>
      <w:r w:rsidR="009B6D58" w:rsidRPr="00E6597C">
        <w:rPr>
          <w:rFonts w:ascii="GHEA Grapalat" w:hAnsi="GHEA Grapalat" w:cs="Sylfaen"/>
          <w:sz w:val="20"/>
          <w:szCs w:val="24"/>
          <w:lang w:val="ru-RU" w:eastAsia="en-US"/>
        </w:rPr>
        <w:t>ասնակիցների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ներկայացրած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գնային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առաջարկները</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գերազանցում</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են</w:t>
      </w:r>
      <w:r w:rsidR="009B6D58"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սույն</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ընթացակարգի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շրջանակում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գնվելիք</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ա</w:t>
      </w:r>
      <w:r w:rsidR="001A0A5F" w:rsidRPr="00E6597C">
        <w:rPr>
          <w:rFonts w:ascii="GHEA Grapalat" w:hAnsi="GHEA Grapalat" w:cs="Sylfaen"/>
          <w:sz w:val="20"/>
          <w:szCs w:val="24"/>
          <w:lang w:eastAsia="en-US"/>
        </w:rPr>
        <w:t>շխատանքների</w:t>
      </w:r>
      <w:r w:rsidR="001A0A5F" w:rsidRPr="004605D7">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գնման</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գինը</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կամ</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գնումն</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իրականացվում</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է</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Օրենքի</w:t>
      </w:r>
      <w:r w:rsidR="00FF3E3D" w:rsidRPr="00E6597C">
        <w:rPr>
          <w:rFonts w:ascii="GHEA Grapalat" w:hAnsi="GHEA Grapalat" w:cs="Sylfaen"/>
          <w:sz w:val="20"/>
          <w:szCs w:val="24"/>
          <w:lang w:val="af-ZA" w:eastAsia="en-US"/>
        </w:rPr>
        <w:t xml:space="preserve"> 15-</w:t>
      </w:r>
      <w:r w:rsidR="00FF3E3D" w:rsidRPr="00E6597C">
        <w:rPr>
          <w:rFonts w:ascii="GHEA Grapalat" w:hAnsi="GHEA Grapalat" w:cs="Sylfaen"/>
          <w:sz w:val="20"/>
          <w:szCs w:val="24"/>
          <w:lang w:val="ru-RU" w:eastAsia="en-US"/>
        </w:rPr>
        <w:t>րդ</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հոդվածի</w:t>
      </w:r>
      <w:r w:rsidR="00FF3E3D" w:rsidRPr="00E6597C">
        <w:rPr>
          <w:rFonts w:ascii="GHEA Grapalat" w:hAnsi="GHEA Grapalat" w:cs="Sylfaen"/>
          <w:sz w:val="20"/>
          <w:szCs w:val="24"/>
          <w:lang w:val="af-ZA" w:eastAsia="en-US"/>
        </w:rPr>
        <w:t xml:space="preserve"> 6-</w:t>
      </w:r>
      <w:r w:rsidR="00FF3E3D" w:rsidRPr="00E6597C">
        <w:rPr>
          <w:rFonts w:ascii="GHEA Grapalat" w:hAnsi="GHEA Grapalat" w:cs="Sylfaen"/>
          <w:sz w:val="20"/>
          <w:szCs w:val="24"/>
          <w:lang w:val="ru-RU" w:eastAsia="en-US"/>
        </w:rPr>
        <w:t>րդ</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մասի</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հիման</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վրա</w:t>
      </w:r>
      <w:r w:rsidR="009B6D58" w:rsidRPr="00E6597C">
        <w:rPr>
          <w:rFonts w:ascii="GHEA Grapalat" w:hAnsi="GHEA Grapalat" w:cs="Sylfaen"/>
          <w:sz w:val="20"/>
          <w:szCs w:val="24"/>
          <w:lang w:val="ru-RU" w:eastAsia="en-US"/>
        </w:rPr>
        <w:t>՝</w:t>
      </w:r>
      <w:r w:rsidR="009B6D58" w:rsidRPr="00E6597C">
        <w:rPr>
          <w:rFonts w:ascii="GHEA Grapalat" w:hAnsi="GHEA Grapalat" w:cs="Sylfaen"/>
          <w:sz w:val="20"/>
          <w:szCs w:val="24"/>
          <w:lang w:val="af-ZA" w:eastAsia="en-US"/>
        </w:rPr>
        <w:t xml:space="preserve"> </w:t>
      </w:r>
    </w:p>
    <w:p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պայման</w:t>
      </w:r>
      <w:r w:rsidRPr="00E6597C">
        <w:rPr>
          <w:rFonts w:ascii="GHEA Grapalat" w:hAnsi="GHEA Grapalat" w:cs="Sylfaen"/>
          <w:sz w:val="20"/>
          <w:szCs w:val="24"/>
          <w:lang w:val="af-ZA" w:eastAsia="en-US"/>
        </w:rPr>
        <w:softHyphen/>
      </w:r>
      <w:r w:rsidRPr="00E6597C">
        <w:rPr>
          <w:rFonts w:ascii="GHEA Grapalat" w:hAnsi="GHEA Grapalat" w:cs="Sylfaen"/>
          <w:sz w:val="20"/>
          <w:szCs w:val="24"/>
          <w:lang w:val="ru-RU" w:eastAsia="en-US"/>
        </w:rPr>
        <w:t>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բավարարող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գնահատված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բոլոր</w:t>
      </w:r>
      <w:r w:rsidRPr="00E6597C">
        <w:rPr>
          <w:rFonts w:ascii="GHEA Grapalat" w:hAnsi="GHEA Grapalat" w:cs="Sylfaen"/>
          <w:sz w:val="20"/>
          <w:szCs w:val="24"/>
          <w:lang w:val="af-ZA" w:eastAsia="en-US"/>
        </w:rPr>
        <w:t xml:space="preserve"> </w:t>
      </w:r>
      <w:r w:rsidR="00FD2748"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հետ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բոլոր</w:t>
      </w:r>
      <w:r w:rsidRPr="00E6597C">
        <w:rPr>
          <w:rFonts w:ascii="GHEA Grapalat" w:hAnsi="GHEA Grapalat" w:cs="Sylfaen"/>
          <w:sz w:val="20"/>
          <w:szCs w:val="24"/>
          <w:lang w:val="af-ZA" w:eastAsia="en-US"/>
        </w:rPr>
        <w:t xml:space="preserve"> </w:t>
      </w:r>
      <w:r w:rsidR="00FD2748"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բավարար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գնահատված</w:t>
      </w:r>
      <w:r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հայտեր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բոլոր</w:t>
      </w:r>
      <w:r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rsidR="009B6D58" w:rsidRPr="00015CC3"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eastAsia="en-US"/>
        </w:rPr>
        <w:t>մ</w:t>
      </w:r>
      <w:r w:rsidR="003B1FC0" w:rsidRPr="00E6597C">
        <w:rPr>
          <w:rFonts w:ascii="GHEA Grapalat" w:hAnsi="GHEA Grapalat" w:cs="Sylfaen"/>
          <w:sz w:val="20"/>
          <w:szCs w:val="24"/>
          <w:lang w:eastAsia="en-US"/>
        </w:rPr>
        <w:t>ա</w:t>
      </w:r>
      <w:r w:rsidRPr="00E6597C">
        <w:rPr>
          <w:rFonts w:ascii="GHEA Grapalat" w:hAnsi="GHEA Grapalat" w:cs="Sylfaen"/>
          <w:sz w:val="20"/>
          <w:szCs w:val="24"/>
          <w:lang w:val="ru-RU" w:eastAsia="en-US"/>
        </w:rPr>
        <w:t>սնակցի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015CC3">
        <w:rPr>
          <w:rFonts w:ascii="GHEA Grapalat" w:hAnsi="GHEA Grapalat" w:cs="Sylfaen"/>
          <w:sz w:val="20"/>
          <w:szCs w:val="24"/>
          <w:lang w:val="af-ZA" w:eastAsia="en-US"/>
        </w:rPr>
        <w:t>,</w:t>
      </w:r>
    </w:p>
    <w:p w:rsidR="009B6D58" w:rsidRPr="00015CC3"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ե</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սահմանված</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վերջնաժամկետը</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լրանալու</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ըստ</w:t>
      </w:r>
      <w:r w:rsidR="00F4506C" w:rsidRPr="00015CC3">
        <w:rPr>
          <w:rFonts w:ascii="GHEA Grapalat" w:hAnsi="GHEA Grapalat" w:cs="Sylfaen"/>
          <w:sz w:val="20"/>
          <w:szCs w:val="24"/>
          <w:lang w:val="af-ZA" w:eastAsia="en-US"/>
        </w:rPr>
        <w:t xml:space="preserve"> </w:t>
      </w:r>
      <w:r w:rsidR="00F4506C" w:rsidRPr="00015CC3">
        <w:rPr>
          <w:rFonts w:ascii="GHEA Grapalat" w:hAnsi="GHEA Grapalat" w:cs="Sylfaen"/>
          <w:sz w:val="20"/>
          <w:szCs w:val="24"/>
          <w:lang w:val="ru-RU" w:eastAsia="en-US"/>
        </w:rPr>
        <w:t>դրան</w:t>
      </w:r>
      <w:r w:rsidR="00F4506C" w:rsidRPr="00015CC3">
        <w:rPr>
          <w:rFonts w:ascii="GHEA Grapalat" w:hAnsi="GHEA Grapalat" w:cs="Sylfaen"/>
          <w:sz w:val="20"/>
          <w:szCs w:val="24"/>
          <w:lang w:val="af-ZA" w:eastAsia="en-US"/>
        </w:rPr>
        <w:t xml:space="preserve"> </w:t>
      </w:r>
      <w:r w:rsidR="00F4506C" w:rsidRPr="00015CC3">
        <w:rPr>
          <w:rFonts w:ascii="GHEA Grapalat" w:hAnsi="GHEA Grapalat" w:cs="Sylfaen"/>
          <w:sz w:val="20"/>
          <w:szCs w:val="24"/>
          <w:lang w:val="ru-RU" w:eastAsia="en-US"/>
        </w:rPr>
        <w:t>ներկա</w:t>
      </w:r>
      <w:r w:rsidRPr="00015CC3">
        <w:rPr>
          <w:rFonts w:ascii="GHEA Grapalat" w:hAnsi="GHEA Grapalat" w:cs="Sylfaen"/>
          <w:sz w:val="20"/>
          <w:szCs w:val="24"/>
          <w:lang w:val="af-ZA" w:eastAsia="en-US"/>
        </w:rPr>
        <w:t xml:space="preserve"> </w:t>
      </w:r>
      <w:r w:rsidR="007210AC" w:rsidRPr="00015CC3">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ասնակիցների</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015CC3">
        <w:rPr>
          <w:rFonts w:ascii="GHEA Grapalat" w:hAnsi="GHEA Grapalat" w:cs="Sylfaen"/>
          <w:sz w:val="20"/>
          <w:szCs w:val="24"/>
          <w:lang w:val="af-ZA" w:eastAsia="en-US"/>
        </w:rPr>
        <w:t xml:space="preserve">, </w:t>
      </w:r>
      <w:r w:rsidR="00A11BD0" w:rsidRPr="00015CC3">
        <w:rPr>
          <w:rFonts w:ascii="GHEA Grapalat" w:hAnsi="GHEA Grapalat" w:cs="Sylfaen"/>
          <w:sz w:val="20"/>
          <w:szCs w:val="24"/>
          <w:lang w:val="ru-RU" w:eastAsia="en-US"/>
        </w:rPr>
        <w:t>որոնք</w:t>
      </w:r>
      <w:r w:rsidR="00A11BD0" w:rsidRPr="00015CC3">
        <w:rPr>
          <w:rFonts w:ascii="GHEA Grapalat" w:hAnsi="GHEA Grapalat" w:cs="Sylfaen"/>
          <w:sz w:val="20"/>
          <w:szCs w:val="24"/>
          <w:lang w:val="af-ZA" w:eastAsia="en-US"/>
        </w:rPr>
        <w:t xml:space="preserve"> </w:t>
      </w:r>
      <w:r w:rsidR="00A11BD0" w:rsidRPr="00015CC3">
        <w:rPr>
          <w:rFonts w:ascii="GHEA Grapalat" w:hAnsi="GHEA Grapalat" w:cs="Sylfaen"/>
          <w:sz w:val="20"/>
          <w:szCs w:val="24"/>
          <w:lang w:val="ru-RU" w:eastAsia="en-US"/>
        </w:rPr>
        <w:t>չեն</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գերազանցում</w:t>
      </w:r>
      <w:r w:rsidR="00AB1DD6" w:rsidRPr="00015CC3">
        <w:rPr>
          <w:rFonts w:ascii="GHEA Grapalat" w:hAnsi="GHEA Grapalat" w:cs="Sylfaen"/>
          <w:sz w:val="20"/>
          <w:szCs w:val="24"/>
          <w:lang w:val="af-ZA" w:eastAsia="en-US"/>
        </w:rPr>
        <w:t xml:space="preserve"> </w:t>
      </w:r>
      <w:r w:rsidR="00AB1DD6" w:rsidRPr="00015CC3">
        <w:rPr>
          <w:rFonts w:ascii="GHEA Grapalat" w:hAnsi="GHEA Grapalat" w:cs="Sylfaen"/>
          <w:sz w:val="20"/>
          <w:szCs w:val="24"/>
          <w:lang w:val="ru-RU" w:eastAsia="en-US"/>
        </w:rPr>
        <w:t>գնման</w:t>
      </w:r>
      <w:r w:rsidR="00AB1DD6" w:rsidRPr="00015CC3">
        <w:rPr>
          <w:rFonts w:ascii="GHEA Grapalat" w:hAnsi="GHEA Grapalat" w:cs="Sylfaen"/>
          <w:sz w:val="20"/>
          <w:szCs w:val="24"/>
          <w:lang w:val="af-ZA" w:eastAsia="en-US"/>
        </w:rPr>
        <w:t xml:space="preserve"> </w:t>
      </w:r>
      <w:r w:rsidR="00AB1DD6" w:rsidRPr="00015CC3">
        <w:rPr>
          <w:rFonts w:ascii="GHEA Grapalat" w:hAnsi="GHEA Grapalat" w:cs="Sylfaen"/>
          <w:sz w:val="20"/>
          <w:szCs w:val="24"/>
          <w:lang w:val="ru-RU" w:eastAsia="en-US"/>
        </w:rPr>
        <w:t>գինը</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որոշվում</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հայտարարվում</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015CC3">
        <w:rPr>
          <w:rFonts w:ascii="GHEA Grapalat" w:hAnsi="GHEA Grapalat" w:cs="Sylfaen"/>
          <w:sz w:val="20"/>
          <w:szCs w:val="24"/>
          <w:lang w:val="af-ZA" w:eastAsia="en-US"/>
        </w:rPr>
        <w:t xml:space="preserve"> </w:t>
      </w:r>
      <w:r w:rsidR="00AB1DD6" w:rsidRPr="00015CC3">
        <w:rPr>
          <w:rFonts w:ascii="GHEA Grapalat" w:hAnsi="GHEA Grapalat" w:cs="Sylfaen"/>
          <w:sz w:val="20"/>
          <w:szCs w:val="24"/>
          <w:lang w:val="ru-RU" w:eastAsia="en-US"/>
        </w:rPr>
        <w:t>ընտրված</w:t>
      </w:r>
      <w:r w:rsidR="00AB1DD6" w:rsidRPr="00015CC3">
        <w:rPr>
          <w:rFonts w:ascii="GHEA Grapalat" w:hAnsi="GHEA Grapalat" w:cs="Sylfaen"/>
          <w:sz w:val="20"/>
          <w:szCs w:val="24"/>
          <w:lang w:val="af-ZA" w:eastAsia="en-US"/>
        </w:rPr>
        <w:t xml:space="preserve"> </w:t>
      </w:r>
      <w:r w:rsidRPr="006F3F15">
        <w:rPr>
          <w:rFonts w:ascii="GHEA Grapalat" w:hAnsi="GHEA Grapalat" w:cs="Sylfaen"/>
          <w:sz w:val="20"/>
          <w:szCs w:val="24"/>
          <w:lang w:val="ru-RU" w:eastAsia="en-US"/>
        </w:rPr>
        <w:t>և</w:t>
      </w:r>
      <w:r w:rsidRPr="00015CC3">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ru-RU" w:eastAsia="en-US"/>
        </w:rPr>
        <w:t>այդպիսին</w:t>
      </w:r>
      <w:r w:rsidR="006F3F15" w:rsidRPr="00015CC3">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ru-RU" w:eastAsia="en-US"/>
        </w:rPr>
        <w:t>չճանաչված</w:t>
      </w:r>
      <w:r w:rsidR="006F3F15" w:rsidRPr="00015CC3" w:rsidDel="006F3F15">
        <w:rPr>
          <w:rFonts w:ascii="GHEA Grapalat" w:hAnsi="GHEA Grapalat" w:cs="Sylfaen"/>
          <w:sz w:val="20"/>
          <w:szCs w:val="24"/>
          <w:lang w:val="af-ZA" w:eastAsia="en-US"/>
        </w:rPr>
        <w:t xml:space="preserve"> </w:t>
      </w:r>
      <w:r w:rsidR="007210AC" w:rsidRPr="00015CC3">
        <w:rPr>
          <w:rFonts w:ascii="GHEA Grapalat" w:hAnsi="GHEA Grapalat" w:cs="Sylfaen"/>
          <w:sz w:val="20"/>
          <w:szCs w:val="24"/>
          <w:lang w:val="ru-RU" w:eastAsia="en-US"/>
        </w:rPr>
        <w:t>մ</w:t>
      </w:r>
      <w:r w:rsidRPr="006F3F15">
        <w:rPr>
          <w:rFonts w:ascii="GHEA Grapalat" w:hAnsi="GHEA Grapalat" w:cs="Sylfaen"/>
          <w:sz w:val="20"/>
          <w:szCs w:val="24"/>
          <w:lang w:val="ru-RU" w:eastAsia="en-US"/>
        </w:rPr>
        <w:t>ասնակիցները</w:t>
      </w:r>
      <w:r w:rsidRPr="00015CC3">
        <w:rPr>
          <w:rFonts w:ascii="GHEA Grapalat" w:hAnsi="GHEA Grapalat" w:cs="Sylfaen"/>
          <w:sz w:val="20"/>
          <w:szCs w:val="24"/>
          <w:lang w:val="af-ZA" w:eastAsia="en-US"/>
        </w:rPr>
        <w:t>,</w:t>
      </w:r>
    </w:p>
    <w:p w:rsidR="00387F66" w:rsidRDefault="009B6D58" w:rsidP="006D197A">
      <w:pPr>
        <w:shd w:val="clear" w:color="auto" w:fill="FFFFFF"/>
        <w:ind w:firstLine="375"/>
        <w:jc w:val="both"/>
        <w:rPr>
          <w:rFonts w:ascii="Cambria Math" w:hAnsi="Cambria Math" w:cs="Sylfaen"/>
          <w:sz w:val="20"/>
          <w:lang w:val="hy-AM"/>
        </w:rPr>
      </w:pPr>
      <w:r w:rsidRPr="006F3F15">
        <w:rPr>
          <w:rFonts w:ascii="GHEA Grapalat" w:hAnsi="GHEA Grapalat" w:cs="Sylfaen"/>
          <w:sz w:val="20"/>
          <w:lang w:val="ru-RU"/>
        </w:rPr>
        <w:t>զ</w:t>
      </w:r>
      <w:r w:rsidRPr="00015CC3">
        <w:rPr>
          <w:rFonts w:ascii="GHEA Grapalat" w:hAnsi="GHEA Grapalat" w:cs="Sylfaen"/>
          <w:sz w:val="20"/>
          <w:lang w:val="af-ZA"/>
        </w:rPr>
        <w:t>.</w:t>
      </w:r>
      <w:r w:rsidR="005D30FC" w:rsidRPr="006F3F15">
        <w:rPr>
          <w:rFonts w:ascii="GHEA Grapalat" w:hAnsi="GHEA Grapalat" w:cs="Sylfaen"/>
          <w:sz w:val="20"/>
          <w:lang w:val="ru-RU"/>
        </w:rPr>
        <w:t>բանակցությունների</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համար</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սահմանված</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վերջնաժամկետը</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լրանալու</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պահին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եթե</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դրան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ներկա</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մասնակիցների</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ներկայացրած</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գները</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գերազանցում</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են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գնման</w:t>
      </w:r>
      <w:r w:rsidR="005D30FC" w:rsidRPr="00015CC3">
        <w:rPr>
          <w:rFonts w:ascii="GHEA Grapalat" w:hAnsi="GHEA Grapalat" w:cs="Sylfaen"/>
          <w:sz w:val="20"/>
          <w:lang w:val="af-ZA"/>
        </w:rPr>
        <w:t xml:space="preserve"> </w:t>
      </w:r>
      <w:r w:rsidR="006F3F15" w:rsidRPr="00015CC3">
        <w:rPr>
          <w:rFonts w:ascii="GHEA Grapalat" w:hAnsi="GHEA Grapalat" w:cs="Sylfaen"/>
          <w:sz w:val="20"/>
          <w:lang w:val="af-ZA"/>
        </w:rPr>
        <w:t xml:space="preserve"> </w:t>
      </w:r>
      <w:r w:rsidR="005D30FC" w:rsidRPr="00B01C80">
        <w:rPr>
          <w:rFonts w:ascii="GHEA Grapalat" w:hAnsi="GHEA Grapalat" w:cs="Sylfaen"/>
          <w:sz w:val="20"/>
          <w:lang w:val="ru-RU"/>
        </w:rPr>
        <w:t>գինը</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ապա</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գնահատող</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հանձնաժողովը</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կարող</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է</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բանակցությունների</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արդյունքում</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ցածր</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գնային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առաջարկ</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ներկայացրած</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մասնակցին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հայտարարել</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ընտրված</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մասնակից՝</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պայմանով</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որ</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վերջինիս</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հետ</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կնքվող</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պայմանագրով</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նախատեսված</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կողմերի</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իրավունքներն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ու</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պարտականություններն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ուժի</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մեջ</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են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մտնում</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գնման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գինը</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գերազանցող</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չափով</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լրացուցիչ</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ֆինանսական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միջոցներ</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նախատեսվելու</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և</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դրա</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հիման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վրա</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կողմերի</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միջև</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համաձայնագիր</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կնքելու</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դեպքում</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Ընդ</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որում</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համաձայնագիրը</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կնքվում</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է</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լրացուցիչ</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ֆինանսական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միջոցները</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նախատեսվելուն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հաջորդող</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տասնհինգ</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աշխատանքային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օրվա</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ընթացքում՝</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աշխատանքի</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կատարման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ժամկետները</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երկարաձգելով</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պայմանագրի</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կնքման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օրվանից</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մինչև</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համաձայնագրի</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կնքման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օրն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ընկած</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ժամանակահատվածով</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Սույն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պարբերության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համաձայն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կնքված</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պայմանագիրը</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լուծվում</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է</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եթե</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կնքելուն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հաջորդող</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վաթսուն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օրացուցային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օրվա</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ընթացքում</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լրացուցիչ</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ֆինանսական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միջոցներ</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չեն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նախատեսվում</w:t>
      </w:r>
      <w:r w:rsidR="005D30FC">
        <w:rPr>
          <w:rFonts w:ascii="Cambria Math" w:hAnsi="Cambria Math" w:cs="Sylfaen"/>
          <w:sz w:val="20"/>
          <w:lang w:val="hy-AM"/>
        </w:rPr>
        <w:t>․</w:t>
      </w:r>
    </w:p>
    <w:p w:rsidR="006F3F15" w:rsidRPr="00616808" w:rsidRDefault="006F3F15" w:rsidP="006F3F15">
      <w:pPr>
        <w:shd w:val="clear" w:color="auto" w:fill="FFFFFF"/>
        <w:ind w:firstLine="375"/>
        <w:jc w:val="both"/>
        <w:rPr>
          <w:rFonts w:ascii="GHEA Grapalat" w:hAnsi="GHEA Grapalat" w:cs="Sylfaen"/>
          <w:sz w:val="20"/>
          <w:lang w:val="hy-AM"/>
        </w:rPr>
      </w:pPr>
      <w:r w:rsidRPr="004B72E3">
        <w:rPr>
          <w:rFonts w:ascii="GHEA Grapalat" w:hAnsi="GHEA Grapalat" w:cs="Sylfaen"/>
          <w:sz w:val="20"/>
          <w:lang w:val="hy-AM"/>
        </w:rPr>
        <w:t>Սույն</w:t>
      </w:r>
      <w:r w:rsidRPr="004B72E3">
        <w:rPr>
          <w:rFonts w:ascii="GHEA Grapalat" w:hAnsi="GHEA Grapalat" w:cs="Sylfaen"/>
          <w:sz w:val="20"/>
          <w:lang w:val="af-ZA"/>
        </w:rPr>
        <w:t xml:space="preserve"> </w:t>
      </w:r>
      <w:r w:rsidRPr="004B72E3">
        <w:rPr>
          <w:rFonts w:ascii="GHEA Grapalat" w:hAnsi="GHEA Grapalat" w:cs="Sylfaen"/>
          <w:sz w:val="20"/>
          <w:lang w:val="hy-AM"/>
        </w:rPr>
        <w:t>պարբերության</w:t>
      </w:r>
      <w:r w:rsidRPr="004B72E3">
        <w:rPr>
          <w:rFonts w:ascii="GHEA Grapalat" w:hAnsi="GHEA Grapalat" w:cs="Sylfaen"/>
          <w:sz w:val="20"/>
          <w:lang w:val="af-ZA"/>
        </w:rPr>
        <w:t xml:space="preserve"> </w:t>
      </w:r>
      <w:r w:rsidRPr="004B72E3">
        <w:rPr>
          <w:rFonts w:ascii="GHEA Grapalat" w:hAnsi="GHEA Grapalat" w:cs="Sylfaen"/>
          <w:sz w:val="20"/>
          <w:lang w:val="hy-AM"/>
        </w:rPr>
        <w:t>պահանջները</w:t>
      </w:r>
      <w:r w:rsidRPr="004B72E3">
        <w:rPr>
          <w:rFonts w:ascii="GHEA Grapalat" w:hAnsi="GHEA Grapalat" w:cs="Sylfaen"/>
          <w:sz w:val="20"/>
          <w:lang w:val="af-ZA"/>
        </w:rPr>
        <w:t xml:space="preserve"> </w:t>
      </w:r>
      <w:r w:rsidRPr="004B72E3">
        <w:rPr>
          <w:rFonts w:ascii="GHEA Grapalat" w:hAnsi="GHEA Grapalat" w:cs="Sylfaen"/>
          <w:sz w:val="20"/>
          <w:lang w:val="hy-AM"/>
        </w:rPr>
        <w:t>չեն</w:t>
      </w:r>
      <w:r w:rsidRPr="004B72E3">
        <w:rPr>
          <w:rFonts w:ascii="GHEA Grapalat" w:hAnsi="GHEA Grapalat" w:cs="Sylfaen"/>
          <w:sz w:val="20"/>
          <w:lang w:val="af-ZA"/>
        </w:rPr>
        <w:t xml:space="preserve"> </w:t>
      </w:r>
      <w:r w:rsidRPr="004B72E3">
        <w:rPr>
          <w:rFonts w:ascii="GHEA Grapalat" w:hAnsi="GHEA Grapalat" w:cs="Sylfaen"/>
          <w:sz w:val="20"/>
          <w:lang w:val="hy-AM"/>
        </w:rPr>
        <w:t>կիրառվում</w:t>
      </w:r>
      <w:r w:rsidRPr="004B72E3">
        <w:rPr>
          <w:rFonts w:ascii="GHEA Grapalat" w:hAnsi="GHEA Grapalat" w:cs="Sylfaen"/>
          <w:sz w:val="20"/>
          <w:lang w:val="af-ZA"/>
        </w:rPr>
        <w:t xml:space="preserve"> </w:t>
      </w:r>
      <w:r w:rsidRPr="004B72E3">
        <w:rPr>
          <w:rFonts w:ascii="GHEA Grapalat" w:hAnsi="GHEA Grapalat" w:cs="Sylfaen"/>
          <w:sz w:val="20"/>
          <w:lang w:val="hy-AM"/>
        </w:rPr>
        <w:t>այն</w:t>
      </w:r>
      <w:r w:rsidRPr="004B72E3">
        <w:rPr>
          <w:rFonts w:ascii="GHEA Grapalat" w:hAnsi="GHEA Grapalat" w:cs="Sylfaen"/>
          <w:sz w:val="20"/>
          <w:lang w:val="af-ZA"/>
        </w:rPr>
        <w:t xml:space="preserve"> </w:t>
      </w:r>
      <w:r w:rsidRPr="004B72E3">
        <w:rPr>
          <w:rFonts w:ascii="GHEA Grapalat" w:hAnsi="GHEA Grapalat" w:cs="Sylfaen"/>
          <w:sz w:val="20"/>
          <w:lang w:val="hy-AM"/>
        </w:rPr>
        <w:t>դեպքում</w:t>
      </w:r>
      <w:r w:rsidRPr="004B72E3">
        <w:rPr>
          <w:rFonts w:ascii="GHEA Grapalat" w:hAnsi="GHEA Grapalat" w:cs="Sylfaen"/>
          <w:sz w:val="20"/>
          <w:lang w:val="af-ZA"/>
        </w:rPr>
        <w:t xml:space="preserve">, </w:t>
      </w:r>
      <w:r w:rsidRPr="004B72E3">
        <w:rPr>
          <w:rFonts w:ascii="GHEA Grapalat" w:hAnsi="GHEA Grapalat" w:cs="Sylfaen"/>
          <w:sz w:val="20"/>
          <w:lang w:val="hy-AM"/>
        </w:rPr>
        <w:t>երբ</w:t>
      </w:r>
      <w:r w:rsidRPr="004B72E3">
        <w:rPr>
          <w:rFonts w:ascii="GHEA Grapalat" w:hAnsi="GHEA Grapalat" w:cs="Sylfaen"/>
          <w:sz w:val="20"/>
          <w:lang w:val="af-ZA"/>
        </w:rPr>
        <w:t xml:space="preserve"> </w:t>
      </w:r>
      <w:r w:rsidRPr="004B72E3">
        <w:rPr>
          <w:rFonts w:ascii="GHEA Grapalat" w:hAnsi="GHEA Grapalat" w:cs="Sylfaen"/>
          <w:sz w:val="20"/>
          <w:lang w:val="hy-AM"/>
        </w:rPr>
        <w:t>հայտ</w:t>
      </w:r>
      <w:r w:rsidRPr="004B72E3">
        <w:rPr>
          <w:rFonts w:ascii="GHEA Grapalat" w:hAnsi="GHEA Grapalat" w:cs="Sylfaen"/>
          <w:sz w:val="20"/>
          <w:lang w:val="af-ZA"/>
        </w:rPr>
        <w:t xml:space="preserve"> </w:t>
      </w:r>
      <w:r w:rsidRPr="004B72E3">
        <w:rPr>
          <w:rFonts w:ascii="GHEA Grapalat" w:hAnsi="GHEA Grapalat" w:cs="Sylfaen"/>
          <w:sz w:val="20"/>
          <w:lang w:val="hy-AM"/>
        </w:rPr>
        <w:t>է</w:t>
      </w:r>
      <w:r w:rsidRPr="004B72E3">
        <w:rPr>
          <w:rFonts w:ascii="GHEA Grapalat" w:hAnsi="GHEA Grapalat" w:cs="Sylfaen"/>
          <w:sz w:val="20"/>
          <w:lang w:val="af-ZA"/>
        </w:rPr>
        <w:t xml:space="preserve"> </w:t>
      </w:r>
      <w:r w:rsidRPr="004B72E3">
        <w:rPr>
          <w:rFonts w:ascii="GHEA Grapalat" w:hAnsi="GHEA Grapalat" w:cs="Sylfaen"/>
          <w:sz w:val="20"/>
          <w:lang w:val="hy-AM"/>
        </w:rPr>
        <w:t>ներկայացել</w:t>
      </w:r>
      <w:r w:rsidRPr="004B72E3">
        <w:rPr>
          <w:rFonts w:ascii="GHEA Grapalat" w:hAnsi="GHEA Grapalat" w:cs="Sylfaen"/>
          <w:sz w:val="20"/>
          <w:lang w:val="af-ZA"/>
        </w:rPr>
        <w:t xml:space="preserve"> </w:t>
      </w:r>
      <w:r w:rsidRPr="004B72E3">
        <w:rPr>
          <w:rFonts w:ascii="GHEA Grapalat" w:hAnsi="GHEA Grapalat" w:cs="Sylfaen"/>
          <w:sz w:val="20"/>
          <w:lang w:val="hy-AM"/>
        </w:rPr>
        <w:t>մեկ</w:t>
      </w:r>
      <w:r w:rsidRPr="004B72E3">
        <w:rPr>
          <w:rFonts w:ascii="GHEA Grapalat" w:hAnsi="GHEA Grapalat" w:cs="Sylfaen"/>
          <w:sz w:val="20"/>
          <w:lang w:val="af-ZA"/>
        </w:rPr>
        <w:t xml:space="preserve"> </w:t>
      </w:r>
      <w:r w:rsidRPr="004B72E3">
        <w:rPr>
          <w:rFonts w:ascii="GHEA Grapalat" w:hAnsi="GHEA Grapalat" w:cs="Sylfaen"/>
          <w:sz w:val="20"/>
          <w:lang w:val="hy-AM"/>
        </w:rPr>
        <w:t>մասնակից</w:t>
      </w:r>
      <w:r w:rsidRPr="004B72E3">
        <w:rPr>
          <w:rFonts w:ascii="GHEA Grapalat" w:hAnsi="GHEA Grapalat" w:cs="Sylfaen"/>
          <w:sz w:val="20"/>
          <w:lang w:val="af-ZA"/>
        </w:rPr>
        <w:t xml:space="preserve"> </w:t>
      </w:r>
      <w:r w:rsidRPr="004B72E3">
        <w:rPr>
          <w:rFonts w:ascii="GHEA Grapalat" w:hAnsi="GHEA Grapalat" w:cs="Sylfaen"/>
          <w:sz w:val="20"/>
          <w:lang w:val="hy-AM"/>
        </w:rPr>
        <w:t>կամ</w:t>
      </w:r>
      <w:r w:rsidRPr="004B72E3">
        <w:rPr>
          <w:rFonts w:ascii="GHEA Grapalat" w:hAnsi="GHEA Grapalat" w:cs="Sylfaen"/>
          <w:sz w:val="20"/>
          <w:lang w:val="af-ZA"/>
        </w:rPr>
        <w:t xml:space="preserve"> </w:t>
      </w:r>
      <w:r w:rsidRPr="004B72E3">
        <w:rPr>
          <w:rFonts w:ascii="GHEA Grapalat" w:hAnsi="GHEA Grapalat" w:cs="Sylfaen"/>
          <w:sz w:val="20"/>
          <w:lang w:val="hy-AM"/>
        </w:rPr>
        <w:t>հրավերի</w:t>
      </w:r>
      <w:r w:rsidRPr="004B72E3">
        <w:rPr>
          <w:rFonts w:ascii="GHEA Grapalat" w:hAnsi="GHEA Grapalat" w:cs="Sylfaen"/>
          <w:sz w:val="20"/>
          <w:lang w:val="af-ZA"/>
        </w:rPr>
        <w:t xml:space="preserve"> </w:t>
      </w:r>
      <w:r w:rsidRPr="004B72E3">
        <w:rPr>
          <w:rFonts w:ascii="GHEA Grapalat" w:hAnsi="GHEA Grapalat" w:cs="Sylfaen"/>
          <w:sz w:val="20"/>
          <w:lang w:val="hy-AM"/>
        </w:rPr>
        <w:t>պահանջներին</w:t>
      </w:r>
      <w:r w:rsidRPr="004B72E3">
        <w:rPr>
          <w:rFonts w:ascii="GHEA Grapalat" w:hAnsi="GHEA Grapalat" w:cs="Sylfaen"/>
          <w:sz w:val="20"/>
          <w:lang w:val="af-ZA"/>
        </w:rPr>
        <w:t xml:space="preserve"> </w:t>
      </w:r>
      <w:r w:rsidRPr="004B72E3">
        <w:rPr>
          <w:rFonts w:ascii="GHEA Grapalat" w:hAnsi="GHEA Grapalat" w:cs="Sylfaen"/>
          <w:sz w:val="20"/>
          <w:lang w:val="hy-AM"/>
        </w:rPr>
        <w:t>բավարար</w:t>
      </w:r>
      <w:r w:rsidRPr="004B72E3">
        <w:rPr>
          <w:rFonts w:ascii="GHEA Grapalat" w:hAnsi="GHEA Grapalat" w:cs="Sylfaen"/>
          <w:sz w:val="20"/>
          <w:lang w:val="af-ZA"/>
        </w:rPr>
        <w:t xml:space="preserve"> </w:t>
      </w:r>
      <w:r w:rsidRPr="004B72E3">
        <w:rPr>
          <w:rFonts w:ascii="GHEA Grapalat" w:hAnsi="GHEA Grapalat" w:cs="Sylfaen"/>
          <w:sz w:val="20"/>
          <w:lang w:val="hy-AM"/>
        </w:rPr>
        <w:t>է</w:t>
      </w:r>
      <w:r w:rsidRPr="004B72E3">
        <w:rPr>
          <w:rFonts w:ascii="GHEA Grapalat" w:hAnsi="GHEA Grapalat" w:cs="Sylfaen"/>
          <w:sz w:val="20"/>
          <w:lang w:val="af-ZA"/>
        </w:rPr>
        <w:t xml:space="preserve"> </w:t>
      </w:r>
      <w:r w:rsidRPr="004B72E3">
        <w:rPr>
          <w:rFonts w:ascii="GHEA Grapalat" w:hAnsi="GHEA Grapalat" w:cs="Sylfaen"/>
          <w:sz w:val="20"/>
          <w:lang w:val="hy-AM"/>
        </w:rPr>
        <w:t>գնահատվել</w:t>
      </w:r>
      <w:r w:rsidRPr="004B72E3">
        <w:rPr>
          <w:rFonts w:ascii="GHEA Grapalat" w:hAnsi="GHEA Grapalat" w:cs="Sylfaen"/>
          <w:sz w:val="20"/>
          <w:lang w:val="af-ZA"/>
        </w:rPr>
        <w:t xml:space="preserve"> </w:t>
      </w:r>
      <w:r w:rsidRPr="004B72E3">
        <w:rPr>
          <w:rFonts w:ascii="GHEA Grapalat" w:hAnsi="GHEA Grapalat" w:cs="Sylfaen"/>
          <w:sz w:val="20"/>
          <w:lang w:val="hy-AM"/>
        </w:rPr>
        <w:t>միայն</w:t>
      </w:r>
      <w:r w:rsidRPr="004B72E3">
        <w:rPr>
          <w:rFonts w:ascii="GHEA Grapalat" w:hAnsi="GHEA Grapalat" w:cs="Sylfaen"/>
          <w:sz w:val="20"/>
          <w:lang w:val="af-ZA"/>
        </w:rPr>
        <w:t xml:space="preserve"> </w:t>
      </w:r>
      <w:r w:rsidRPr="004B72E3">
        <w:rPr>
          <w:rFonts w:ascii="GHEA Grapalat" w:hAnsi="GHEA Grapalat" w:cs="Sylfaen"/>
          <w:sz w:val="20"/>
          <w:lang w:val="hy-AM"/>
        </w:rPr>
        <w:t>մեկ</w:t>
      </w:r>
      <w:r w:rsidRPr="004B72E3">
        <w:rPr>
          <w:rFonts w:ascii="GHEA Grapalat" w:hAnsi="GHEA Grapalat" w:cs="Sylfaen"/>
          <w:sz w:val="20"/>
          <w:lang w:val="af-ZA"/>
        </w:rPr>
        <w:t xml:space="preserve"> </w:t>
      </w:r>
      <w:r w:rsidRPr="004B72E3">
        <w:rPr>
          <w:rFonts w:ascii="GHEA Grapalat" w:hAnsi="GHEA Grapalat" w:cs="Sylfaen"/>
          <w:sz w:val="20"/>
          <w:lang w:val="hy-AM"/>
        </w:rPr>
        <w:t>մասնակցի</w:t>
      </w:r>
      <w:r w:rsidRPr="004B72E3">
        <w:rPr>
          <w:rFonts w:ascii="GHEA Grapalat" w:hAnsi="GHEA Grapalat" w:cs="Sylfaen"/>
          <w:sz w:val="20"/>
          <w:lang w:val="af-ZA"/>
        </w:rPr>
        <w:t xml:space="preserve"> </w:t>
      </w:r>
      <w:r w:rsidRPr="004B72E3">
        <w:rPr>
          <w:rFonts w:ascii="GHEA Grapalat" w:hAnsi="GHEA Grapalat" w:cs="Sylfaen"/>
          <w:sz w:val="20"/>
          <w:lang w:val="hy-AM"/>
        </w:rPr>
        <w:t>հայտ</w:t>
      </w:r>
      <w:r w:rsidRPr="004B72E3">
        <w:rPr>
          <w:rFonts w:ascii="GHEA Grapalat" w:hAnsi="GHEA Grapalat" w:cs="Sylfaen"/>
          <w:sz w:val="20"/>
          <w:lang w:val="af-ZA"/>
        </w:rPr>
        <w:t>:</w:t>
      </w:r>
    </w:p>
    <w:p w:rsidR="006F3F15" w:rsidRPr="00015CC3" w:rsidRDefault="006F3F15" w:rsidP="006D197A">
      <w:pPr>
        <w:shd w:val="clear" w:color="auto" w:fill="FFFFFF"/>
        <w:ind w:firstLine="375"/>
        <w:jc w:val="both"/>
        <w:rPr>
          <w:rFonts w:ascii="GHEA Grapalat" w:hAnsi="GHEA Grapalat" w:cs="Sylfaen"/>
          <w:sz w:val="20"/>
          <w:lang w:val="hy-AM"/>
        </w:rPr>
      </w:pPr>
    </w:p>
    <w:p w:rsidR="006F3F15" w:rsidRDefault="00704862" w:rsidP="00EF3662">
      <w:pPr>
        <w:ind w:firstLine="708"/>
        <w:jc w:val="both"/>
        <w:rPr>
          <w:rFonts w:ascii="GHEA Grapalat" w:hAnsi="GHEA Grapalat" w:cs="Sylfaen"/>
          <w:sz w:val="20"/>
          <w:lang w:val="hy-AM"/>
        </w:rPr>
      </w:pPr>
      <w:r w:rsidRPr="00E6597C">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E6597C">
        <w:rPr>
          <w:rFonts w:ascii="GHEA Grapalat" w:hAnsi="GHEA Grapalat" w:cs="Sylfaen"/>
          <w:sz w:val="20"/>
          <w:lang w:val="hy-AM"/>
        </w:rPr>
        <w:t>կամ</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նվազագույն</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գները</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հավասար</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են</w:t>
      </w:r>
      <w:r w:rsidR="00973FB1" w:rsidRPr="00E6597C">
        <w:rPr>
          <w:rFonts w:ascii="GHEA Grapalat" w:hAnsi="GHEA Grapalat" w:cs="Sylfaen"/>
          <w:sz w:val="20"/>
          <w:lang w:val="af-ZA"/>
        </w:rPr>
        <w:t>,</w:t>
      </w:r>
      <w:r w:rsidR="009B6D58" w:rsidRPr="00E6597C">
        <w:rPr>
          <w:rFonts w:ascii="GHEA Grapalat" w:hAnsi="GHEA Grapalat" w:cs="Sylfaen"/>
          <w:sz w:val="20"/>
          <w:lang w:val="af-ZA"/>
        </w:rPr>
        <w:t xml:space="preserve"> </w:t>
      </w:r>
      <w:r w:rsidR="009B6D58" w:rsidRPr="00E6597C">
        <w:rPr>
          <w:rFonts w:ascii="GHEA Grapalat" w:hAnsi="GHEA Grapalat" w:cs="Sylfaen"/>
          <w:sz w:val="20"/>
          <w:lang w:val="hy-AM"/>
        </w:rPr>
        <w:t>գնման</w:t>
      </w:r>
      <w:r w:rsidR="009B6D58" w:rsidRPr="00E6597C">
        <w:rPr>
          <w:rFonts w:ascii="GHEA Grapalat" w:hAnsi="GHEA Grapalat" w:cs="Sylfaen"/>
          <w:sz w:val="20"/>
          <w:lang w:val="af-ZA"/>
        </w:rPr>
        <w:t xml:space="preserve"> </w:t>
      </w:r>
      <w:r w:rsidR="009B6D58" w:rsidRPr="00E6597C">
        <w:rPr>
          <w:rFonts w:ascii="GHEA Grapalat" w:hAnsi="GHEA Grapalat" w:cs="Sylfaen"/>
          <w:sz w:val="20"/>
          <w:lang w:val="hy-AM"/>
        </w:rPr>
        <w:t>ընթացակարգը</w:t>
      </w:r>
      <w:r w:rsidR="009B6D58" w:rsidRPr="00E6597C">
        <w:rPr>
          <w:rFonts w:ascii="GHEA Grapalat" w:hAnsi="GHEA Grapalat" w:cs="Sylfaen"/>
          <w:sz w:val="20"/>
          <w:lang w:val="af-ZA"/>
        </w:rPr>
        <w:t xml:space="preserve"> </w:t>
      </w:r>
      <w:r w:rsidR="005A3DC6" w:rsidRPr="00E6597C">
        <w:rPr>
          <w:rFonts w:ascii="GHEA Grapalat" w:hAnsi="GHEA Grapalat" w:cs="Sylfaen"/>
          <w:sz w:val="20"/>
          <w:lang w:val="hy-AM"/>
        </w:rPr>
        <w:t>Օ</w:t>
      </w:r>
      <w:r w:rsidR="00973FB1" w:rsidRPr="00E6597C">
        <w:rPr>
          <w:rFonts w:ascii="GHEA Grapalat" w:hAnsi="GHEA Grapalat" w:cs="Sylfaen"/>
          <w:sz w:val="20"/>
          <w:lang w:val="hy-AM"/>
        </w:rPr>
        <w:t>րենքի</w:t>
      </w:r>
      <w:r w:rsidR="00973FB1" w:rsidRPr="00E6597C">
        <w:rPr>
          <w:rFonts w:ascii="GHEA Grapalat" w:hAnsi="GHEA Grapalat" w:cs="Sylfaen"/>
          <w:sz w:val="20"/>
          <w:lang w:val="af-ZA"/>
        </w:rPr>
        <w:t xml:space="preserve"> 37-</w:t>
      </w:r>
      <w:r w:rsidR="00973FB1" w:rsidRPr="00E6597C">
        <w:rPr>
          <w:rFonts w:ascii="GHEA Grapalat" w:hAnsi="GHEA Grapalat" w:cs="Sylfaen"/>
          <w:sz w:val="20"/>
          <w:lang w:val="hy-AM"/>
        </w:rPr>
        <w:t>րդ</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հոդվածի</w:t>
      </w:r>
      <w:r w:rsidR="00973FB1" w:rsidRPr="00E6597C">
        <w:rPr>
          <w:rFonts w:ascii="GHEA Grapalat" w:hAnsi="GHEA Grapalat" w:cs="Sylfaen"/>
          <w:sz w:val="20"/>
          <w:lang w:val="af-ZA"/>
        </w:rPr>
        <w:t xml:space="preserve"> 1-</w:t>
      </w:r>
      <w:r w:rsidR="00973FB1" w:rsidRPr="00E6597C">
        <w:rPr>
          <w:rFonts w:ascii="GHEA Grapalat" w:hAnsi="GHEA Grapalat" w:cs="Sylfaen"/>
          <w:sz w:val="20"/>
          <w:lang w:val="hy-AM"/>
        </w:rPr>
        <w:t>ին</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մասի</w:t>
      </w:r>
      <w:r w:rsidR="00973FB1" w:rsidRPr="00E6597C">
        <w:rPr>
          <w:rFonts w:ascii="GHEA Grapalat" w:hAnsi="GHEA Grapalat" w:cs="Sylfaen"/>
          <w:sz w:val="20"/>
          <w:lang w:val="af-ZA"/>
        </w:rPr>
        <w:t xml:space="preserve"> 1-</w:t>
      </w:r>
      <w:r w:rsidR="00973FB1" w:rsidRPr="00E6597C">
        <w:rPr>
          <w:rFonts w:ascii="GHEA Grapalat" w:hAnsi="GHEA Grapalat" w:cs="Sylfaen"/>
          <w:sz w:val="20"/>
          <w:lang w:val="hy-AM"/>
        </w:rPr>
        <w:t>ին</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կետի</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հիման</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վրա</w:t>
      </w:r>
      <w:r w:rsidR="00973FB1" w:rsidRPr="00E6597C">
        <w:rPr>
          <w:rFonts w:ascii="GHEA Grapalat" w:hAnsi="GHEA Grapalat" w:cs="Sylfaen"/>
          <w:sz w:val="20"/>
          <w:lang w:val="af-ZA"/>
        </w:rPr>
        <w:t xml:space="preserve"> </w:t>
      </w:r>
      <w:r w:rsidR="009B6D58" w:rsidRPr="00E6597C">
        <w:rPr>
          <w:rFonts w:ascii="GHEA Grapalat" w:hAnsi="GHEA Grapalat" w:cs="Sylfaen"/>
          <w:sz w:val="20"/>
          <w:lang w:val="hy-AM"/>
        </w:rPr>
        <w:t>հայտարարվում</w:t>
      </w:r>
      <w:r w:rsidR="009B6D58" w:rsidRPr="00E6597C">
        <w:rPr>
          <w:rFonts w:ascii="GHEA Grapalat" w:hAnsi="GHEA Grapalat" w:cs="Sylfaen"/>
          <w:sz w:val="20"/>
          <w:lang w:val="af-ZA"/>
        </w:rPr>
        <w:t xml:space="preserve"> </w:t>
      </w:r>
      <w:r w:rsidR="009B6D58" w:rsidRPr="00E6597C">
        <w:rPr>
          <w:rFonts w:ascii="GHEA Grapalat" w:hAnsi="GHEA Grapalat" w:cs="Sylfaen"/>
          <w:sz w:val="20"/>
          <w:lang w:val="hy-AM"/>
        </w:rPr>
        <w:t>է</w:t>
      </w:r>
      <w:r w:rsidR="009B6D58" w:rsidRPr="00E6597C">
        <w:rPr>
          <w:rFonts w:ascii="GHEA Grapalat" w:hAnsi="GHEA Grapalat" w:cs="Sylfaen"/>
          <w:sz w:val="20"/>
          <w:lang w:val="af-ZA"/>
        </w:rPr>
        <w:t xml:space="preserve"> </w:t>
      </w:r>
      <w:r w:rsidR="009B6D58" w:rsidRPr="00E6597C">
        <w:rPr>
          <w:rFonts w:ascii="GHEA Grapalat" w:hAnsi="GHEA Grapalat" w:cs="Sylfaen"/>
          <w:sz w:val="20"/>
          <w:lang w:val="hy-AM"/>
        </w:rPr>
        <w:t>չկայացած</w:t>
      </w:r>
      <w:r w:rsidR="003D1FE3" w:rsidRPr="00E6597C">
        <w:rPr>
          <w:rFonts w:ascii="GHEA Grapalat" w:hAnsi="GHEA Grapalat" w:cs="Sylfaen"/>
          <w:sz w:val="20"/>
          <w:lang w:val="hy-AM"/>
        </w:rPr>
        <w:t>, բացառությամբ սույն ենթակետի «զ» պարբերությամբ նախատեսված դեպքի</w:t>
      </w:r>
    </w:p>
    <w:p w:rsidR="00B514E8" w:rsidRPr="00E6597C" w:rsidRDefault="00FD2748" w:rsidP="00EF3662">
      <w:pPr>
        <w:ind w:firstLine="708"/>
        <w:jc w:val="both"/>
        <w:rPr>
          <w:rFonts w:ascii="GHEA Grapalat" w:hAnsi="GHEA Grapalat"/>
          <w:sz w:val="20"/>
          <w:szCs w:val="20"/>
          <w:lang w:val="hy-AM"/>
        </w:rPr>
      </w:pPr>
      <w:r w:rsidRPr="00E6597C">
        <w:rPr>
          <w:rFonts w:ascii="GHEA Grapalat" w:hAnsi="GHEA Grapalat"/>
          <w:sz w:val="20"/>
          <w:szCs w:val="20"/>
          <w:lang w:val="af-ZA"/>
        </w:rPr>
        <w:lastRenderedPageBreak/>
        <w:t>8</w:t>
      </w:r>
      <w:r w:rsidR="00C82BD2" w:rsidRPr="00E6597C">
        <w:rPr>
          <w:rFonts w:ascii="GHEA Grapalat" w:hAnsi="GHEA Grapalat"/>
          <w:sz w:val="20"/>
          <w:szCs w:val="20"/>
          <w:lang w:val="af-ZA"/>
        </w:rPr>
        <w:t>.</w:t>
      </w:r>
      <w:r w:rsidR="00DF2FEF" w:rsidRPr="00E6597C">
        <w:rPr>
          <w:rFonts w:ascii="GHEA Grapalat" w:hAnsi="GHEA Grapalat"/>
          <w:sz w:val="20"/>
          <w:szCs w:val="20"/>
          <w:lang w:val="af-ZA"/>
        </w:rPr>
        <w:t>7</w:t>
      </w:r>
      <w:r w:rsidR="00E24EBF" w:rsidRPr="00E6597C">
        <w:rPr>
          <w:rFonts w:ascii="GHEA Grapalat" w:hAnsi="GHEA Grapalat"/>
          <w:sz w:val="20"/>
          <w:szCs w:val="20"/>
          <w:lang w:val="af-ZA"/>
        </w:rPr>
        <w:t xml:space="preserve"> </w:t>
      </w:r>
      <w:r w:rsidR="00753C9B" w:rsidRPr="00E6597C">
        <w:rPr>
          <w:rFonts w:ascii="GHEA Grapalat" w:hAnsi="GHEA Grapalat"/>
          <w:sz w:val="20"/>
          <w:szCs w:val="20"/>
          <w:lang w:val="af-ZA"/>
        </w:rPr>
        <w:t>Պ</w:t>
      </w:r>
      <w:r w:rsidR="00B514E8" w:rsidRPr="00E6597C">
        <w:rPr>
          <w:rFonts w:ascii="GHEA Grapalat" w:hAnsi="GHEA Grapalat"/>
          <w:sz w:val="20"/>
          <w:szCs w:val="20"/>
          <w:lang w:val="af-ZA"/>
        </w:rPr>
        <w:t xml:space="preserve">ահանջի դեպքում </w:t>
      </w:r>
      <w:r w:rsidR="00AD522C" w:rsidRPr="00E6597C">
        <w:rPr>
          <w:rFonts w:ascii="GHEA Grapalat" w:hAnsi="GHEA Grapalat"/>
          <w:sz w:val="20"/>
          <w:szCs w:val="20"/>
          <w:lang w:val="af-ZA"/>
        </w:rPr>
        <w:t xml:space="preserve">որևէ </w:t>
      </w:r>
      <w:r w:rsidR="007210AC" w:rsidRPr="00E6597C">
        <w:rPr>
          <w:rFonts w:ascii="GHEA Grapalat" w:hAnsi="GHEA Grapalat"/>
          <w:sz w:val="20"/>
          <w:szCs w:val="20"/>
          <w:lang w:val="af-ZA"/>
        </w:rPr>
        <w:t>մ</w:t>
      </w:r>
      <w:r w:rsidR="00B514E8" w:rsidRPr="00E6597C">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rPr>
        <w:t xml:space="preserve">այլ </w:t>
      </w:r>
      <w:r w:rsidR="007B36E4" w:rsidRPr="00E6597C">
        <w:rPr>
          <w:rFonts w:ascii="GHEA Grapalat" w:hAnsi="GHEA Grapalat"/>
          <w:sz w:val="20"/>
          <w:szCs w:val="20"/>
          <w:lang w:val="af-ZA"/>
        </w:rPr>
        <w:t>մ</w:t>
      </w:r>
      <w:r w:rsidR="00B514E8" w:rsidRPr="00E6597C">
        <w:rPr>
          <w:rFonts w:ascii="GHEA Grapalat" w:hAnsi="GHEA Grapalat"/>
          <w:sz w:val="20"/>
          <w:szCs w:val="20"/>
          <w:lang w:val="af-ZA"/>
        </w:rPr>
        <w:t>ասնակցին:</w:t>
      </w:r>
      <w:r w:rsidR="007B6811" w:rsidRPr="00E6597C">
        <w:rPr>
          <w:rFonts w:ascii="GHEA Grapalat" w:hAnsi="GHEA Grapalat"/>
          <w:sz w:val="20"/>
          <w:szCs w:val="20"/>
          <w:lang w:val="hy-AM"/>
        </w:rPr>
        <w:t xml:space="preserve"> </w:t>
      </w:r>
      <w:r w:rsidR="007B6811" w:rsidRPr="00E6597C">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rPr>
        <w:t xml:space="preserve">հայտում ներառված </w:t>
      </w:r>
      <w:r w:rsidR="007B6811" w:rsidRPr="00E6597C">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rPr>
        <w:t xml:space="preserve">հանձնաժողովի </w:t>
      </w:r>
      <w:r w:rsidR="007B6811" w:rsidRPr="00E6597C">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rPr>
        <w:t>:</w:t>
      </w:r>
    </w:p>
    <w:p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rPr>
        <w:t>8</w:t>
      </w:r>
      <w:r w:rsidR="002B121D" w:rsidRPr="00E6597C">
        <w:rPr>
          <w:rFonts w:ascii="GHEA Grapalat" w:hAnsi="GHEA Grapalat"/>
          <w:sz w:val="20"/>
          <w:lang w:val="af-ZA"/>
        </w:rPr>
        <w:t>.</w:t>
      </w:r>
      <w:r w:rsidR="006F3F15">
        <w:rPr>
          <w:rFonts w:ascii="GHEA Grapalat" w:hAnsi="GHEA Grapalat"/>
          <w:sz w:val="20"/>
          <w:lang w:val="hy-AM"/>
        </w:rPr>
        <w:t>8</w:t>
      </w:r>
      <w:r w:rsidR="00794157">
        <w:rPr>
          <w:rFonts w:ascii="GHEA Grapalat" w:hAnsi="GHEA Grapalat"/>
          <w:sz w:val="20"/>
          <w:lang w:val="af-ZA"/>
        </w:rPr>
        <w:t xml:space="preserve"> </w:t>
      </w:r>
      <w:r w:rsidR="002B121D" w:rsidRPr="00E6597C">
        <w:rPr>
          <w:rFonts w:ascii="GHEA Grapalat" w:hAnsi="GHEA Grapalat"/>
          <w:sz w:val="20"/>
          <w:lang w:val="af-ZA"/>
        </w:rPr>
        <w:t>Եթե հայտերի բացման</w:t>
      </w:r>
      <w:r w:rsidR="00DE1C00" w:rsidRPr="00E6597C">
        <w:rPr>
          <w:rFonts w:ascii="GHEA Grapalat" w:hAnsi="GHEA Grapalat"/>
          <w:sz w:val="20"/>
          <w:lang w:val="hy-AM"/>
        </w:rPr>
        <w:t xml:space="preserve"> և գնահատման</w:t>
      </w:r>
      <w:r w:rsidR="002B121D" w:rsidRPr="00E6597C">
        <w:rPr>
          <w:rFonts w:ascii="GHEA Grapalat" w:hAnsi="GHEA Grapalat"/>
          <w:sz w:val="20"/>
          <w:lang w:val="af-ZA"/>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7" w:name="_Hlk9262487"/>
      <w:r w:rsidR="00476579" w:rsidRPr="00E6597C">
        <w:rPr>
          <w:rFonts w:ascii="GHEA Grapalat" w:hAnsi="GHEA Grapalat" w:cs="Sylfaen"/>
          <w:sz w:val="20"/>
          <w:szCs w:val="24"/>
          <w:lang w:val="hy-AM" w:eastAsia="en-US"/>
        </w:rPr>
        <w:t xml:space="preserve"> </w:t>
      </w:r>
      <w:bookmarkEnd w:id="7"/>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rsidR="002B121D" w:rsidRPr="00E6597C"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rsidR="006F3F15" w:rsidRPr="00F40755" w:rsidRDefault="00A150A9" w:rsidP="006F3F15">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rsidR="005E0E50" w:rsidRPr="00E6597C" w:rsidRDefault="005E0E50" w:rsidP="00EF3662">
      <w:pPr>
        <w:pStyle w:val="23"/>
        <w:spacing w:line="240" w:lineRule="auto"/>
        <w:ind w:firstLine="567"/>
        <w:rPr>
          <w:rFonts w:ascii="GHEA Grapalat" w:hAnsi="GHEA Grapalat" w:cs="Sylfaen"/>
          <w:szCs w:val="24"/>
          <w:lang w:val="hy-AM"/>
        </w:rPr>
      </w:pPr>
    </w:p>
    <w:p w:rsidR="00794157"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rsidR="00E65F37" w:rsidRPr="00E6597C"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rsidR="00794157" w:rsidRDefault="00A24827" w:rsidP="00EF3662">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E6597C" w:rsidRDefault="008B73CD"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00DF2FEF" w:rsidRPr="00E6597C">
        <w:rPr>
          <w:rFonts w:ascii="GHEA Grapalat" w:hAnsi="GHEA Grapalat" w:cs="Sylfaen"/>
          <w:szCs w:val="24"/>
        </w:rPr>
        <w:t>:</w:t>
      </w:r>
    </w:p>
    <w:p w:rsidR="00C8399F" w:rsidRPr="00015CC3" w:rsidRDefault="00A150A9" w:rsidP="00C8399F">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af-ZA"/>
        </w:rPr>
        <w:t>8</w:t>
      </w:r>
      <w:r w:rsidR="0036230B" w:rsidRPr="00E6597C">
        <w:rPr>
          <w:rFonts w:ascii="GHEA Grapalat" w:hAnsi="GHEA Grapalat" w:cs="Sylfaen"/>
          <w:sz w:val="20"/>
          <w:lang w:val="af-ZA"/>
        </w:rPr>
        <w:t>.</w:t>
      </w:r>
      <w:r w:rsidR="00794157">
        <w:rPr>
          <w:rFonts w:ascii="GHEA Grapalat" w:hAnsi="GHEA Grapalat" w:cs="Sylfaen"/>
          <w:sz w:val="20"/>
          <w:lang w:val="af-ZA"/>
        </w:rPr>
        <w:t>1</w:t>
      </w:r>
      <w:r w:rsidR="006F3F15">
        <w:rPr>
          <w:rFonts w:ascii="GHEA Grapalat" w:hAnsi="GHEA Grapalat" w:cs="Sylfaen"/>
          <w:sz w:val="20"/>
          <w:lang w:val="hy-AM"/>
        </w:rPr>
        <w:t>3</w:t>
      </w:r>
      <w:r w:rsidR="00794157">
        <w:rPr>
          <w:rFonts w:ascii="GHEA Grapalat" w:hAnsi="GHEA Grapalat" w:cs="Sylfaen"/>
          <w:sz w:val="20"/>
          <w:lang w:val="af-ZA"/>
        </w:rPr>
        <w:t xml:space="preserve"> </w:t>
      </w:r>
      <w:r w:rsidR="0036230B" w:rsidRPr="00E6597C">
        <w:rPr>
          <w:rFonts w:ascii="GHEA Grapalat" w:hAnsi="GHEA Grapalat" w:cs="Sylfaen"/>
          <w:sz w:val="20"/>
        </w:rPr>
        <w:t>Օրենքի</w:t>
      </w:r>
      <w:r w:rsidR="0036230B" w:rsidRPr="00E6597C">
        <w:rPr>
          <w:rFonts w:ascii="GHEA Grapalat" w:hAnsi="GHEA Grapalat" w:cs="Sylfaen"/>
          <w:sz w:val="20"/>
          <w:lang w:val="af-ZA"/>
        </w:rPr>
        <w:t xml:space="preserve"> 6-</w:t>
      </w:r>
      <w:r w:rsidR="0036230B" w:rsidRPr="00E6597C">
        <w:rPr>
          <w:rFonts w:ascii="GHEA Grapalat" w:hAnsi="GHEA Grapalat" w:cs="Sylfaen"/>
          <w:sz w:val="20"/>
        </w:rPr>
        <w:t>րդ</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հոդվածի</w:t>
      </w:r>
      <w:r w:rsidR="0036230B" w:rsidRPr="00E6597C">
        <w:rPr>
          <w:rFonts w:ascii="GHEA Grapalat" w:hAnsi="GHEA Grapalat" w:cs="Sylfaen"/>
          <w:sz w:val="20"/>
          <w:lang w:val="af-ZA"/>
        </w:rPr>
        <w:t xml:space="preserve"> 1-</w:t>
      </w:r>
      <w:r w:rsidR="0036230B" w:rsidRPr="00E6597C">
        <w:rPr>
          <w:rFonts w:ascii="GHEA Grapalat" w:hAnsi="GHEA Grapalat" w:cs="Sylfaen"/>
          <w:sz w:val="20"/>
        </w:rPr>
        <w:t>ին</w:t>
      </w:r>
      <w:r w:rsidR="0036230B" w:rsidRPr="00E6597C">
        <w:rPr>
          <w:rFonts w:ascii="GHEA Grapalat" w:hAnsi="GHEA Grapalat" w:cs="Sylfaen"/>
          <w:sz w:val="20"/>
          <w:lang w:val="af-ZA"/>
        </w:rPr>
        <w:t xml:space="preserve"> </w:t>
      </w:r>
      <w:r w:rsidR="0036230B" w:rsidRPr="00015CC3">
        <w:rPr>
          <w:rFonts w:ascii="GHEA Grapalat" w:hAnsi="GHEA Grapalat" w:cs="Sylfaen"/>
          <w:sz w:val="20"/>
        </w:rPr>
        <w:t>մասի</w:t>
      </w:r>
      <w:r w:rsidR="0036230B" w:rsidRPr="00015CC3">
        <w:rPr>
          <w:rFonts w:ascii="GHEA Grapalat" w:hAnsi="GHEA Grapalat" w:cs="Sylfaen"/>
          <w:sz w:val="20"/>
          <w:lang w:val="af-ZA"/>
        </w:rPr>
        <w:t xml:space="preserve"> 6-</w:t>
      </w:r>
      <w:r w:rsidR="0036230B" w:rsidRPr="00015CC3">
        <w:rPr>
          <w:rFonts w:ascii="GHEA Grapalat" w:hAnsi="GHEA Grapalat" w:cs="Sylfaen"/>
          <w:sz w:val="20"/>
        </w:rPr>
        <w:t>րդ</w:t>
      </w:r>
      <w:r w:rsidR="0036230B" w:rsidRPr="00015CC3">
        <w:rPr>
          <w:rFonts w:ascii="GHEA Grapalat" w:hAnsi="GHEA Grapalat" w:cs="Sylfaen"/>
          <w:sz w:val="20"/>
          <w:lang w:val="af-ZA"/>
        </w:rPr>
        <w:t xml:space="preserve"> </w:t>
      </w:r>
      <w:r w:rsidR="0036230B" w:rsidRPr="00015CC3">
        <w:rPr>
          <w:rFonts w:ascii="GHEA Grapalat" w:hAnsi="GHEA Grapalat" w:cs="Sylfaen"/>
          <w:sz w:val="20"/>
        </w:rPr>
        <w:t>կետով</w:t>
      </w:r>
      <w:r w:rsidR="0036230B" w:rsidRPr="00015CC3">
        <w:rPr>
          <w:rFonts w:ascii="GHEA Grapalat" w:hAnsi="GHEA Grapalat" w:cs="Sylfaen"/>
          <w:sz w:val="20"/>
          <w:lang w:val="af-ZA"/>
        </w:rPr>
        <w:t xml:space="preserve"> </w:t>
      </w:r>
      <w:r w:rsidR="0036230B" w:rsidRPr="00015CC3">
        <w:rPr>
          <w:rFonts w:ascii="GHEA Grapalat" w:hAnsi="GHEA Grapalat" w:cs="Sylfaen"/>
          <w:sz w:val="20"/>
        </w:rPr>
        <w:t>նախատեսված</w:t>
      </w:r>
      <w:r w:rsidR="0036230B" w:rsidRPr="00015CC3">
        <w:rPr>
          <w:rFonts w:ascii="GHEA Grapalat" w:hAnsi="GHEA Grapalat" w:cs="Sylfaen"/>
          <w:sz w:val="20"/>
          <w:lang w:val="af-ZA"/>
        </w:rPr>
        <w:t xml:space="preserve"> </w:t>
      </w:r>
      <w:r w:rsidR="0036230B" w:rsidRPr="00015CC3">
        <w:rPr>
          <w:rFonts w:ascii="GHEA Grapalat" w:hAnsi="GHEA Grapalat" w:cs="Sylfaen"/>
          <w:sz w:val="20"/>
        </w:rPr>
        <w:t>հիմքերն</w:t>
      </w:r>
      <w:r w:rsidR="0036230B" w:rsidRPr="00015CC3">
        <w:rPr>
          <w:rFonts w:ascii="GHEA Grapalat" w:hAnsi="GHEA Grapalat" w:cs="Sylfaen"/>
          <w:sz w:val="20"/>
          <w:lang w:val="af-ZA"/>
        </w:rPr>
        <w:t xml:space="preserve"> </w:t>
      </w:r>
      <w:r w:rsidR="0036230B" w:rsidRPr="00015CC3">
        <w:rPr>
          <w:rFonts w:ascii="GHEA Grapalat" w:hAnsi="GHEA Grapalat" w:cs="Sylfaen"/>
          <w:sz w:val="20"/>
        </w:rPr>
        <w:t>ի</w:t>
      </w:r>
      <w:r w:rsidR="0036230B" w:rsidRPr="00015CC3">
        <w:rPr>
          <w:rFonts w:ascii="GHEA Grapalat" w:hAnsi="GHEA Grapalat" w:cs="Sylfaen"/>
          <w:sz w:val="20"/>
          <w:lang w:val="af-ZA"/>
        </w:rPr>
        <w:t xml:space="preserve"> </w:t>
      </w:r>
      <w:r w:rsidR="0036230B" w:rsidRPr="00015CC3">
        <w:rPr>
          <w:rFonts w:ascii="GHEA Grapalat" w:hAnsi="GHEA Grapalat" w:cs="Sylfaen"/>
          <w:sz w:val="20"/>
        </w:rPr>
        <w:t>հայտ</w:t>
      </w:r>
      <w:r w:rsidR="0036230B" w:rsidRPr="00015CC3">
        <w:rPr>
          <w:rFonts w:ascii="GHEA Grapalat" w:hAnsi="GHEA Grapalat" w:cs="Sylfaen"/>
          <w:sz w:val="20"/>
          <w:lang w:val="af-ZA"/>
        </w:rPr>
        <w:t xml:space="preserve"> </w:t>
      </w:r>
      <w:r w:rsidR="0036230B" w:rsidRPr="00015CC3">
        <w:rPr>
          <w:rFonts w:ascii="GHEA Grapalat" w:hAnsi="GHEA Grapalat" w:cs="Sylfaen"/>
          <w:sz w:val="20"/>
        </w:rPr>
        <w:t>գալու</w:t>
      </w:r>
      <w:r w:rsidR="0036230B" w:rsidRPr="00015CC3">
        <w:rPr>
          <w:rFonts w:ascii="GHEA Grapalat" w:hAnsi="GHEA Grapalat" w:cs="Sylfaen"/>
          <w:sz w:val="20"/>
          <w:lang w:val="af-ZA"/>
        </w:rPr>
        <w:t xml:space="preserve"> </w:t>
      </w:r>
      <w:r w:rsidR="006F3F15" w:rsidRPr="00015CC3">
        <w:rPr>
          <w:rFonts w:ascii="GHEA Grapalat" w:hAnsi="GHEA Grapalat" w:cs="Sylfaen"/>
          <w:sz w:val="20"/>
          <w:lang w:val="ru-RU"/>
        </w:rPr>
        <w:t>դեպքում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պատվիրատուի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ղեկավարի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պատճառաբանված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հիման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վրա</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լիազորված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մարմինը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մասնակցին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ներառում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է</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գնումների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գործընթացին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մասնակցելու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իրավունք</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չունեցող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մասնակիցների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ցուցակում։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Ընդ</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որում</w:t>
      </w:r>
      <w:r w:rsidR="006F3F15" w:rsidRPr="00015CC3">
        <w:rPr>
          <w:rFonts w:ascii="GHEA Grapalat" w:hAnsi="GHEA Grapalat" w:cs="Sylfaen"/>
          <w:sz w:val="20"/>
          <w:lang w:val="af-ZA"/>
        </w:rPr>
        <w:t xml:space="preserve"> </w:t>
      </w:r>
      <w:r w:rsidR="006F3F15" w:rsidRPr="00015CC3">
        <w:rPr>
          <w:rFonts w:ascii="Calibri" w:hAnsi="Calibri" w:cs="Calibri"/>
          <w:sz w:val="20"/>
          <w:lang w:val="af-ZA"/>
        </w:rPr>
        <w:t> </w:t>
      </w:r>
      <w:r w:rsidR="006F3F15" w:rsidRPr="00015CC3">
        <w:rPr>
          <w:rFonts w:ascii="GHEA Grapalat" w:hAnsi="GHEA Grapalat" w:cs="Sylfaen"/>
          <w:sz w:val="20"/>
          <w:lang w:val="ru-RU"/>
        </w:rPr>
        <w:t>սույն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կետում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նշված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որոշումը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պատվիրատուի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ղեկավարը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կայացնում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է</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գնման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ընթացակարգը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չկայացած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հայտարարվելու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կամ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կնքված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պայմանագրի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վերաբերյալ</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հայտարարությունը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հրապարակելու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կամ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պայմանագիրը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միակողմանի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լուծելու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հայտարարությունը</w:t>
      </w:r>
      <w:r w:rsidR="00C8399F" w:rsidRPr="00015CC3">
        <w:rPr>
          <w:rFonts w:ascii="GHEA Grapalat" w:hAnsi="GHEA Grapalat" w:cs="Sylfaen"/>
          <w:sz w:val="20"/>
          <w:lang w:val="hy-AM"/>
        </w:rPr>
        <w:t xml:space="preserve"> </w:t>
      </w:r>
      <w:r w:rsidR="00C8399F" w:rsidRPr="00015CC3">
        <w:rPr>
          <w:rFonts w:ascii="GHEA Grapalat" w:hAnsi="GHEA Grapalat" w:cs="Sylfaen"/>
          <w:sz w:val="20"/>
          <w:lang w:val="af-ZA"/>
        </w:rPr>
        <w:t>(</w:t>
      </w:r>
      <w:r w:rsidR="00C8399F" w:rsidRPr="00015CC3">
        <w:rPr>
          <w:rFonts w:ascii="GHEA Grapalat" w:hAnsi="GHEA Grapalat" w:cs="Sylfaen"/>
          <w:sz w:val="20"/>
          <w:lang w:val="hy-AM"/>
        </w:rPr>
        <w:t>ծանուցումը</w:t>
      </w:r>
      <w:r w:rsidR="00C8399F" w:rsidRPr="00015CC3">
        <w:rPr>
          <w:rFonts w:ascii="GHEA Grapalat" w:hAnsi="GHEA Grapalat" w:cs="Sylfaen"/>
          <w:sz w:val="20"/>
          <w:lang w:val="af-ZA"/>
        </w:rPr>
        <w:t>)</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հրապարակելու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օրվան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հաջորդող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տասն</w:t>
      </w:r>
      <w:r w:rsidR="00C8399F" w:rsidRPr="00015CC3">
        <w:rPr>
          <w:rFonts w:ascii="GHEA Grapalat" w:hAnsi="GHEA Grapalat" w:cs="Sylfaen"/>
          <w:sz w:val="20"/>
          <w:lang w:val="hy-AM"/>
        </w:rPr>
        <w:t>երորդ օրը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Որոշումը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կայացվելուն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հաջորդող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այն</w:t>
      </w:r>
      <w:r w:rsidR="006F3F15" w:rsidRPr="00015CC3">
        <w:rPr>
          <w:rFonts w:ascii="GHEA Grapalat" w:hAnsi="GHEA Grapalat" w:cs="Sylfaen"/>
          <w:sz w:val="20"/>
          <w:lang w:val="af-ZA"/>
        </w:rPr>
        <w:t xml:space="preserve"> գրավոր </w:t>
      </w:r>
      <w:r w:rsidR="006F3F15" w:rsidRPr="00015CC3">
        <w:rPr>
          <w:rFonts w:ascii="GHEA Grapalat" w:hAnsi="GHEA Grapalat" w:cs="Sylfaen"/>
          <w:sz w:val="20"/>
          <w:lang w:val="ru-RU"/>
        </w:rPr>
        <w:t>տրամադրվում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է</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լիազորված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մարմնին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և</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մասնակցին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Լիազորված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մարմինը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մասնակցին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ներառում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է</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գնումների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գործընթացին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մասնակցելու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իրավունք</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չունեցող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մասնակիցների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ցուցակում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որոշումն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ստանալուն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հաջորդող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քառասուներորդ</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օրվան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հաջորդող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հինգ</w:t>
      </w:r>
      <w:r w:rsidR="006F3F15" w:rsidRPr="00015CC3">
        <w:rPr>
          <w:rFonts w:ascii="GHEA Grapalat" w:hAnsi="GHEA Grapalat" w:cs="Sylfaen"/>
          <w:sz w:val="20"/>
        </w:rPr>
        <w:t>երորդ</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w:t>
      </w:r>
      <w:r w:rsidR="006F3F15" w:rsidRPr="00015CC3">
        <w:rPr>
          <w:rFonts w:ascii="GHEA Grapalat" w:hAnsi="GHEA Grapalat" w:cs="Sylfaen"/>
          <w:sz w:val="20"/>
        </w:rPr>
        <w:t>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իսկ</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որոշումն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ստանալուն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հաջորդող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քառասուներորդ</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օրվա</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դրությամբ</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մասնակցի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կողմից</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բողոքարկման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վերաբերյալ</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հարուցված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և</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չավարտված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դատական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գործի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առկայության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դեպքում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տվյալ</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դատական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գործով</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եզրափակիչ</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դատական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ակտն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ուժի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մեջ</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մտնելու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օրվան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հաջորդող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հինգ</w:t>
      </w:r>
      <w:r w:rsidR="006F3F15" w:rsidRPr="00015CC3">
        <w:rPr>
          <w:rFonts w:ascii="GHEA Grapalat" w:hAnsi="GHEA Grapalat" w:cs="Sylfaen"/>
          <w:sz w:val="20"/>
        </w:rPr>
        <w:t>երորդ</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w:t>
      </w:r>
      <w:r w:rsidR="006F3F15" w:rsidRPr="00015CC3">
        <w:rPr>
          <w:rFonts w:ascii="GHEA Grapalat" w:hAnsi="GHEA Grapalat" w:cs="Sylfaen"/>
          <w:sz w:val="20"/>
        </w:rPr>
        <w:t>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եթե</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դատական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քննության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արդյունքով</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կատարման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հնարավորությունը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չի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վերացել</w:t>
      </w:r>
      <w:r w:rsidR="006F3F15" w:rsidRPr="00015CC3">
        <w:rPr>
          <w:rFonts w:ascii="GHEA Grapalat" w:hAnsi="GHEA Grapalat" w:cs="Sylfaen"/>
          <w:sz w:val="20"/>
          <w:lang w:val="hy-AM"/>
        </w:rPr>
        <w:t>:</w:t>
      </w:r>
    </w:p>
    <w:p w:rsidR="00C8399F" w:rsidRPr="00015CC3" w:rsidRDefault="00C8399F" w:rsidP="00C8399F">
      <w:pPr>
        <w:shd w:val="clear" w:color="auto" w:fill="FFFFFF"/>
        <w:ind w:firstLine="375"/>
        <w:jc w:val="both"/>
        <w:rPr>
          <w:rFonts w:ascii="GHEA Grapalat" w:hAnsi="GHEA Grapalat" w:cs="Sylfaen"/>
          <w:sz w:val="20"/>
          <w:lang w:val="af-ZA"/>
        </w:rPr>
      </w:pPr>
      <w:r w:rsidRPr="00015CC3">
        <w:rPr>
          <w:rFonts w:ascii="GHEA Grapalat" w:hAnsi="GHEA Grapalat" w:cs="Sylfaen"/>
          <w:sz w:val="20"/>
          <w:lang w:val="hy-AM"/>
        </w:rPr>
        <w:t xml:space="preserve"> </w:t>
      </w:r>
      <w:r w:rsidRPr="00015CC3">
        <w:rPr>
          <w:rFonts w:ascii="GHEA Grapalat" w:hAnsi="GHEA Grapalat" w:cs="Sylfaen"/>
          <w:sz w:val="20"/>
          <w:lang w:val="af-ZA"/>
        </w:rPr>
        <w:t>Ընդ որում, եթե՝</w:t>
      </w:r>
    </w:p>
    <w:p w:rsidR="00C8399F" w:rsidRPr="00015CC3" w:rsidRDefault="00C8399F" w:rsidP="00C8399F">
      <w:pPr>
        <w:pStyle w:val="aff3"/>
        <w:numPr>
          <w:ilvl w:val="0"/>
          <w:numId w:val="18"/>
        </w:numPr>
        <w:shd w:val="clear" w:color="auto" w:fill="FFFFFF"/>
        <w:ind w:left="0" w:firstLine="630"/>
        <w:jc w:val="both"/>
        <w:rPr>
          <w:rFonts w:ascii="GHEA Grapalat" w:hAnsi="GHEA Grapalat" w:cs="Sylfaen"/>
          <w:sz w:val="20"/>
          <w:lang w:val="af-ZA"/>
        </w:rPr>
      </w:pPr>
      <w:r w:rsidRPr="00015CC3">
        <w:rPr>
          <w:rFonts w:ascii="GHEA Grapalat" w:hAnsi="GHEA Grapalat" w:cs="Sylfaen"/>
          <w:sz w:val="20"/>
          <w:lang w:val="af-ZA"/>
        </w:rPr>
        <w:lastRenderedPageBreak/>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նին</w:t>
      </w:r>
      <w:r w:rsidRPr="00EB5E79">
        <w:rPr>
          <w:rFonts w:ascii="GHEA Grapalat" w:hAnsi="GHEA Grapalat" w:cs="Sylfaen"/>
          <w:sz w:val="20"/>
          <w:lang w:val="af-ZA"/>
        </w:rPr>
        <w:t xml:space="preserve"> </w:t>
      </w:r>
      <w:r w:rsidRPr="00015CC3">
        <w:rPr>
          <w:rFonts w:ascii="GHEA Grapalat" w:hAnsi="GHEA Grapalat" w:cs="Sylfaen"/>
          <w:sz w:val="20"/>
        </w:rPr>
        <w:t>որոշումը</w:t>
      </w:r>
      <w:r w:rsidRPr="00EB5E79">
        <w:rPr>
          <w:rFonts w:ascii="GHEA Grapalat" w:hAnsi="GHEA Grapalat" w:cs="Sylfaen"/>
          <w:sz w:val="20"/>
          <w:lang w:val="af-ZA"/>
        </w:rPr>
        <w:t xml:space="preserve"> </w:t>
      </w:r>
      <w:r w:rsidRPr="00015CC3">
        <w:rPr>
          <w:rFonts w:ascii="GHEA Grapalat" w:hAnsi="GHEA Grapalat" w:cs="Sylfaen"/>
          <w:sz w:val="20"/>
        </w:rPr>
        <w:t>ներկայացվելու</w:t>
      </w:r>
      <w:r w:rsidRPr="00EB5E79">
        <w:rPr>
          <w:rFonts w:ascii="GHEA Grapalat" w:hAnsi="GHEA Grapalat" w:cs="Sylfaen"/>
          <w:sz w:val="20"/>
          <w:lang w:val="af-ZA"/>
        </w:rPr>
        <w:t xml:space="preserve"> </w:t>
      </w:r>
      <w:r w:rsidRPr="00015CC3">
        <w:rPr>
          <w:rFonts w:ascii="GHEA Grapalat" w:hAnsi="GHEA Grapalat" w:cs="Sylfaen"/>
          <w:sz w:val="20"/>
        </w:rPr>
        <w:t>վերջնաժամկետը</w:t>
      </w:r>
      <w:r w:rsidRPr="00EB5E79">
        <w:rPr>
          <w:rFonts w:ascii="GHEA Grapalat" w:hAnsi="GHEA Grapalat" w:cs="Sylfaen"/>
          <w:sz w:val="20"/>
          <w:lang w:val="af-ZA"/>
        </w:rPr>
        <w:t xml:space="preserve"> </w:t>
      </w:r>
      <w:r w:rsidRPr="00015CC3">
        <w:rPr>
          <w:rFonts w:ascii="GHEA Grapalat" w:hAnsi="GHEA Grapalat" w:cs="Sylfaen"/>
          <w:sz w:val="20"/>
        </w:rPr>
        <w:t>լրանալու</w:t>
      </w:r>
      <w:r w:rsidRPr="00EB5E79">
        <w:rPr>
          <w:rFonts w:ascii="GHEA Grapalat" w:hAnsi="GHEA Grapalat" w:cs="Sylfaen"/>
          <w:sz w:val="20"/>
          <w:lang w:val="af-ZA"/>
        </w:rPr>
        <w:t xml:space="preserve"> </w:t>
      </w:r>
      <w:r w:rsidRPr="00015CC3">
        <w:rPr>
          <w:rFonts w:ascii="GHEA Grapalat" w:hAnsi="GHEA Grapalat" w:cs="Sylfaen"/>
          <w:sz w:val="20"/>
        </w:rPr>
        <w:t>օրվա</w:t>
      </w:r>
      <w:r w:rsidRPr="00EB5E79">
        <w:rPr>
          <w:rFonts w:ascii="GHEA Grapalat" w:hAnsi="GHEA Grapalat" w:cs="Sylfaen"/>
          <w:sz w:val="20"/>
          <w:lang w:val="af-ZA"/>
        </w:rPr>
        <w:t xml:space="preserve"> </w:t>
      </w:r>
      <w:r w:rsidRPr="00015CC3">
        <w:rPr>
          <w:rFonts w:ascii="GHEA Grapalat" w:hAnsi="GHEA Grapalat" w:cs="Sylfaen"/>
          <w:sz w:val="20"/>
        </w:rPr>
        <w:t>դրությամբ</w:t>
      </w:r>
      <w:r w:rsidRPr="00EB5E79">
        <w:rPr>
          <w:rFonts w:ascii="GHEA Grapalat" w:hAnsi="GHEA Grapalat" w:cs="Sylfaen"/>
          <w:sz w:val="20"/>
          <w:lang w:val="af-ZA"/>
        </w:rPr>
        <w:t xml:space="preserve"> </w:t>
      </w:r>
      <w:r w:rsidRPr="00015CC3">
        <w:rPr>
          <w:rFonts w:ascii="GHEA Grapalat" w:hAnsi="GHEA Grapalat" w:cs="Sylfaen"/>
          <w:sz w:val="20"/>
        </w:rPr>
        <w:t>մասնակիցը</w:t>
      </w:r>
      <w:r w:rsidRPr="00EB5E79">
        <w:rPr>
          <w:rFonts w:ascii="GHEA Grapalat" w:hAnsi="GHEA Grapalat" w:cs="Sylfaen"/>
          <w:sz w:val="20"/>
          <w:lang w:val="af-ZA"/>
        </w:rPr>
        <w:t xml:space="preserve"> </w:t>
      </w:r>
      <w:r w:rsidRPr="00015CC3">
        <w:rPr>
          <w:rFonts w:ascii="GHEA Grapalat" w:hAnsi="GHEA Grapalat" w:cs="Sylfaen"/>
          <w:sz w:val="20"/>
        </w:rPr>
        <w:t>կամ</w:t>
      </w:r>
      <w:r w:rsidRPr="00EB5E79">
        <w:rPr>
          <w:rFonts w:ascii="GHEA Grapalat" w:hAnsi="GHEA Grapalat" w:cs="Sylfaen"/>
          <w:sz w:val="20"/>
          <w:lang w:val="af-ZA"/>
        </w:rPr>
        <w:t xml:space="preserve"> </w:t>
      </w:r>
      <w:r w:rsidRPr="00015CC3">
        <w:rPr>
          <w:rFonts w:ascii="GHEA Grapalat" w:hAnsi="GHEA Grapalat" w:cs="Sylfaen"/>
          <w:sz w:val="20"/>
        </w:rPr>
        <w:t>պայմանագիրը</w:t>
      </w:r>
      <w:r w:rsidRPr="00EB5E79">
        <w:rPr>
          <w:rFonts w:ascii="GHEA Grapalat" w:hAnsi="GHEA Grapalat" w:cs="Sylfaen"/>
          <w:sz w:val="20"/>
          <w:lang w:val="af-ZA"/>
        </w:rPr>
        <w:t xml:space="preserve"> </w:t>
      </w:r>
      <w:r w:rsidRPr="00015CC3">
        <w:rPr>
          <w:rFonts w:ascii="GHEA Grapalat" w:hAnsi="GHEA Grapalat" w:cs="Sylfaen"/>
          <w:sz w:val="20"/>
        </w:rPr>
        <w:t>կնքած</w:t>
      </w:r>
      <w:r w:rsidRPr="00EB5E79">
        <w:rPr>
          <w:rFonts w:ascii="GHEA Grapalat" w:hAnsi="GHEA Grapalat" w:cs="Sylfaen"/>
          <w:sz w:val="20"/>
          <w:lang w:val="af-ZA"/>
        </w:rPr>
        <w:t xml:space="preserve"> </w:t>
      </w:r>
      <w:r w:rsidRPr="00015CC3">
        <w:rPr>
          <w:rFonts w:ascii="GHEA Grapalat" w:hAnsi="GHEA Grapalat" w:cs="Sylfaen"/>
          <w:sz w:val="20"/>
        </w:rPr>
        <w:t>անձը</w:t>
      </w:r>
      <w:r w:rsidRPr="00EB5E79">
        <w:rPr>
          <w:rFonts w:ascii="GHEA Grapalat" w:hAnsi="GHEA Grapalat" w:cs="Sylfaen"/>
          <w:sz w:val="20"/>
          <w:lang w:val="af-ZA"/>
        </w:rPr>
        <w:t xml:space="preserve"> </w:t>
      </w:r>
      <w:r w:rsidRPr="00015CC3">
        <w:rPr>
          <w:rFonts w:ascii="GHEA Grapalat" w:hAnsi="GHEA Grapalat" w:cs="Sylfaen"/>
          <w:sz w:val="20"/>
        </w:rPr>
        <w:t>վճարել</w:t>
      </w:r>
      <w:r w:rsidRPr="00EB5E79">
        <w:rPr>
          <w:rFonts w:ascii="GHEA Grapalat" w:hAnsi="GHEA Grapalat" w:cs="Sylfaen"/>
          <w:sz w:val="20"/>
          <w:lang w:val="af-ZA"/>
        </w:rPr>
        <w:t xml:space="preserve"> </w:t>
      </w:r>
      <w:r w:rsidRPr="00015CC3">
        <w:rPr>
          <w:rFonts w:ascii="GHEA Grapalat" w:hAnsi="GHEA Grapalat" w:cs="Sylfaen"/>
          <w:sz w:val="20"/>
        </w:rPr>
        <w:t>է</w:t>
      </w:r>
      <w:r w:rsidRPr="00EB5E79">
        <w:rPr>
          <w:rFonts w:ascii="GHEA Grapalat" w:hAnsi="GHEA Grapalat" w:cs="Sylfaen"/>
          <w:sz w:val="20"/>
          <w:lang w:val="af-ZA"/>
        </w:rPr>
        <w:t xml:space="preserve">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C8399F" w:rsidRPr="00015CC3" w:rsidRDefault="00C8399F" w:rsidP="00C8399F">
      <w:pPr>
        <w:pStyle w:val="aff3"/>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նին</w:t>
      </w:r>
      <w:r w:rsidRPr="00EB5E79">
        <w:rPr>
          <w:rFonts w:ascii="GHEA Grapalat" w:hAnsi="GHEA Grapalat" w:cs="Sylfaen"/>
          <w:sz w:val="20"/>
          <w:lang w:val="af-ZA"/>
        </w:rPr>
        <w:t xml:space="preserve"> </w:t>
      </w:r>
      <w:r w:rsidRPr="00015CC3">
        <w:rPr>
          <w:rFonts w:ascii="GHEA Grapalat" w:hAnsi="GHEA Grapalat" w:cs="Sylfaen"/>
          <w:sz w:val="20"/>
        </w:rPr>
        <w:t>որոշումը</w:t>
      </w:r>
      <w:r w:rsidRPr="00EB5E79">
        <w:rPr>
          <w:rFonts w:ascii="GHEA Grapalat" w:hAnsi="GHEA Grapalat" w:cs="Sylfaen"/>
          <w:sz w:val="20"/>
          <w:lang w:val="af-ZA"/>
        </w:rPr>
        <w:t xml:space="preserve"> </w:t>
      </w:r>
      <w:r w:rsidRPr="00015CC3">
        <w:rPr>
          <w:rFonts w:ascii="GHEA Grapalat" w:hAnsi="GHEA Grapalat" w:cs="Sylfaen"/>
          <w:sz w:val="20"/>
        </w:rPr>
        <w:t>ներկայացվելու</w:t>
      </w:r>
      <w:r w:rsidRPr="00EB5E79">
        <w:rPr>
          <w:rFonts w:ascii="GHEA Grapalat" w:hAnsi="GHEA Grapalat" w:cs="Sylfaen"/>
          <w:sz w:val="20"/>
          <w:lang w:val="af-ZA"/>
        </w:rPr>
        <w:t xml:space="preserve"> </w:t>
      </w:r>
      <w:r w:rsidRPr="00015CC3">
        <w:rPr>
          <w:rFonts w:ascii="GHEA Grapalat" w:hAnsi="GHEA Grapalat" w:cs="Sylfaen"/>
          <w:sz w:val="20"/>
        </w:rPr>
        <w:t>վերջնաժամկետը</w:t>
      </w:r>
      <w:r w:rsidRPr="00EB5E79">
        <w:rPr>
          <w:rFonts w:ascii="GHEA Grapalat" w:hAnsi="GHEA Grapalat" w:cs="Sylfaen"/>
          <w:sz w:val="20"/>
          <w:lang w:val="af-ZA"/>
        </w:rPr>
        <w:t xml:space="preserve"> </w:t>
      </w:r>
      <w:r w:rsidRPr="00015CC3">
        <w:rPr>
          <w:rFonts w:ascii="GHEA Grapalat" w:hAnsi="GHEA Grapalat" w:cs="Sylfaen"/>
          <w:sz w:val="20"/>
        </w:rPr>
        <w:t>լրանալուց</w:t>
      </w:r>
      <w:r w:rsidRPr="00015CC3">
        <w:rPr>
          <w:rFonts w:ascii="GHEA Grapalat" w:hAnsi="GHEA Grapalat" w:cs="Sylfaen"/>
          <w:sz w:val="20"/>
          <w:lang w:val="af-ZA"/>
        </w:rPr>
        <w:t xml:space="preserve"> </w:t>
      </w:r>
      <w:r w:rsidRPr="00015CC3">
        <w:rPr>
          <w:rFonts w:ascii="GHEA Grapalat" w:hAnsi="GHEA Grapalat" w:cs="Sylfaen"/>
          <w:sz w:val="20"/>
        </w:rPr>
        <w:t>հետո</w:t>
      </w:r>
      <w:r w:rsidRPr="00015CC3">
        <w:rPr>
          <w:rFonts w:ascii="GHEA Grapalat" w:hAnsi="GHEA Grapalat" w:cs="Sylfaen"/>
          <w:sz w:val="20"/>
          <w:lang w:val="af-ZA"/>
        </w:rPr>
        <w:t xml:space="preserve">, </w:t>
      </w:r>
      <w:r w:rsidRPr="00015CC3">
        <w:rPr>
          <w:rFonts w:ascii="GHEA Grapalat" w:hAnsi="GHEA Grapalat" w:cs="Sylfaen"/>
          <w:sz w:val="20"/>
        </w:rPr>
        <w:t>բայց</w:t>
      </w:r>
      <w:r w:rsidRPr="00015CC3">
        <w:rPr>
          <w:rFonts w:ascii="GHEA Grapalat" w:hAnsi="GHEA Grapalat" w:cs="Sylfaen"/>
          <w:sz w:val="20"/>
          <w:lang w:val="af-ZA"/>
        </w:rPr>
        <w:t xml:space="preserve"> </w:t>
      </w:r>
      <w:r w:rsidRPr="00015CC3">
        <w:rPr>
          <w:rFonts w:ascii="GHEA Grapalat" w:hAnsi="GHEA Grapalat" w:cs="Sylfaen"/>
          <w:sz w:val="20"/>
        </w:rPr>
        <w:t>ոչ</w:t>
      </w:r>
      <w:r w:rsidRPr="00015CC3">
        <w:rPr>
          <w:rFonts w:ascii="GHEA Grapalat" w:hAnsi="GHEA Grapalat" w:cs="Sylfaen"/>
          <w:sz w:val="20"/>
          <w:lang w:val="af-ZA"/>
        </w:rPr>
        <w:t xml:space="preserve"> </w:t>
      </w:r>
      <w:r w:rsidRPr="00015CC3">
        <w:rPr>
          <w:rFonts w:ascii="GHEA Grapalat" w:hAnsi="GHEA Grapalat" w:cs="Sylfaen"/>
          <w:sz w:val="20"/>
        </w:rPr>
        <w:t>ուշ</w:t>
      </w:r>
      <w:r w:rsidRPr="00015CC3">
        <w:rPr>
          <w:rFonts w:ascii="GHEA Grapalat" w:hAnsi="GHEA Grapalat" w:cs="Sylfaen"/>
          <w:sz w:val="20"/>
          <w:lang w:val="af-ZA"/>
        </w:rPr>
        <w:t xml:space="preserve">, </w:t>
      </w:r>
      <w:r w:rsidRPr="00015CC3">
        <w:rPr>
          <w:rFonts w:ascii="GHEA Grapalat" w:hAnsi="GHEA Grapalat" w:cs="Sylfaen"/>
          <w:sz w:val="20"/>
        </w:rPr>
        <w:t>քան</w:t>
      </w:r>
      <w:r w:rsidRPr="00015CC3">
        <w:rPr>
          <w:rFonts w:ascii="GHEA Grapalat" w:hAnsi="GHEA Grapalat" w:cs="Sylfaen"/>
          <w:sz w:val="20"/>
          <w:lang w:val="af-ZA"/>
        </w:rPr>
        <w:t xml:space="preserve"> </w:t>
      </w:r>
      <w:r w:rsidRPr="00015CC3">
        <w:rPr>
          <w:rFonts w:ascii="GHEA Grapalat" w:hAnsi="GHEA Grapalat" w:cs="Sylfaen"/>
          <w:sz w:val="20"/>
        </w:rPr>
        <w:t>մասնակցին</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պայմանագիր</w:t>
      </w:r>
      <w:r w:rsidRPr="00015CC3">
        <w:rPr>
          <w:rFonts w:ascii="GHEA Grapalat" w:hAnsi="GHEA Grapalat" w:cs="Sylfaen"/>
          <w:sz w:val="20"/>
          <w:lang w:val="af-ZA"/>
        </w:rPr>
        <w:t xml:space="preserve"> </w:t>
      </w:r>
      <w:r w:rsidRPr="00015CC3">
        <w:rPr>
          <w:rFonts w:ascii="GHEA Grapalat" w:hAnsi="GHEA Grapalat" w:cs="Sylfaen"/>
          <w:sz w:val="20"/>
        </w:rPr>
        <w:t>կնքած</w:t>
      </w:r>
      <w:r w:rsidRPr="00015CC3">
        <w:rPr>
          <w:rFonts w:ascii="GHEA Grapalat" w:hAnsi="GHEA Grapalat" w:cs="Sylfaen"/>
          <w:sz w:val="20"/>
          <w:lang w:val="af-ZA"/>
        </w:rPr>
        <w:t xml:space="preserve"> </w:t>
      </w:r>
      <w:r w:rsidRPr="00015CC3">
        <w:rPr>
          <w:rFonts w:ascii="GHEA Grapalat" w:hAnsi="GHEA Grapalat" w:cs="Sylfaen"/>
          <w:sz w:val="20"/>
        </w:rPr>
        <w:t>անձին</w:t>
      </w:r>
      <w:r w:rsidRPr="00015CC3">
        <w:rPr>
          <w:rFonts w:ascii="GHEA Grapalat" w:hAnsi="GHEA Grapalat" w:cs="Sylfaen"/>
          <w:sz w:val="20"/>
          <w:lang w:val="af-ZA"/>
        </w:rPr>
        <w:t xml:space="preserve"> </w:t>
      </w:r>
      <w:r w:rsidRPr="00015CC3">
        <w:rPr>
          <w:rFonts w:ascii="GHEA Grapalat" w:hAnsi="GHEA Grapalat" w:cs="Sylfaen"/>
          <w:sz w:val="20"/>
        </w:rPr>
        <w:t>ցուցակում</w:t>
      </w:r>
      <w:r w:rsidRPr="00015CC3">
        <w:rPr>
          <w:rFonts w:ascii="GHEA Grapalat" w:hAnsi="GHEA Grapalat" w:cs="Sylfaen"/>
          <w:sz w:val="20"/>
          <w:lang w:val="af-ZA"/>
        </w:rPr>
        <w:t xml:space="preserve"> </w:t>
      </w:r>
      <w:r w:rsidRPr="00015CC3">
        <w:rPr>
          <w:rFonts w:ascii="GHEA Grapalat" w:hAnsi="GHEA Grapalat" w:cs="Sylfaen"/>
          <w:sz w:val="20"/>
        </w:rPr>
        <w:t>ներառելու</w:t>
      </w:r>
      <w:r w:rsidRPr="00015CC3">
        <w:rPr>
          <w:rFonts w:ascii="GHEA Grapalat" w:hAnsi="GHEA Grapalat" w:cs="Sylfaen"/>
          <w:sz w:val="20"/>
          <w:lang w:val="af-ZA"/>
        </w:rPr>
        <w:t xml:space="preserve"> </w:t>
      </w:r>
      <w:r w:rsidRPr="00015CC3">
        <w:rPr>
          <w:rFonts w:ascii="GHEA Grapalat" w:hAnsi="GHEA Grapalat" w:cs="Sylfaen"/>
          <w:sz w:val="20"/>
        </w:rPr>
        <w:t>վերջնաժամկետը</w:t>
      </w:r>
      <w:r w:rsidRPr="00015CC3">
        <w:rPr>
          <w:rFonts w:ascii="GHEA Grapalat" w:hAnsi="GHEA Grapalat" w:cs="Sylfaen"/>
          <w:sz w:val="20"/>
          <w:lang w:val="af-ZA"/>
        </w:rPr>
        <w:t xml:space="preserve"> </w:t>
      </w:r>
      <w:r w:rsidRPr="00015CC3">
        <w:rPr>
          <w:rFonts w:ascii="GHEA Grapalat" w:hAnsi="GHEA Grapalat" w:cs="Sylfaen"/>
          <w:sz w:val="20"/>
        </w:rPr>
        <w:t>լրանալու</w:t>
      </w:r>
      <w:r w:rsidRPr="00015CC3">
        <w:rPr>
          <w:rFonts w:ascii="GHEA Grapalat" w:hAnsi="GHEA Grapalat" w:cs="Sylfaen"/>
          <w:sz w:val="20"/>
          <w:lang w:val="af-ZA"/>
        </w:rPr>
        <w:t xml:space="preserve"> </w:t>
      </w:r>
      <w:r w:rsidRPr="00015CC3">
        <w:rPr>
          <w:rFonts w:ascii="GHEA Grapalat" w:hAnsi="GHEA Grapalat" w:cs="Sylfaen"/>
          <w:sz w:val="20"/>
        </w:rPr>
        <w:t>օրը</w:t>
      </w:r>
      <w:r w:rsidRPr="00015CC3">
        <w:rPr>
          <w:rFonts w:ascii="GHEA Grapalat" w:hAnsi="GHEA Grapalat" w:cs="Sylfaen"/>
          <w:sz w:val="20"/>
          <w:lang w:val="af-ZA"/>
        </w:rPr>
        <w:t xml:space="preserve">, </w:t>
      </w:r>
      <w:r w:rsidRPr="00015CC3">
        <w:rPr>
          <w:rFonts w:ascii="GHEA Grapalat" w:hAnsi="GHEA Grapalat" w:cs="Sylfaen"/>
          <w:sz w:val="20"/>
        </w:rPr>
        <w:t>ապա</w:t>
      </w:r>
      <w:r w:rsidRPr="00015CC3">
        <w:rPr>
          <w:rFonts w:ascii="GHEA Grapalat" w:hAnsi="GHEA Grapalat" w:cs="Sylfaen"/>
          <w:sz w:val="20"/>
          <w:lang w:val="af-ZA"/>
        </w:rPr>
        <w:t xml:space="preserve"> </w:t>
      </w:r>
      <w:r w:rsidRPr="00015CC3">
        <w:rPr>
          <w:rFonts w:ascii="GHEA Grapalat" w:hAnsi="GHEA Grapalat" w:cs="Sylfaen"/>
          <w:sz w:val="20"/>
        </w:rPr>
        <w:t>պատվիրատուն</w:t>
      </w:r>
      <w:r w:rsidRPr="00015CC3">
        <w:rPr>
          <w:rFonts w:ascii="GHEA Grapalat" w:hAnsi="GHEA Grapalat" w:cs="Sylfaen"/>
          <w:sz w:val="20"/>
          <w:lang w:val="af-ZA"/>
        </w:rPr>
        <w:t xml:space="preserve"> </w:t>
      </w:r>
      <w:r w:rsidRPr="00015CC3">
        <w:rPr>
          <w:rFonts w:ascii="GHEA Grapalat" w:hAnsi="GHEA Grapalat" w:cs="Sylfaen"/>
          <w:sz w:val="20"/>
        </w:rPr>
        <w:t>դրա</w:t>
      </w:r>
      <w:r w:rsidRPr="00015CC3">
        <w:rPr>
          <w:rFonts w:ascii="GHEA Grapalat" w:hAnsi="GHEA Grapalat" w:cs="Sylfaen"/>
          <w:sz w:val="20"/>
          <w:lang w:val="af-ZA"/>
        </w:rPr>
        <w:t xml:space="preserve"> </w:t>
      </w:r>
      <w:r w:rsidRPr="00015CC3">
        <w:rPr>
          <w:rFonts w:ascii="GHEA Grapalat" w:hAnsi="GHEA Grapalat" w:cs="Sylfaen"/>
          <w:sz w:val="20"/>
        </w:rPr>
        <w:t>մասին</w:t>
      </w:r>
      <w:r w:rsidRPr="00015CC3">
        <w:rPr>
          <w:rFonts w:ascii="GHEA Grapalat" w:hAnsi="GHEA Grapalat" w:cs="Sylfaen"/>
          <w:sz w:val="20"/>
          <w:lang w:val="af-ZA"/>
        </w:rPr>
        <w:t xml:space="preserve"> </w:t>
      </w:r>
      <w:r w:rsidRPr="00015CC3">
        <w:rPr>
          <w:rFonts w:ascii="GHEA Grapalat" w:hAnsi="GHEA Grapalat" w:cs="Sylfaen"/>
          <w:sz w:val="20"/>
        </w:rPr>
        <w:t>գրավոր</w:t>
      </w:r>
      <w:r w:rsidRPr="00015CC3">
        <w:rPr>
          <w:rFonts w:ascii="GHEA Grapalat" w:hAnsi="GHEA Grapalat" w:cs="Sylfaen"/>
          <w:sz w:val="20"/>
          <w:lang w:val="af-ZA"/>
        </w:rPr>
        <w:t xml:space="preserve"> </w:t>
      </w:r>
      <w:r w:rsidRPr="00015CC3">
        <w:rPr>
          <w:rFonts w:ascii="GHEA Grapalat" w:hAnsi="GHEA Grapalat" w:cs="Sylfaen"/>
          <w:sz w:val="20"/>
        </w:rPr>
        <w:t>տեղեկացնում</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լիազորված</w:t>
      </w:r>
      <w:r w:rsidRPr="00015CC3">
        <w:rPr>
          <w:rFonts w:ascii="GHEA Grapalat" w:hAnsi="GHEA Grapalat" w:cs="Sylfaen"/>
          <w:sz w:val="20"/>
          <w:lang w:val="af-ZA"/>
        </w:rPr>
        <w:t xml:space="preserve"> </w:t>
      </w:r>
      <w:r w:rsidRPr="00015CC3">
        <w:rPr>
          <w:rFonts w:ascii="GHEA Grapalat" w:hAnsi="GHEA Grapalat" w:cs="Sylfaen"/>
          <w:sz w:val="20"/>
        </w:rPr>
        <w:t>մարմին</w:t>
      </w:r>
      <w:r w:rsidRPr="00015CC3">
        <w:rPr>
          <w:rFonts w:ascii="GHEA Grapalat" w:hAnsi="GHEA Grapalat" w:cs="Sylfaen"/>
          <w:sz w:val="20"/>
          <w:lang w:val="af-ZA"/>
        </w:rPr>
        <w:t xml:space="preserve">, </w:t>
      </w:r>
      <w:r w:rsidRPr="00015CC3">
        <w:rPr>
          <w:rFonts w:ascii="GHEA Grapalat" w:hAnsi="GHEA Grapalat" w:cs="Sylfaen"/>
          <w:sz w:val="20"/>
        </w:rPr>
        <w:t>որի</w:t>
      </w:r>
      <w:r w:rsidRPr="00015CC3">
        <w:rPr>
          <w:rFonts w:ascii="GHEA Grapalat" w:hAnsi="GHEA Grapalat" w:cs="Sylfaen"/>
          <w:sz w:val="20"/>
          <w:lang w:val="af-ZA"/>
        </w:rPr>
        <w:t xml:space="preserve"> </w:t>
      </w:r>
      <w:r w:rsidRPr="00015CC3">
        <w:rPr>
          <w:rFonts w:ascii="GHEA Grapalat" w:hAnsi="GHEA Grapalat" w:cs="Sylfaen"/>
          <w:sz w:val="20"/>
        </w:rPr>
        <w:t>հիման</w:t>
      </w:r>
      <w:r w:rsidRPr="00015CC3">
        <w:rPr>
          <w:rFonts w:ascii="GHEA Grapalat" w:hAnsi="GHEA Grapalat" w:cs="Sylfaen"/>
          <w:sz w:val="20"/>
          <w:lang w:val="af-ZA"/>
        </w:rPr>
        <w:t xml:space="preserve"> </w:t>
      </w:r>
      <w:r w:rsidRPr="00015CC3">
        <w:rPr>
          <w:rFonts w:ascii="GHEA Grapalat" w:hAnsi="GHEA Grapalat" w:cs="Sylfaen"/>
          <w:sz w:val="20"/>
        </w:rPr>
        <w:t>վրա</w:t>
      </w:r>
      <w:r w:rsidRPr="00015CC3">
        <w:rPr>
          <w:rFonts w:ascii="GHEA Grapalat" w:hAnsi="GHEA Grapalat" w:cs="Sylfaen"/>
          <w:sz w:val="20"/>
          <w:lang w:val="af-ZA"/>
        </w:rPr>
        <w:t xml:space="preserve"> </w:t>
      </w:r>
      <w:r w:rsidRPr="00015CC3">
        <w:rPr>
          <w:rFonts w:ascii="GHEA Grapalat" w:hAnsi="GHEA Grapalat" w:cs="Sylfaen"/>
          <w:sz w:val="20"/>
        </w:rPr>
        <w:t>մասնակիցը</w:t>
      </w:r>
      <w:r w:rsidRPr="00015CC3">
        <w:rPr>
          <w:rFonts w:ascii="GHEA Grapalat" w:hAnsi="GHEA Grapalat" w:cs="Sylfaen"/>
          <w:sz w:val="20"/>
          <w:lang w:val="af-ZA"/>
        </w:rPr>
        <w:t xml:space="preserve"> </w:t>
      </w:r>
      <w:r w:rsidRPr="00015CC3">
        <w:rPr>
          <w:rFonts w:ascii="GHEA Grapalat" w:hAnsi="GHEA Grapalat" w:cs="Sylfaen"/>
          <w:sz w:val="20"/>
        </w:rPr>
        <w:t>չի</w:t>
      </w:r>
      <w:r w:rsidRPr="00015CC3">
        <w:rPr>
          <w:rFonts w:ascii="GHEA Grapalat" w:hAnsi="GHEA Grapalat" w:cs="Sylfaen"/>
          <w:sz w:val="20"/>
          <w:lang w:val="af-ZA"/>
        </w:rPr>
        <w:t xml:space="preserve"> </w:t>
      </w:r>
      <w:r w:rsidRPr="00015CC3">
        <w:rPr>
          <w:rFonts w:ascii="GHEA Grapalat" w:hAnsi="GHEA Grapalat" w:cs="Sylfaen"/>
          <w:sz w:val="20"/>
        </w:rPr>
        <w:t>ներառվում</w:t>
      </w:r>
      <w:r w:rsidRPr="00015CC3">
        <w:rPr>
          <w:rFonts w:ascii="GHEA Grapalat" w:hAnsi="GHEA Grapalat" w:cs="Sylfaen"/>
          <w:sz w:val="20"/>
          <w:lang w:val="af-ZA"/>
        </w:rPr>
        <w:t xml:space="preserve"> </w:t>
      </w:r>
      <w:r w:rsidRPr="00015CC3">
        <w:rPr>
          <w:rFonts w:ascii="GHEA Grapalat" w:hAnsi="GHEA Grapalat" w:cs="Sylfaen"/>
          <w:sz w:val="20"/>
        </w:rPr>
        <w:t>ցուցակում</w:t>
      </w:r>
      <w:r w:rsidRPr="00015CC3">
        <w:rPr>
          <w:rFonts w:ascii="GHEA Grapalat" w:hAnsi="GHEA Grapalat" w:cs="Sylfaen"/>
          <w:sz w:val="20"/>
          <w:lang w:val="af-ZA"/>
        </w:rPr>
        <w:t>:</w:t>
      </w:r>
    </w:p>
    <w:p w:rsidR="003D4374" w:rsidRPr="00015CC3" w:rsidRDefault="003D4374" w:rsidP="00EF3662">
      <w:pPr>
        <w:ind w:firstLine="375"/>
        <w:jc w:val="both"/>
        <w:rPr>
          <w:rFonts w:ascii="GHEA Grapalat" w:hAnsi="GHEA Grapalat" w:cs="Sylfaen"/>
          <w:sz w:val="20"/>
          <w:lang w:val="af-ZA"/>
        </w:rPr>
      </w:pPr>
    </w:p>
    <w:p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w:t>
      </w:r>
      <w:r w:rsidR="00D371A7" w:rsidRPr="00015CC3">
        <w:rPr>
          <w:rFonts w:ascii="GHEA Grapalat" w:hAnsi="GHEA Grapalat" w:cs="Sylfaen"/>
          <w:sz w:val="20"/>
          <w:szCs w:val="24"/>
          <w:lang w:val="af-ZA" w:eastAsia="en-US"/>
        </w:rPr>
        <w:t xml:space="preserve"> </w:t>
      </w:r>
      <w:r w:rsidR="00D371A7" w:rsidRPr="00015CC3">
        <w:rPr>
          <w:rFonts w:ascii="GHEA Grapalat" w:hAnsi="GHEA Grapalat" w:cs="Sylfaen"/>
          <w:sz w:val="20"/>
          <w:szCs w:val="24"/>
          <w:lang w:eastAsia="en-US"/>
        </w:rPr>
        <w:t>ժամկետում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ուղարկելու</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rsidR="002B121D"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rPr>
        <w:t>ուղարկվելու միջոցով:</w:t>
      </w:r>
    </w:p>
    <w:p w:rsidR="00260FA1" w:rsidRPr="00E6597C" w:rsidRDefault="00260FA1" w:rsidP="00260FA1">
      <w:pPr>
        <w:ind w:firstLine="567"/>
        <w:jc w:val="both"/>
        <w:rPr>
          <w:rFonts w:ascii="GHEA Grapalat" w:hAnsi="GHEA Grapalat"/>
          <w:sz w:val="20"/>
          <w:szCs w:val="20"/>
          <w:lang w:val="af-ZA"/>
        </w:rPr>
      </w:pPr>
      <w:r w:rsidRPr="00E6597C">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E6597C" w:rsidRDefault="00A150A9" w:rsidP="00EF3662">
      <w:pPr>
        <w:pStyle w:val="23"/>
        <w:spacing w:line="240" w:lineRule="auto"/>
        <w:ind w:firstLine="567"/>
        <w:rPr>
          <w:rFonts w:ascii="GHEA Grapalat" w:hAnsi="GHEA Grapalat"/>
          <w:lang w:val="hy-AM"/>
        </w:rPr>
      </w:pPr>
      <w:r w:rsidRPr="00E6597C">
        <w:rPr>
          <w:rFonts w:ascii="GHEA Grapalat" w:hAnsi="GHEA Grapalat"/>
        </w:rPr>
        <w:t>8</w:t>
      </w:r>
      <w:r w:rsidR="00947D03" w:rsidRPr="00E6597C">
        <w:rPr>
          <w:rFonts w:ascii="GHEA Grapalat" w:hAnsi="GHEA Grapalat"/>
          <w:lang w:val="hy-AM"/>
        </w:rPr>
        <w:t>.</w:t>
      </w:r>
      <w:r w:rsidR="00260FA1" w:rsidRPr="004605D7">
        <w:rPr>
          <w:rFonts w:ascii="GHEA Grapalat" w:hAnsi="GHEA Grapalat"/>
        </w:rPr>
        <w:t>1</w:t>
      </w:r>
      <w:r w:rsidR="00120F8A">
        <w:rPr>
          <w:rFonts w:ascii="GHEA Grapalat" w:hAnsi="GHEA Grapalat"/>
          <w:lang w:val="hy-AM"/>
        </w:rPr>
        <w:t>8</w:t>
      </w:r>
      <w:r w:rsidR="003F288F" w:rsidRPr="00E6597C">
        <w:rPr>
          <w:rFonts w:ascii="GHEA Grapalat" w:hAnsi="GHEA Grapalat" w:cs="Sylfaen"/>
        </w:rPr>
        <w:t xml:space="preserve"> </w:t>
      </w:r>
      <w:r w:rsidR="00571F29" w:rsidRPr="00E6597C">
        <w:rPr>
          <w:rFonts w:ascii="GHEA Grapalat" w:hAnsi="GHEA Grapalat" w:cs="Sylfaen"/>
        </w:rPr>
        <w:t>Հայտերի</w:t>
      </w:r>
      <w:r w:rsidR="00571F29" w:rsidRPr="00E6597C">
        <w:rPr>
          <w:rFonts w:ascii="GHEA Grapalat" w:hAnsi="GHEA Grapalat" w:cs="Arial"/>
        </w:rPr>
        <w:t xml:space="preserve"> </w:t>
      </w:r>
      <w:r w:rsidR="00571F29" w:rsidRPr="00E6597C">
        <w:rPr>
          <w:rFonts w:ascii="GHEA Grapalat" w:hAnsi="GHEA Grapalat" w:cs="Sylfaen"/>
        </w:rPr>
        <w:t>գնահատումը</w:t>
      </w:r>
      <w:r w:rsidR="00571F29" w:rsidRPr="00E6597C">
        <w:rPr>
          <w:rFonts w:ascii="GHEA Grapalat" w:hAnsi="GHEA Grapalat" w:cs="Arial"/>
        </w:rPr>
        <w:t xml:space="preserve"> </w:t>
      </w:r>
      <w:r w:rsidR="00571F29" w:rsidRPr="00E6597C">
        <w:rPr>
          <w:rFonts w:ascii="GHEA Grapalat" w:hAnsi="GHEA Grapalat" w:cs="Sylfaen"/>
        </w:rPr>
        <w:t>և</w:t>
      </w:r>
      <w:r w:rsidR="00571F29" w:rsidRPr="00E6597C">
        <w:rPr>
          <w:rFonts w:ascii="GHEA Grapalat" w:hAnsi="GHEA Grapalat" w:cs="Arial"/>
        </w:rPr>
        <w:t xml:space="preserve"> </w:t>
      </w:r>
      <w:r w:rsidR="00571F29" w:rsidRPr="00E6597C">
        <w:rPr>
          <w:rFonts w:ascii="GHEA Grapalat" w:hAnsi="GHEA Grapalat" w:cs="Sylfaen"/>
        </w:rPr>
        <w:t>ընտրված մասնակցի որոշումն</w:t>
      </w:r>
      <w:r w:rsidR="00571F29" w:rsidRPr="00E6597C">
        <w:rPr>
          <w:rFonts w:ascii="GHEA Grapalat" w:hAnsi="GHEA Grapalat" w:cs="Arial"/>
        </w:rPr>
        <w:t xml:space="preserve"> </w:t>
      </w:r>
      <w:r w:rsidR="00571F29" w:rsidRPr="00E6597C">
        <w:rPr>
          <w:rFonts w:ascii="GHEA Grapalat" w:hAnsi="GHEA Grapalat" w:cs="Sylfaen"/>
        </w:rPr>
        <w:t>իրականացվում</w:t>
      </w:r>
      <w:r w:rsidR="00571F29" w:rsidRPr="00E6597C">
        <w:rPr>
          <w:rFonts w:ascii="GHEA Grapalat" w:hAnsi="GHEA Grapalat" w:cs="Arial"/>
        </w:rPr>
        <w:t xml:space="preserve"> </w:t>
      </w:r>
      <w:r w:rsidR="00571F29" w:rsidRPr="00E6597C">
        <w:rPr>
          <w:rFonts w:ascii="GHEA Grapalat" w:hAnsi="GHEA Grapalat" w:cs="Sylfaen"/>
        </w:rPr>
        <w:t>է</w:t>
      </w:r>
      <w:r w:rsidR="00571F29" w:rsidRPr="00E6597C">
        <w:rPr>
          <w:rFonts w:ascii="GHEA Grapalat" w:hAnsi="GHEA Grapalat" w:cs="Arial"/>
        </w:rPr>
        <w:t xml:space="preserve"> </w:t>
      </w:r>
      <w:r w:rsidR="00571F29" w:rsidRPr="00E6597C">
        <w:rPr>
          <w:rFonts w:ascii="GHEA Grapalat" w:hAnsi="GHEA Grapalat" w:cs="Sylfaen"/>
        </w:rPr>
        <w:t>ըստ</w:t>
      </w:r>
      <w:r w:rsidR="00571F29" w:rsidRPr="00E6597C">
        <w:rPr>
          <w:rFonts w:ascii="GHEA Grapalat" w:hAnsi="GHEA Grapalat" w:cs="Arial"/>
        </w:rPr>
        <w:t xml:space="preserve"> </w:t>
      </w:r>
      <w:r w:rsidR="00571F29" w:rsidRPr="00E6597C">
        <w:rPr>
          <w:rFonts w:ascii="GHEA Grapalat" w:hAnsi="GHEA Grapalat" w:cs="Sylfaen"/>
        </w:rPr>
        <w:t>առանձին</w:t>
      </w:r>
      <w:r w:rsidR="00571F29" w:rsidRPr="00E6597C">
        <w:rPr>
          <w:rFonts w:ascii="GHEA Grapalat" w:hAnsi="GHEA Grapalat" w:cs="Arial"/>
        </w:rPr>
        <w:t xml:space="preserve"> </w:t>
      </w:r>
      <w:r w:rsidR="00571F29" w:rsidRPr="00E6597C">
        <w:rPr>
          <w:rFonts w:ascii="GHEA Grapalat" w:hAnsi="GHEA Grapalat" w:cs="Sylfaen"/>
        </w:rPr>
        <w:t>չափաբաժինների</w:t>
      </w:r>
      <w:r w:rsidR="00FE20B2" w:rsidRPr="00E6597C">
        <w:rPr>
          <w:rFonts w:ascii="GHEA Grapalat" w:hAnsi="GHEA Grapalat" w:cs="Sylfaen"/>
          <w:vertAlign w:val="superscript"/>
        </w:rPr>
        <w:t>1</w:t>
      </w:r>
      <w:r w:rsidR="00794157">
        <w:rPr>
          <w:rFonts w:ascii="GHEA Grapalat" w:hAnsi="GHEA Grapalat" w:cs="Sylfaen"/>
          <w:vertAlign w:val="superscript"/>
        </w:rPr>
        <w:t>1</w:t>
      </w:r>
      <w:r w:rsidR="00571F29" w:rsidRPr="00E6597C">
        <w:rPr>
          <w:rStyle w:val="af6"/>
          <w:rFonts w:ascii="GHEA Grapalat" w:hAnsi="GHEA Grapalat" w:cs="Sylfaen"/>
          <w:color w:val="FFFFFF"/>
        </w:rPr>
        <w:footnoteReference w:id="8"/>
      </w:r>
      <w:r w:rsidR="00571F29" w:rsidRPr="00E6597C">
        <w:rPr>
          <w:rFonts w:ascii="GHEA Grapalat" w:hAnsi="GHEA Grapalat" w:cs="Tahoma"/>
        </w:rPr>
        <w:t>։</w:t>
      </w:r>
      <w:r w:rsidR="002B103D" w:rsidRPr="00E6597C">
        <w:rPr>
          <w:rFonts w:ascii="GHEA Grapalat" w:hAnsi="GHEA Grapalat" w:cs="Tahoma"/>
          <w:lang w:val="hy-AM"/>
        </w:rPr>
        <w:t xml:space="preserve"> </w:t>
      </w:r>
    </w:p>
    <w:p w:rsidR="00583092" w:rsidRPr="00E6597C" w:rsidRDefault="00A150A9" w:rsidP="00EF3662">
      <w:pPr>
        <w:ind w:firstLine="567"/>
        <w:jc w:val="both"/>
        <w:rPr>
          <w:rFonts w:ascii="GHEA Grapalat" w:hAnsi="GHEA Grapalat"/>
          <w:sz w:val="20"/>
          <w:szCs w:val="20"/>
          <w:lang w:val="af-ZA"/>
        </w:rPr>
      </w:pPr>
      <w:r w:rsidRPr="00E6597C">
        <w:rPr>
          <w:rFonts w:ascii="GHEA Grapalat" w:hAnsi="GHEA Grapalat"/>
          <w:sz w:val="20"/>
          <w:szCs w:val="20"/>
          <w:lang w:val="af-ZA"/>
        </w:rPr>
        <w:t>8</w:t>
      </w:r>
      <w:r w:rsidR="009E35C5" w:rsidRPr="00E6597C">
        <w:rPr>
          <w:rFonts w:ascii="GHEA Grapalat" w:hAnsi="GHEA Grapalat"/>
          <w:sz w:val="20"/>
          <w:szCs w:val="20"/>
          <w:lang w:val="af-ZA"/>
        </w:rPr>
        <w:t>.</w:t>
      </w:r>
      <w:r w:rsidR="00260FA1" w:rsidRPr="00E6597C">
        <w:rPr>
          <w:rFonts w:ascii="GHEA Grapalat" w:hAnsi="GHEA Grapalat"/>
          <w:sz w:val="20"/>
          <w:szCs w:val="20"/>
          <w:lang w:val="af-ZA"/>
        </w:rPr>
        <w:t>1</w:t>
      </w:r>
      <w:r w:rsidR="00120F8A">
        <w:rPr>
          <w:rFonts w:ascii="GHEA Grapalat" w:hAnsi="GHEA Grapalat"/>
          <w:sz w:val="20"/>
          <w:szCs w:val="20"/>
          <w:lang w:val="hy-AM"/>
        </w:rPr>
        <w:t>9</w:t>
      </w:r>
      <w:r w:rsidR="003F288F" w:rsidRPr="00E6597C">
        <w:rPr>
          <w:rFonts w:ascii="GHEA Grapalat" w:hAnsi="GHEA Grapalat"/>
          <w:sz w:val="20"/>
          <w:szCs w:val="20"/>
          <w:lang w:val="af-ZA"/>
        </w:rPr>
        <w:t xml:space="preserve"> </w:t>
      </w:r>
      <w:r w:rsidR="00583092" w:rsidRPr="00E6597C">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rPr>
        <w:t xml:space="preserve">ի որոշմամբ </w:t>
      </w:r>
      <w:r w:rsidR="00583092" w:rsidRPr="00E6597C">
        <w:rPr>
          <w:rFonts w:ascii="GHEA Grapalat" w:hAnsi="GHEA Grapalat"/>
          <w:sz w:val="20"/>
          <w:szCs w:val="20"/>
          <w:lang w:val="af-ZA"/>
        </w:rPr>
        <w:t>ընտրված մասնակ</w:t>
      </w:r>
      <w:r w:rsidR="002E0966" w:rsidRPr="00E6597C">
        <w:rPr>
          <w:rFonts w:ascii="GHEA Grapalat" w:hAnsi="GHEA Grapalat"/>
          <w:sz w:val="20"/>
          <w:szCs w:val="20"/>
          <w:lang w:val="af-ZA"/>
        </w:rPr>
        <w:t xml:space="preserve">ից է ճանաչվում հաջորդող տեղ զբաղեցրած մասնակիցը՝ </w:t>
      </w:r>
      <w:r w:rsidR="00583092" w:rsidRPr="00E6597C">
        <w:rPr>
          <w:rFonts w:ascii="GHEA Grapalat" w:hAnsi="GHEA Grapalat"/>
          <w:sz w:val="20"/>
          <w:szCs w:val="20"/>
          <w:lang w:val="af-ZA"/>
        </w:rPr>
        <w:t xml:space="preserve">սույն </w:t>
      </w:r>
      <w:r w:rsidR="00583092" w:rsidRPr="00E6597C">
        <w:rPr>
          <w:rFonts w:ascii="GHEA Grapalat" w:hAnsi="GHEA Grapalat"/>
          <w:sz w:val="20"/>
          <w:szCs w:val="20"/>
          <w:lang w:val="hy-AM"/>
        </w:rPr>
        <w:t>հրավեր</w:t>
      </w:r>
      <w:r w:rsidR="00537173" w:rsidRPr="00E6597C">
        <w:rPr>
          <w:rFonts w:ascii="GHEA Grapalat" w:hAnsi="GHEA Grapalat"/>
          <w:sz w:val="20"/>
          <w:szCs w:val="20"/>
          <w:lang w:val="hy-AM"/>
        </w:rPr>
        <w:t>ի 1-ին մասի 8.1</w:t>
      </w:r>
      <w:r w:rsidR="00260FA1" w:rsidRPr="004605D7">
        <w:rPr>
          <w:rFonts w:ascii="GHEA Grapalat" w:hAnsi="GHEA Grapalat"/>
          <w:sz w:val="20"/>
          <w:szCs w:val="20"/>
          <w:lang w:val="hy-AM"/>
        </w:rPr>
        <w:t>2</w:t>
      </w:r>
      <w:r w:rsidR="00537173" w:rsidRPr="00E6597C">
        <w:rPr>
          <w:rFonts w:ascii="GHEA Grapalat" w:hAnsi="GHEA Grapalat"/>
          <w:sz w:val="20"/>
          <w:szCs w:val="20"/>
          <w:lang w:val="hy-AM"/>
        </w:rPr>
        <w:t>-ից 8.</w:t>
      </w:r>
      <w:r w:rsidR="00260FA1" w:rsidRPr="004605D7">
        <w:rPr>
          <w:rFonts w:ascii="GHEA Grapalat" w:hAnsi="GHEA Grapalat"/>
          <w:sz w:val="20"/>
          <w:szCs w:val="20"/>
          <w:lang w:val="hy-AM"/>
        </w:rPr>
        <w:t>1</w:t>
      </w:r>
      <w:r w:rsidR="00842EC4">
        <w:rPr>
          <w:rFonts w:ascii="GHEA Grapalat" w:hAnsi="GHEA Grapalat"/>
          <w:sz w:val="20"/>
          <w:szCs w:val="20"/>
          <w:lang w:val="hy-AM"/>
        </w:rPr>
        <w:t>8</w:t>
      </w:r>
      <w:r w:rsidR="00537173" w:rsidRPr="00E6597C">
        <w:rPr>
          <w:rFonts w:ascii="GHEA Grapalat" w:hAnsi="GHEA Grapalat"/>
          <w:sz w:val="20"/>
          <w:szCs w:val="20"/>
          <w:lang w:val="hy-AM"/>
        </w:rPr>
        <w:t>-րդ կետերով սահմանված ընթացակարգ</w:t>
      </w:r>
      <w:r w:rsidR="002E0966" w:rsidRPr="004605D7">
        <w:rPr>
          <w:rFonts w:ascii="GHEA Grapalat" w:hAnsi="GHEA Grapalat"/>
          <w:sz w:val="20"/>
          <w:szCs w:val="20"/>
          <w:lang w:val="hy-AM"/>
        </w:rPr>
        <w:t>ի կիրառմամբ</w:t>
      </w:r>
      <w:r w:rsidR="00583092" w:rsidRPr="00E6597C">
        <w:rPr>
          <w:rFonts w:ascii="GHEA Grapalat" w:hAnsi="GHEA Grapalat"/>
          <w:sz w:val="20"/>
          <w:szCs w:val="20"/>
          <w:lang w:val="af-ZA"/>
        </w:rPr>
        <w:t>:</w:t>
      </w:r>
    </w:p>
    <w:p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rsidR="00583092" w:rsidRPr="00E6597C" w:rsidRDefault="00662165"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rsidR="00120F8A" w:rsidRPr="00F40755" w:rsidRDefault="00120F8A" w:rsidP="00120F8A">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      »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lastRenderedPageBreak/>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120F8A" w:rsidRPr="00F40755" w:rsidRDefault="00120F8A" w:rsidP="00120F8A">
      <w:pPr>
        <w:jc w:val="both"/>
        <w:rPr>
          <w:rFonts w:ascii="GHEA Grapalat" w:hAnsi="GHEA Grapalat"/>
          <w:i/>
          <w:sz w:val="20"/>
          <w:szCs w:val="20"/>
          <w:lang w:val="hy-AM"/>
        </w:rPr>
      </w:pPr>
    </w:p>
    <w:p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120F8A" w:rsidRPr="004B72E3" w:rsidRDefault="00120F8A" w:rsidP="00120F8A">
      <w:pPr>
        <w:pStyle w:val="23"/>
        <w:spacing w:line="240" w:lineRule="auto"/>
        <w:ind w:firstLine="567"/>
        <w:rPr>
          <w:rFonts w:ascii="GHEA Grapalat" w:hAnsi="GHEA Grapalat" w:cs="Sylfaen"/>
          <w:szCs w:val="24"/>
          <w:lang w:val="es-ES"/>
        </w:rPr>
      </w:pPr>
    </w:p>
    <w:p w:rsidR="00583092" w:rsidRPr="00E6597C" w:rsidRDefault="00583092" w:rsidP="00EF3662">
      <w:pPr>
        <w:ind w:firstLine="567"/>
        <w:jc w:val="center"/>
        <w:rPr>
          <w:rFonts w:ascii="GHEA Grapalat" w:hAnsi="GHEA Grapalat"/>
          <w:b/>
          <w:sz w:val="20"/>
          <w:lang w:val="es-ES"/>
        </w:rPr>
      </w:pPr>
    </w:p>
    <w:p w:rsidR="00037DDE" w:rsidRPr="00E6597C" w:rsidRDefault="00037DDE" w:rsidP="00EF3662">
      <w:pPr>
        <w:ind w:firstLine="567"/>
        <w:jc w:val="center"/>
        <w:rPr>
          <w:rFonts w:ascii="GHEA Grapalat" w:hAnsi="GHEA Grapalat"/>
          <w:b/>
          <w:sz w:val="20"/>
          <w:lang w:val="es-ES"/>
        </w:rPr>
      </w:pPr>
    </w:p>
    <w:p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rsidR="00096865" w:rsidRPr="00E6597C" w:rsidRDefault="00096865" w:rsidP="00EF3662">
      <w:pPr>
        <w:jc w:val="center"/>
        <w:rPr>
          <w:rFonts w:ascii="GHEA Grapalat" w:hAnsi="GHEA Grapalat"/>
          <w:b/>
          <w:iCs/>
          <w:sz w:val="20"/>
          <w:lang w:val="af-ZA"/>
        </w:rPr>
      </w:pPr>
    </w:p>
    <w:p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rsidR="00120F8A" w:rsidRPr="00015CC3" w:rsidRDefault="00AA0AD8" w:rsidP="00120F8A">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r w:rsidR="00120F8A" w:rsidRPr="007E2C83">
        <w:rPr>
          <w:rFonts w:ascii="GHEA Grapalat" w:hAnsi="GHEA Grapalat" w:cs="Sylfaen"/>
          <w:sz w:val="20"/>
          <w:lang w:val="af-ZA"/>
        </w:rPr>
        <w:t xml:space="preserve"> </w:t>
      </w:r>
      <w:r w:rsidR="00120F8A" w:rsidRPr="005E1F72">
        <w:rPr>
          <w:rFonts w:ascii="GHEA Grapalat" w:hAnsi="GHEA Grapalat" w:cs="Sylfaen"/>
          <w:sz w:val="20"/>
          <w:lang w:val="hy-AM"/>
        </w:rPr>
        <w:t>:</w:t>
      </w:r>
    </w:p>
    <w:p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E6597C">
        <w:rPr>
          <w:rFonts w:ascii="GHEA Grapalat" w:hAnsi="GHEA Grapalat" w:cs="Sylfaen"/>
          <w:sz w:val="20"/>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E6597C">
        <w:rPr>
          <w:rFonts w:ascii="GHEA Grapalat" w:hAnsi="GHEA Grapalat" w:cs="Sylfaen"/>
          <w:sz w:val="20"/>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E6597C">
        <w:rPr>
          <w:rFonts w:ascii="GHEA Grapalat" w:hAnsi="GHEA Grapalat" w:cs="Sylfaen"/>
          <w:sz w:val="20"/>
        </w:rPr>
        <w:t>և</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հաստատմանը</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հաջորդող</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աշխատանքային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օրը</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ուղեկցող</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գրությամբ</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տրամադրվում</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է</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ընտրված</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մասնակցին</w:t>
      </w:r>
      <w:r w:rsidRPr="00E6597C">
        <w:rPr>
          <w:rFonts w:ascii="GHEA Grapalat" w:hAnsi="GHEA Grapalat" w:cs="Sylfaen"/>
          <w:sz w:val="20"/>
          <w:lang w:val="hy-AM"/>
        </w:rPr>
        <w:t>:</w:t>
      </w:r>
    </w:p>
    <w:p w:rsidR="00D612BC" w:rsidRPr="00E6597C" w:rsidRDefault="00AA0AD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rsidR="00096865" w:rsidRPr="00E6597C" w:rsidRDefault="00096865" w:rsidP="00EF3662">
      <w:pPr>
        <w:jc w:val="center"/>
        <w:rPr>
          <w:rFonts w:ascii="GHEA Grapalat" w:hAnsi="GHEA Grapalat"/>
          <w:b/>
          <w:iCs/>
          <w:sz w:val="20"/>
          <w:lang w:val="af-ZA"/>
        </w:rPr>
      </w:pPr>
    </w:p>
    <w:p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rsidR="00096865" w:rsidRPr="00E6597C" w:rsidRDefault="00096865" w:rsidP="00EF3662">
      <w:pPr>
        <w:jc w:val="center"/>
        <w:rPr>
          <w:rFonts w:ascii="GHEA Grapalat" w:hAnsi="GHEA Grapalat"/>
          <w:b/>
          <w:iCs/>
          <w:sz w:val="20"/>
          <w:lang w:val="af-ZA"/>
        </w:rPr>
      </w:pPr>
    </w:p>
    <w:p w:rsidR="008D6C6C" w:rsidRDefault="00030D40" w:rsidP="008D6C6C">
      <w:pPr>
        <w:ind w:firstLine="567"/>
        <w:jc w:val="both"/>
        <w:rPr>
          <w:rFonts w:ascii="GHEA Grapalat" w:hAnsi="GHEA Grapalat" w:cs="Arial"/>
          <w:sz w:val="20"/>
          <w:lang w:val="af-ZA"/>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r w:rsidR="00120F8A" w:rsidRPr="00532617">
        <w:rPr>
          <w:rFonts w:ascii="GHEA Grapalat" w:hAnsi="GHEA Grapalat" w:cs="Sylfaen"/>
          <w:sz w:val="20"/>
          <w:lang w:val="ru-RU"/>
        </w:rPr>
        <w:t>այմանագրի</w:t>
      </w:r>
      <w:r w:rsidR="00120F8A" w:rsidRPr="00532617">
        <w:rPr>
          <w:rFonts w:ascii="GHEA Grapalat" w:hAnsi="GHEA Grapalat" w:cs="Sylfaen"/>
          <w:sz w:val="20"/>
          <w:lang w:val="hy-AM"/>
        </w:rPr>
        <w:t xml:space="preserve"> </w:t>
      </w:r>
      <w:r w:rsidR="00120F8A" w:rsidRPr="00532617">
        <w:rPr>
          <w:rFonts w:ascii="GHEA Grapalat" w:hAnsi="GHEA Grapalat" w:cs="Sylfaen"/>
          <w:sz w:val="20"/>
          <w:lang w:val="ru-RU"/>
        </w:rPr>
        <w:t>ապահովում</w:t>
      </w:r>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ներկայացնելու</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պահանջի</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հիման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վրա</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այն</w:t>
      </w:r>
      <w:r w:rsidR="00120F8A" w:rsidRPr="00532617">
        <w:rPr>
          <w:rFonts w:ascii="GHEA Grapalat" w:hAnsi="GHEA Grapalat" w:cs="Sylfaen"/>
          <w:sz w:val="20"/>
          <w:lang w:val="af-ZA"/>
        </w:rPr>
        <w:t xml:space="preserve"> </w:t>
      </w:r>
      <w:r w:rsidR="00120F8A" w:rsidRPr="008960F6">
        <w:rPr>
          <w:rFonts w:ascii="GHEA Grapalat" w:hAnsi="GHEA Grapalat" w:cs="Sylfaen"/>
          <w:sz w:val="20"/>
          <w:lang w:val="ru-RU"/>
        </w:rPr>
        <w:t>ստանալու</w:t>
      </w:r>
      <w:r w:rsidR="00120F8A" w:rsidRPr="003B269F">
        <w:rPr>
          <w:rFonts w:ascii="GHEA Grapalat" w:hAnsi="GHEA Grapalat" w:cs="Sylfaen"/>
          <w:sz w:val="20"/>
          <w:lang w:val="af-ZA"/>
        </w:rPr>
        <w:t xml:space="preserve"> </w:t>
      </w:r>
      <w:r w:rsidR="00120F8A" w:rsidRPr="003B269F">
        <w:rPr>
          <w:rFonts w:ascii="GHEA Grapalat" w:hAnsi="GHEA Grapalat" w:cs="Sylfaen"/>
          <w:sz w:val="20"/>
          <w:lang w:val="ru-RU"/>
        </w:rPr>
        <w:t>օրվանից</w:t>
      </w:r>
      <w:r w:rsidR="00120F8A" w:rsidRPr="003B269F">
        <w:rPr>
          <w:rFonts w:ascii="GHEA Grapalat" w:hAnsi="GHEA Grapalat" w:cs="Sylfaen"/>
          <w:sz w:val="20"/>
          <w:lang w:val="af-ZA"/>
        </w:rPr>
        <w:t xml:space="preserve">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r w:rsidR="00120F8A" w:rsidRPr="00507CF0">
        <w:rPr>
          <w:rFonts w:ascii="GHEA Grapalat" w:hAnsi="GHEA Grapalat" w:cs="Sylfaen"/>
          <w:sz w:val="20"/>
          <w:lang w:val="ru-RU"/>
        </w:rPr>
        <w:t>օրվա</w:t>
      </w:r>
      <w:r w:rsidR="00120F8A" w:rsidRPr="00507CF0">
        <w:rPr>
          <w:rFonts w:ascii="GHEA Grapalat" w:hAnsi="GHEA Grapalat" w:cs="Sylfaen"/>
          <w:sz w:val="20"/>
          <w:lang w:val="af-ZA"/>
        </w:rPr>
        <w:t xml:space="preserve"> </w:t>
      </w:r>
      <w:r w:rsidR="00120F8A" w:rsidRPr="00EF056B">
        <w:rPr>
          <w:rFonts w:ascii="GHEA Grapalat" w:hAnsi="GHEA Grapalat" w:cs="Sylfaen"/>
          <w:sz w:val="20"/>
          <w:lang w:val="ru-RU"/>
        </w:rPr>
        <w:t>ընթացքում</w:t>
      </w:r>
      <w:r w:rsidR="00120F8A" w:rsidRPr="00675DB0">
        <w:rPr>
          <w:rFonts w:ascii="GHEA Grapalat" w:hAnsi="GHEA Grapalat" w:cs="Sylfaen"/>
          <w:sz w:val="20"/>
          <w:lang w:val="af-ZA"/>
        </w:rPr>
        <w:t xml:space="preserve">, </w:t>
      </w:r>
      <w:r w:rsidR="00120F8A" w:rsidRPr="00675DB0">
        <w:rPr>
          <w:rFonts w:ascii="GHEA Grapalat" w:hAnsi="GHEA Grapalat" w:cs="Sylfaen"/>
          <w:sz w:val="20"/>
          <w:lang w:val="ru-RU"/>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մասնակիցը</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պարտավոր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ներկայացնել</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պայմանագրի</w:t>
      </w:r>
      <w:r w:rsidR="00120F8A" w:rsidRPr="004B72E3">
        <w:rPr>
          <w:rFonts w:ascii="GHEA Grapalat" w:hAnsi="GHEA Grapalat" w:cs="Sylfaen"/>
          <w:sz w:val="20"/>
          <w:lang w:val="hy-AM"/>
        </w:rPr>
        <w:t xml:space="preserve"> </w:t>
      </w:r>
      <w:r w:rsidR="00120F8A" w:rsidRPr="004B72E3">
        <w:rPr>
          <w:rFonts w:ascii="GHEA Grapalat" w:hAnsi="GHEA Grapalat" w:cs="Sylfaen"/>
          <w:sz w:val="20"/>
          <w:lang w:val="ru-RU"/>
        </w:rPr>
        <w:t>ապահովում</w:t>
      </w:r>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պայմանագրի </w:t>
      </w:r>
      <w:r w:rsidR="00120F8A" w:rsidRPr="004B72E3">
        <w:rPr>
          <w:rFonts w:ascii="GHEA Grapalat" w:hAnsi="GHEA Grapalat" w:cs="Sylfaen"/>
          <w:sz w:val="20"/>
          <w:lang w:val="af-ZA"/>
        </w:rPr>
        <w:t>(</w:t>
      </w:r>
      <w:r w:rsidR="00120F8A" w:rsidRPr="004B72E3">
        <w:rPr>
          <w:rFonts w:ascii="GHEA Grapalat" w:hAnsi="GHEA Grapalat" w:cs="Sylfaen"/>
          <w:sz w:val="20"/>
          <w:lang w:val="hy-AM"/>
        </w:rPr>
        <w:t>կանխավճարի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 ապահովումները</w:t>
      </w:r>
      <w:r w:rsidR="00120F8A" w:rsidRPr="00015CC3">
        <w:rPr>
          <w:rFonts w:ascii="GHEA Grapalat" w:hAnsi="GHEA Grapalat" w:cs="Sylfaen"/>
          <w:sz w:val="20"/>
          <w:vertAlign w:val="superscript"/>
          <w:lang w:val="hy-AM"/>
        </w:rPr>
        <w:t>11.1</w:t>
      </w:r>
      <w:r w:rsidR="00AD6D6A"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5D30FC">
        <w:rPr>
          <w:rFonts w:ascii="GHEA Grapalat" w:hAnsi="GHEA Grapalat" w:cs="Sylfaen"/>
          <w:sz w:val="20"/>
          <w:lang w:val="hy-AM"/>
        </w:rPr>
        <w:t>15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r w:rsidR="008D6C6C">
        <w:rPr>
          <w:rFonts w:ascii="GHEA Grapalat" w:hAnsi="GHEA Grapalat" w:cs="Sylfaen"/>
          <w:sz w:val="20"/>
        </w:rPr>
        <w:t>Որակավորման</w:t>
      </w:r>
      <w:r w:rsidR="008D6C6C" w:rsidRPr="007F147C">
        <w:rPr>
          <w:rFonts w:ascii="GHEA Grapalat" w:hAnsi="GHEA Grapalat" w:cs="Sylfaen"/>
          <w:sz w:val="20"/>
          <w:lang w:val="af-ZA"/>
        </w:rPr>
        <w:t xml:space="preserve"> </w:t>
      </w:r>
      <w:r w:rsidR="008D6C6C">
        <w:rPr>
          <w:rFonts w:ascii="GHEA Grapalat" w:hAnsi="GHEA Grapalat" w:cs="Sylfaen"/>
          <w:sz w:val="20"/>
        </w:rPr>
        <w:t>ապահովումը</w:t>
      </w:r>
      <w:r w:rsidR="008D6C6C" w:rsidRPr="007F147C">
        <w:rPr>
          <w:rFonts w:ascii="GHEA Grapalat" w:hAnsi="GHEA Grapalat" w:cs="Sylfaen"/>
          <w:sz w:val="20"/>
          <w:lang w:val="af-ZA"/>
        </w:rPr>
        <w:t xml:space="preserve"> </w:t>
      </w:r>
      <w:r w:rsidR="008D6C6C">
        <w:rPr>
          <w:rFonts w:ascii="GHEA Grapalat" w:hAnsi="GHEA Grapalat" w:cs="Sylfaen"/>
          <w:sz w:val="20"/>
        </w:rPr>
        <w:t>ներկայացվում</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BD4564">
        <w:rPr>
          <w:rFonts w:ascii="GHEA Grapalat" w:hAnsi="GHEA Grapalat" w:cs="Sylfaen"/>
          <w:sz w:val="20"/>
          <w:lang w:val="hy-AM"/>
        </w:rPr>
        <w:t xml:space="preserve"> </w:t>
      </w:r>
      <w:r w:rsidR="005D30FC" w:rsidRPr="00D533CD">
        <w:rPr>
          <w:rFonts w:ascii="GHEA Grapalat" w:hAnsi="GHEA Grapalat" w:cs="Sylfaen"/>
          <w:sz w:val="20"/>
        </w:rPr>
        <w:t>տուժանքի</w:t>
      </w:r>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w:t>
      </w:r>
      <w:r w:rsidR="005D30FC" w:rsidRPr="00E34136">
        <w:rPr>
          <w:rFonts w:ascii="GHEA Grapalat" w:hAnsi="GHEA Grapalat" w:cs="Sylfaen"/>
          <w:sz w:val="20"/>
        </w:rPr>
        <w:t>հավելված</w:t>
      </w:r>
      <w:r w:rsidR="005D30FC" w:rsidRPr="00E34136">
        <w:rPr>
          <w:rFonts w:ascii="GHEA Grapalat" w:hAnsi="GHEA Grapalat" w:cs="Sylfaen"/>
          <w:sz w:val="20"/>
          <w:lang w:val="af-ZA"/>
        </w:rPr>
        <w:t xml:space="preserve"> 4</w:t>
      </w:r>
      <w:r w:rsidR="005D30FC" w:rsidRPr="00E34136">
        <w:rPr>
          <w:rFonts w:ascii="Cambria Math" w:hAnsi="Cambria Math" w:cs="Cambria Math"/>
          <w:sz w:val="20"/>
          <w:lang w:val="af-ZA"/>
        </w:rPr>
        <w:t>․</w:t>
      </w:r>
      <w:r w:rsidR="005D30FC" w:rsidRPr="00E34136">
        <w:rPr>
          <w:rFonts w:ascii="GHEA Grapalat" w:hAnsi="GHEA Grapalat" w:cs="Sylfaen"/>
          <w:sz w:val="20"/>
          <w:lang w:val="af-ZA"/>
        </w:rPr>
        <w:t>2</w:t>
      </w:r>
      <w:r w:rsidR="005D30FC" w:rsidRPr="00EE5DD1">
        <w:rPr>
          <w:rFonts w:ascii="GHEA Grapalat" w:hAnsi="GHEA Grapalat" w:cs="Sylfaen"/>
          <w:sz w:val="20"/>
          <w:lang w:val="af-ZA"/>
        </w:rPr>
        <w:t>)</w:t>
      </w:r>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կամ</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կանխիկ</w:t>
      </w:r>
      <w:r w:rsidR="005D30FC" w:rsidRPr="00EE5DD1">
        <w:rPr>
          <w:rFonts w:ascii="GHEA Grapalat" w:hAnsi="GHEA Grapalat" w:cs="Sylfaen"/>
          <w:sz w:val="20"/>
          <w:lang w:val="af-ZA"/>
        </w:rPr>
        <w:t xml:space="preserve"> </w:t>
      </w:r>
      <w:r w:rsidR="005D30FC" w:rsidRPr="00D533CD">
        <w:rPr>
          <w:rFonts w:ascii="GHEA Grapalat" w:hAnsi="GHEA Grapalat" w:cs="Sylfaen"/>
          <w:sz w:val="20"/>
        </w:rPr>
        <w:t>փողի</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կամ</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բանկերի</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կողմից</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տրամադրված</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երաշխիքների</w:t>
      </w:r>
      <w:r w:rsidR="005D30FC" w:rsidRPr="00E34136">
        <w:rPr>
          <w:rFonts w:ascii="GHEA Grapalat" w:hAnsi="GHEA Grapalat" w:cs="Sylfaen"/>
          <w:sz w:val="20"/>
          <w:lang w:val="af-ZA"/>
        </w:rPr>
        <w:t xml:space="preserve"> </w:t>
      </w:r>
      <w:r w:rsidR="005D30FC" w:rsidRPr="00D533CD">
        <w:rPr>
          <w:rFonts w:ascii="GHEA Grapalat" w:hAnsi="GHEA Grapalat" w:cs="Sylfaen"/>
          <w:sz w:val="20"/>
        </w:rPr>
        <w:t>ձևով</w:t>
      </w:r>
      <w:r w:rsidR="005D30FC" w:rsidRPr="00EE5DD1" w:rsidDel="000A6F09">
        <w:rPr>
          <w:rFonts w:ascii="GHEA Grapalat" w:hAnsi="GHEA Grapalat" w:cs="Sylfaen"/>
          <w:sz w:val="20"/>
          <w:lang w:val="af-ZA"/>
        </w:rPr>
        <w:t xml:space="preserve"> </w:t>
      </w:r>
      <w:r w:rsidR="008D6C6C">
        <w:rPr>
          <w:rFonts w:ascii="GHEA Grapalat" w:hAnsi="GHEA Grapalat" w:cs="Sylfaen"/>
          <w:sz w:val="20"/>
          <w:lang w:val="af-ZA"/>
        </w:rPr>
        <w:t>:</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r w:rsidR="008D6C6C">
        <w:rPr>
          <w:rFonts w:ascii="GHEA Grapalat" w:hAnsi="GHEA Grapalat" w:cs="Sylfaen"/>
          <w:sz w:val="20"/>
        </w:rPr>
        <w:t>պետք</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վավեր</w:t>
      </w:r>
      <w:r w:rsidR="008D6C6C" w:rsidRPr="007F147C">
        <w:rPr>
          <w:rFonts w:ascii="GHEA Grapalat" w:hAnsi="GHEA Grapalat" w:cs="Sylfaen"/>
          <w:sz w:val="20"/>
          <w:lang w:val="af-ZA"/>
        </w:rPr>
        <w:t xml:space="preserve"> </w:t>
      </w:r>
      <w:r w:rsidR="008D6C6C">
        <w:rPr>
          <w:rFonts w:ascii="GHEA Grapalat" w:hAnsi="GHEA Grapalat" w:cs="Sylfaen"/>
          <w:sz w:val="20"/>
        </w:rPr>
        <w:t>լինի</w:t>
      </w:r>
      <w:r w:rsidR="008D6C6C" w:rsidRPr="007F147C">
        <w:rPr>
          <w:rFonts w:ascii="GHEA Grapalat" w:hAnsi="GHEA Grapalat" w:cs="Sylfaen"/>
          <w:sz w:val="20"/>
          <w:lang w:val="af-ZA"/>
        </w:rPr>
        <w:t xml:space="preserve"> </w:t>
      </w:r>
      <w:r w:rsidR="008D6C6C">
        <w:rPr>
          <w:rFonts w:ascii="GHEA Grapalat" w:hAnsi="GHEA Grapalat" w:cs="Sylfaen"/>
          <w:sz w:val="20"/>
        </w:rPr>
        <w:t>առնվազն</w:t>
      </w:r>
      <w:r w:rsidR="008D6C6C" w:rsidRPr="007F147C">
        <w:rPr>
          <w:rFonts w:ascii="GHEA Grapalat" w:hAnsi="GHEA Grapalat" w:cs="Sylfaen"/>
          <w:sz w:val="20"/>
          <w:lang w:val="af-ZA"/>
        </w:rPr>
        <w:t xml:space="preserve"> </w:t>
      </w:r>
      <w:r w:rsidR="008D6C6C">
        <w:rPr>
          <w:rFonts w:ascii="GHEA Grapalat" w:hAnsi="GHEA Grapalat" w:cs="Sylfaen"/>
          <w:sz w:val="20"/>
        </w:rPr>
        <w:t>մինչև</w:t>
      </w:r>
      <w:r w:rsidR="008D6C6C" w:rsidRPr="007F147C">
        <w:rPr>
          <w:rFonts w:ascii="GHEA Grapalat" w:hAnsi="GHEA Grapalat" w:cs="Sylfaen"/>
          <w:sz w:val="20"/>
          <w:lang w:val="af-ZA"/>
        </w:rPr>
        <w:t xml:space="preserve"> </w:t>
      </w:r>
      <w:r w:rsidR="008D6C6C">
        <w:rPr>
          <w:rFonts w:ascii="GHEA Grapalat" w:hAnsi="GHEA Grapalat" w:cs="Sylfaen"/>
          <w:sz w:val="20"/>
        </w:rPr>
        <w:t>պայմանագրի</w:t>
      </w:r>
      <w:r w:rsidR="008D6C6C" w:rsidRPr="007F147C">
        <w:rPr>
          <w:rFonts w:ascii="GHEA Grapalat" w:hAnsi="GHEA Grapalat" w:cs="Sylfaen"/>
          <w:sz w:val="20"/>
          <w:lang w:val="af-ZA"/>
        </w:rPr>
        <w:t xml:space="preserve"> </w:t>
      </w:r>
      <w:r w:rsidR="008D6C6C">
        <w:rPr>
          <w:rFonts w:ascii="GHEA Grapalat" w:hAnsi="GHEA Grapalat" w:cs="Sylfaen"/>
          <w:sz w:val="20"/>
        </w:rPr>
        <w:t>կատարման</w:t>
      </w:r>
      <w:r w:rsidR="008D6C6C" w:rsidRPr="007F147C">
        <w:rPr>
          <w:rFonts w:ascii="GHEA Grapalat" w:hAnsi="GHEA Grapalat" w:cs="Sylfaen"/>
          <w:sz w:val="20"/>
          <w:lang w:val="af-ZA"/>
        </w:rPr>
        <w:t xml:space="preserve"> </w:t>
      </w:r>
      <w:r w:rsidR="008D6C6C">
        <w:rPr>
          <w:rFonts w:ascii="GHEA Grapalat" w:hAnsi="GHEA Grapalat" w:cs="Sylfaen"/>
          <w:sz w:val="20"/>
        </w:rPr>
        <w:t>արդյունքը</w:t>
      </w:r>
      <w:r w:rsidR="008D6C6C" w:rsidRPr="007F147C">
        <w:rPr>
          <w:rFonts w:ascii="GHEA Grapalat" w:hAnsi="GHEA Grapalat" w:cs="Sylfaen"/>
          <w:sz w:val="20"/>
          <w:lang w:val="af-ZA"/>
        </w:rPr>
        <w:t xml:space="preserve"> </w:t>
      </w:r>
      <w:r w:rsidR="008D6C6C">
        <w:rPr>
          <w:rFonts w:ascii="GHEA Grapalat" w:hAnsi="GHEA Grapalat" w:cs="Sylfaen"/>
          <w:sz w:val="20"/>
        </w:rPr>
        <w:t>պատվիրատուից</w:t>
      </w:r>
      <w:r w:rsidR="008D6C6C" w:rsidRPr="007F147C">
        <w:rPr>
          <w:rFonts w:ascii="GHEA Grapalat" w:hAnsi="GHEA Grapalat" w:cs="Sylfaen"/>
          <w:sz w:val="20"/>
          <w:lang w:val="af-ZA"/>
        </w:rPr>
        <w:t xml:space="preserve"> </w:t>
      </w:r>
      <w:r w:rsidR="008D6C6C">
        <w:rPr>
          <w:rFonts w:ascii="GHEA Grapalat" w:hAnsi="GHEA Grapalat" w:cs="Sylfaen"/>
          <w:sz w:val="20"/>
        </w:rPr>
        <w:t>կողմից</w:t>
      </w:r>
      <w:r w:rsidR="008D6C6C" w:rsidRPr="007F147C">
        <w:rPr>
          <w:rFonts w:ascii="GHEA Grapalat" w:hAnsi="GHEA Grapalat" w:cs="Sylfaen"/>
          <w:sz w:val="20"/>
          <w:lang w:val="af-ZA"/>
        </w:rPr>
        <w:t xml:space="preserve"> </w:t>
      </w:r>
      <w:r w:rsidR="008D6C6C">
        <w:rPr>
          <w:rFonts w:ascii="GHEA Grapalat" w:hAnsi="GHEA Grapalat" w:cs="Sylfaen"/>
          <w:sz w:val="20"/>
        </w:rPr>
        <w:t>ամբողջական</w:t>
      </w:r>
      <w:r w:rsidR="008D6C6C" w:rsidRPr="007F147C">
        <w:rPr>
          <w:rFonts w:ascii="GHEA Grapalat" w:hAnsi="GHEA Grapalat" w:cs="Sylfaen"/>
          <w:sz w:val="20"/>
          <w:lang w:val="af-ZA"/>
        </w:rPr>
        <w:t xml:space="preserve"> </w:t>
      </w:r>
      <w:r w:rsidR="008D6C6C">
        <w:rPr>
          <w:rFonts w:ascii="GHEA Grapalat" w:hAnsi="GHEA Grapalat" w:cs="Sylfaen"/>
          <w:sz w:val="20"/>
        </w:rPr>
        <w:t>ընդունվելու</w:t>
      </w:r>
      <w:r w:rsidR="008D6C6C" w:rsidRPr="007F147C">
        <w:rPr>
          <w:rFonts w:ascii="GHEA Grapalat" w:hAnsi="GHEA Grapalat" w:cs="Sylfaen"/>
          <w:sz w:val="20"/>
          <w:lang w:val="af-ZA"/>
        </w:rPr>
        <w:t xml:space="preserve"> </w:t>
      </w:r>
      <w:r w:rsidR="008D6C6C">
        <w:rPr>
          <w:rFonts w:ascii="GHEA Grapalat" w:hAnsi="GHEA Grapalat" w:cs="Sylfaen"/>
          <w:sz w:val="20"/>
        </w:rPr>
        <w:t>օրվան</w:t>
      </w:r>
      <w:r w:rsidR="008D6C6C" w:rsidRPr="007F147C">
        <w:rPr>
          <w:rFonts w:ascii="GHEA Grapalat" w:hAnsi="GHEA Grapalat" w:cs="Sylfaen"/>
          <w:sz w:val="20"/>
          <w:lang w:val="af-ZA"/>
        </w:rPr>
        <w:t xml:space="preserve"> </w:t>
      </w:r>
      <w:r w:rsidR="008D6C6C">
        <w:rPr>
          <w:rFonts w:ascii="GHEA Grapalat" w:hAnsi="GHEA Grapalat" w:cs="Sylfaen"/>
          <w:sz w:val="20"/>
        </w:rPr>
        <w:t>հաջորդող</w:t>
      </w:r>
      <w:r w:rsidR="00624D21">
        <w:rPr>
          <w:rFonts w:ascii="GHEA Grapalat" w:hAnsi="GHEA Grapalat" w:cs="Sylfaen"/>
          <w:sz w:val="20"/>
          <w:lang w:val="af-ZA"/>
        </w:rPr>
        <w:t xml:space="preserve"> </w:t>
      </w:r>
      <w:r w:rsidR="005D30FC">
        <w:rPr>
          <w:rFonts w:ascii="GHEA Grapalat" w:hAnsi="GHEA Grapalat" w:cs="Sylfaen"/>
          <w:sz w:val="20"/>
          <w:lang w:val="hy-AM"/>
        </w:rPr>
        <w:t>2</w:t>
      </w:r>
      <w:r w:rsidR="008D6C6C" w:rsidRPr="007F147C">
        <w:rPr>
          <w:rFonts w:ascii="GHEA Grapalat" w:hAnsi="GHEA Grapalat" w:cs="Sylfaen"/>
          <w:sz w:val="20"/>
          <w:lang w:val="af-ZA"/>
        </w:rPr>
        <w:t>0-</w:t>
      </w:r>
      <w:r w:rsidR="008D6C6C">
        <w:rPr>
          <w:rFonts w:ascii="GHEA Grapalat" w:hAnsi="GHEA Grapalat" w:cs="Sylfaen"/>
          <w:sz w:val="20"/>
        </w:rPr>
        <w:t>րդ</w:t>
      </w:r>
      <w:r w:rsidR="008D6C6C" w:rsidRPr="007F147C">
        <w:rPr>
          <w:rFonts w:ascii="GHEA Grapalat" w:hAnsi="GHEA Grapalat" w:cs="Sylfaen"/>
          <w:sz w:val="20"/>
          <w:lang w:val="af-ZA"/>
        </w:rPr>
        <w:t xml:space="preserve"> </w:t>
      </w:r>
      <w:r w:rsidR="008D6C6C">
        <w:rPr>
          <w:rFonts w:ascii="GHEA Grapalat" w:hAnsi="GHEA Grapalat" w:cs="Sylfaen"/>
          <w:sz w:val="20"/>
        </w:rPr>
        <w:t>աշխատանքային</w:t>
      </w:r>
      <w:r w:rsidR="008D6C6C" w:rsidRPr="007F147C">
        <w:rPr>
          <w:rFonts w:ascii="GHEA Grapalat" w:hAnsi="GHEA Grapalat" w:cs="Sylfaen"/>
          <w:sz w:val="20"/>
          <w:lang w:val="af-ZA"/>
        </w:rPr>
        <w:t xml:space="preserve"> </w:t>
      </w:r>
      <w:r w:rsidR="008D6C6C">
        <w:rPr>
          <w:rFonts w:ascii="GHEA Grapalat" w:hAnsi="GHEA Grapalat" w:cs="Sylfaen"/>
          <w:sz w:val="20"/>
        </w:rPr>
        <w:t>օրը</w:t>
      </w:r>
      <w:r w:rsidR="008D6C6C" w:rsidRPr="007F147C">
        <w:rPr>
          <w:rFonts w:ascii="GHEA Grapalat" w:hAnsi="GHEA Grapalat" w:cs="Sylfaen"/>
          <w:sz w:val="20"/>
          <w:lang w:val="af-ZA"/>
        </w:rPr>
        <w:t xml:space="preserve"> </w:t>
      </w:r>
      <w:r w:rsidR="008D6C6C" w:rsidRPr="00AF27D0">
        <w:rPr>
          <w:rFonts w:ascii="GHEA Grapalat" w:hAnsi="GHEA Grapalat" w:cs="Arial"/>
          <w:sz w:val="20"/>
        </w:rPr>
        <w:t>ներառյալ</w:t>
      </w:r>
      <w:r w:rsidR="008D6C6C" w:rsidRPr="007F147C">
        <w:rPr>
          <w:rFonts w:ascii="GHEA Grapalat" w:hAnsi="GHEA Grapalat" w:cs="Arial"/>
          <w:sz w:val="20"/>
          <w:lang w:val="af-ZA"/>
        </w:rPr>
        <w:t>:</w:t>
      </w:r>
      <w:r w:rsidR="001D2074" w:rsidRPr="006D197A">
        <w:rPr>
          <w:rStyle w:val="af6"/>
          <w:rFonts w:ascii="GHEA Grapalat" w:hAnsi="GHEA Grapalat" w:cs="Arial"/>
          <w:sz w:val="20"/>
          <w:lang w:val="af-ZA"/>
        </w:rPr>
        <w:t xml:space="preserve"> </w:t>
      </w:r>
      <w:r w:rsidR="001D2074">
        <w:rPr>
          <w:rStyle w:val="af6"/>
          <w:rFonts w:ascii="GHEA Grapalat" w:hAnsi="GHEA Grapalat" w:cs="Arial"/>
          <w:sz w:val="20"/>
        </w:rPr>
        <w:footnoteReference w:id="9"/>
      </w:r>
      <w:r w:rsidR="001D2074" w:rsidRPr="00E34136">
        <w:rPr>
          <w:rFonts w:ascii="GHEA Grapalat" w:hAnsi="GHEA Grapalat" w:cs="Arial"/>
          <w:sz w:val="20"/>
          <w:vertAlign w:val="superscript"/>
          <w:lang w:val="hy-AM"/>
        </w:rPr>
        <w:t>.</w:t>
      </w:r>
      <w:r w:rsidR="00120F8A">
        <w:rPr>
          <w:rFonts w:ascii="GHEA Grapalat" w:hAnsi="GHEA Grapalat" w:cs="Arial"/>
          <w:sz w:val="20"/>
          <w:vertAlign w:val="superscript"/>
          <w:lang w:val="hy-AM"/>
        </w:rPr>
        <w:t>2</w:t>
      </w:r>
    </w:p>
    <w:p w:rsidR="008D6C6C" w:rsidRDefault="008D6C6C" w:rsidP="008D6C6C">
      <w:pPr>
        <w:ind w:firstLine="567"/>
        <w:jc w:val="both"/>
        <w:rPr>
          <w:rFonts w:ascii="GHEA Grapalat" w:hAnsi="GHEA Grapalat" w:cs="Arial"/>
          <w:sz w:val="20"/>
          <w:lang w:val="hy-AM"/>
        </w:rPr>
      </w:pPr>
      <w:r>
        <w:rPr>
          <w:rFonts w:ascii="GHEA Grapalat" w:hAnsi="GHEA Grapalat" w:cs="Arial"/>
          <w:sz w:val="20"/>
        </w:rPr>
        <w:lastRenderedPageBreak/>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00120F8A" w:rsidRPr="007E2C83">
        <w:rPr>
          <w:rFonts w:ascii="GHEA Grapalat" w:hAnsi="GHEA Grapalat" w:cs="Arial"/>
          <w:sz w:val="20"/>
          <w:lang w:val="hy-AM"/>
        </w:rPr>
        <w:t xml:space="preserve"> </w:t>
      </w:r>
      <w:r w:rsidRPr="00E2073B">
        <w:rPr>
          <w:rFonts w:ascii="GHEA Grapalat" w:hAnsi="GHEA Grapalat" w:cs="Arial"/>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rsidR="00AA53FD" w:rsidRPr="007E2C83" w:rsidRDefault="00AA53FD" w:rsidP="00AA53FD">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sidR="00D71364">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AA53FD" w:rsidRPr="003F5DAB" w:rsidRDefault="00AA53FD" w:rsidP="008D6C6C">
      <w:pPr>
        <w:pStyle w:val="af4"/>
        <w:shd w:val="clear" w:color="auto" w:fill="FFFFFF"/>
        <w:spacing w:before="0" w:beforeAutospacing="0" w:after="0" w:afterAutospacing="0"/>
        <w:ind w:firstLine="375"/>
        <w:jc w:val="both"/>
        <w:rPr>
          <w:rFonts w:ascii="GHEA Grapalat" w:hAnsi="GHEA Grapalat" w:cs="Arial"/>
          <w:sz w:val="20"/>
          <w:lang w:val="hy-AM"/>
        </w:rPr>
      </w:pPr>
    </w:p>
    <w:p w:rsidR="00CF12EE" w:rsidRPr="00BC42E1" w:rsidRDefault="00AA53FD" w:rsidP="008D6C6C">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8D6C6C" w:rsidRPr="003F5DAB">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F3C84">
        <w:rPr>
          <w:rFonts w:ascii="GHEA Grapalat" w:hAnsi="GHEA Grapalat" w:cs="Arial"/>
          <w:sz w:val="20"/>
          <w:vertAlign w:val="superscript"/>
          <w:lang w:val="af-ZA"/>
        </w:rPr>
        <w:t>12</w:t>
      </w:r>
      <w:r w:rsidR="00FF3C84">
        <w:rPr>
          <w:rFonts w:ascii="GHEA Grapalat" w:hAnsi="GHEA Grapalat" w:cs="Arial"/>
          <w:sz w:val="20"/>
          <w:lang w:val="af-ZA"/>
        </w:rPr>
        <w:t xml:space="preserve"> </w:t>
      </w:r>
      <w:r w:rsidR="00FF3C84" w:rsidRPr="00BC42E1">
        <w:rPr>
          <w:rFonts w:ascii="GHEA Grapalat" w:hAnsi="GHEA Grapalat" w:cs="Arial"/>
          <w:color w:val="FFFFFF"/>
          <w:sz w:val="20"/>
          <w:lang w:val="af-ZA"/>
        </w:rPr>
        <w:t xml:space="preserve"> </w:t>
      </w:r>
      <w:r w:rsidR="00ED01B4" w:rsidRPr="00BC42E1">
        <w:rPr>
          <w:rStyle w:val="af6"/>
          <w:rFonts w:ascii="GHEA Grapalat" w:hAnsi="GHEA Grapalat" w:cs="Arial"/>
          <w:color w:val="FFFFFF"/>
          <w:sz w:val="20"/>
        </w:rPr>
        <w:footnoteReference w:id="10"/>
      </w:r>
    </w:p>
    <w:p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բանկային երախիքի </w:t>
      </w:r>
      <w:r w:rsidR="007862B1" w:rsidRPr="004605D7">
        <w:rPr>
          <w:rFonts w:ascii="GHEA Grapalat" w:hAnsi="GHEA Grapalat" w:cs="Sylfaen"/>
          <w:sz w:val="20"/>
          <w:lang w:val="hy-AM"/>
        </w:rPr>
        <w:t xml:space="preserve">(հավելված 5) </w:t>
      </w:r>
      <w:r w:rsidR="00501A05" w:rsidRPr="00FF3C84">
        <w:rPr>
          <w:rFonts w:ascii="GHEA Grapalat" w:hAnsi="GHEA Grapalat" w:cs="Sylfaen"/>
          <w:sz w:val="20"/>
          <w:lang w:val="hy-AM"/>
        </w:rPr>
        <w:t>կամ կան</w:t>
      </w:r>
      <w:r w:rsidR="007862B1" w:rsidRPr="004605D7">
        <w:rPr>
          <w:rFonts w:ascii="GHEA Grapalat" w:hAnsi="GHEA Grapalat" w:cs="Sylfaen"/>
          <w:sz w:val="20"/>
          <w:lang w:val="hy-AM"/>
        </w:rPr>
        <w:t>խ</w:t>
      </w:r>
      <w:r w:rsidR="00501A05" w:rsidRPr="00FF3C84">
        <w:rPr>
          <w:rFonts w:ascii="GHEA Grapalat" w:hAnsi="GHEA Grapalat" w:cs="Sylfaen"/>
          <w:sz w:val="20"/>
          <w:lang w:val="hy-AM"/>
        </w:rPr>
        <w:t>ի</w:t>
      </w:r>
      <w:r w:rsidR="00741F8D" w:rsidRPr="00741F8D">
        <w:rPr>
          <w:rFonts w:ascii="GHEA Grapalat" w:hAnsi="GHEA Grapalat" w:cs="Sylfaen"/>
          <w:sz w:val="20"/>
          <w:lang w:val="hy-AM"/>
        </w:rPr>
        <w:t>կ</w:t>
      </w:r>
      <w:r w:rsidR="00501A05" w:rsidRPr="00FF3C84">
        <w:rPr>
          <w:rFonts w:ascii="GHEA Grapalat" w:hAnsi="GHEA Grapalat" w:cs="Sylfaen"/>
          <w:sz w:val="20"/>
          <w:lang w:val="hy-AM"/>
        </w:rPr>
        <w:t xml:space="preserve"> փողի ձևով:</w:t>
      </w:r>
      <w:r w:rsidR="00FF3C84" w:rsidRPr="004605D7">
        <w:rPr>
          <w:rFonts w:ascii="GHEA Grapalat" w:hAnsi="GHEA Grapalat" w:cs="Sylfaen"/>
          <w:sz w:val="20"/>
          <w:vertAlign w:val="superscript"/>
          <w:lang w:val="hy-AM"/>
        </w:rPr>
        <w:t>13</w:t>
      </w:r>
    </w:p>
    <w:p w:rsidR="00DC658B" w:rsidRPr="004B72E3" w:rsidRDefault="00F562EA" w:rsidP="00DC658B">
      <w:pPr>
        <w:shd w:val="clear" w:color="auto" w:fill="FFFFFF"/>
        <w:spacing w:line="360" w:lineRule="auto"/>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w:t>
      </w:r>
      <w:r w:rsidR="001D2074" w:rsidRPr="00D533CD">
        <w:rPr>
          <w:rFonts w:ascii="GHEA Grapalat" w:hAnsi="GHEA Grapalat" w:cs="Sylfaen"/>
          <w:sz w:val="20"/>
          <w:lang w:val="hy-AM"/>
        </w:rPr>
        <w:lastRenderedPageBreak/>
        <w:t xml:space="preserve">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624D21">
        <w:rPr>
          <w:rFonts w:ascii="GHEA Grapalat" w:hAnsi="GHEA Grapalat" w:cs="Sylfaen"/>
          <w:sz w:val="20"/>
          <w:lang w:val="hy-AM"/>
        </w:rPr>
        <w:t>9</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E6597C" w:rsidRDefault="00030D40" w:rsidP="00EF3662">
      <w:pPr>
        <w:ind w:firstLine="567"/>
        <w:jc w:val="both"/>
        <w:rPr>
          <w:rFonts w:ascii="GHEA Grapalat" w:hAnsi="GHEA Grapalat" w:cs="Sylfaen"/>
          <w:i/>
          <w:sz w:val="20"/>
          <w:lang w:val="af-ZA"/>
        </w:rPr>
      </w:pPr>
      <w:r w:rsidRPr="00E6597C">
        <w:rPr>
          <w:rFonts w:ascii="GHEA Grapalat" w:hAnsi="GHEA Grapalat" w:cs="Sylfaen"/>
          <w:sz w:val="20"/>
          <w:lang w:val="hy-AM"/>
        </w:rPr>
        <w:t>10</w:t>
      </w:r>
      <w:r w:rsidR="00CA1C11" w:rsidRPr="00E6597C">
        <w:rPr>
          <w:rFonts w:ascii="GHEA Grapalat" w:hAnsi="GHEA Grapalat" w:cs="Sylfaen"/>
          <w:sz w:val="20"/>
          <w:lang w:val="af-ZA"/>
        </w:rPr>
        <w:t>.</w:t>
      </w:r>
      <w:r w:rsidR="00F562EA" w:rsidRPr="00E6597C">
        <w:rPr>
          <w:rFonts w:ascii="GHEA Grapalat" w:hAnsi="GHEA Grapalat" w:cs="Sylfaen"/>
          <w:sz w:val="20"/>
          <w:lang w:val="af-ZA"/>
        </w:rPr>
        <w:t>5</w:t>
      </w:r>
      <w:r w:rsidR="00D93027"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Պայմանագրով</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կողմից</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հատկացվելու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նախատեսվելու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դեպքում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ընտրված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մասնակիցը</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ներկայացնում</w:t>
      </w:r>
      <w:r w:rsidR="00CA1C11" w:rsidRPr="00E6597C">
        <w:rPr>
          <w:rFonts w:ascii="GHEA Grapalat" w:hAnsi="GHEA Grapalat" w:cs="Sylfaen"/>
          <w:sz w:val="20"/>
          <w:lang w:val="af-ZA"/>
        </w:rPr>
        <w:t xml:space="preserve"> </w:t>
      </w:r>
      <w:r w:rsidR="00B11B38" w:rsidRPr="00E6597C">
        <w:rPr>
          <w:rFonts w:ascii="GHEA Grapalat" w:hAnsi="GHEA Grapalat" w:cs="Sylfaen"/>
          <w:sz w:val="20"/>
          <w:lang w:val="af-ZA"/>
        </w:rPr>
        <w:t xml:space="preserve">նաև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ապահովում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չափով</w:t>
      </w:r>
      <w:r w:rsidR="00CA1C11" w:rsidRPr="00E6597C">
        <w:rPr>
          <w:rFonts w:ascii="GHEA Grapalat" w:hAnsi="GHEA Grapalat" w:cs="Sylfaen"/>
          <w:sz w:val="20"/>
          <w:lang w:val="af-ZA"/>
        </w:rPr>
        <w:t xml:space="preserve">, </w:t>
      </w:r>
      <w:r w:rsidR="00B413A8" w:rsidRPr="00E6597C">
        <w:rPr>
          <w:rFonts w:ascii="GHEA Grapalat" w:hAnsi="GHEA Grapalat" w:cs="Sylfaen"/>
          <w:sz w:val="20"/>
          <w:lang w:val="af-ZA"/>
        </w:rPr>
        <w:t xml:space="preserve">բանկային </w:t>
      </w:r>
      <w:r w:rsidR="00CA1C11" w:rsidRPr="00E6597C">
        <w:rPr>
          <w:rFonts w:ascii="GHEA Grapalat" w:hAnsi="GHEA Grapalat" w:cs="Sylfaen"/>
          <w:sz w:val="20"/>
          <w:lang w:val="hy-AM"/>
        </w:rPr>
        <w:t>երաշխիքի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ձևով</w:t>
      </w:r>
      <w:r w:rsidR="00624D21">
        <w:rPr>
          <w:rFonts w:ascii="GHEA Grapalat" w:hAnsi="GHEA Grapalat" w:cs="Sylfaen"/>
          <w:sz w:val="20"/>
          <w:lang w:val="hy-AM"/>
        </w:rPr>
        <w:t xml:space="preserve"> </w:t>
      </w:r>
      <w:r w:rsidR="00624D21" w:rsidRPr="00807F72">
        <w:rPr>
          <w:rFonts w:ascii="GHEA Grapalat" w:hAnsi="GHEA Grapalat" w:cs="Sylfaen"/>
          <w:sz w:val="20"/>
          <w:lang w:val="hy-AM"/>
        </w:rPr>
        <w:t>(հավելված՝ 5</w:t>
      </w:r>
      <w:r w:rsidR="00624D21" w:rsidRPr="00807F72">
        <w:rPr>
          <w:rFonts w:ascii="Cambria Math" w:hAnsi="Cambria Math" w:cs="Cambria Math"/>
          <w:sz w:val="20"/>
          <w:lang w:val="hy-AM"/>
        </w:rPr>
        <w:t>․</w:t>
      </w:r>
      <w:r w:rsidR="00624D21" w:rsidRPr="00807F72">
        <w:rPr>
          <w:rFonts w:ascii="GHEA Grapalat" w:hAnsi="GHEA Grapalat" w:cs="Sylfaen"/>
          <w:sz w:val="20"/>
          <w:lang w:val="hy-AM"/>
        </w:rPr>
        <w:t>2)</w:t>
      </w:r>
      <w:r w:rsidR="003A0A31" w:rsidRPr="00E6597C">
        <w:rPr>
          <w:rFonts w:ascii="GHEA Grapalat" w:hAnsi="GHEA Grapalat" w:cs="Sylfaen"/>
          <w:sz w:val="20"/>
          <w:lang w:val="hy-AM"/>
        </w:rPr>
        <w:t>:</w:t>
      </w:r>
      <w:r w:rsidR="00CA1C11" w:rsidRPr="00E6597C">
        <w:rPr>
          <w:rFonts w:ascii="GHEA Grapalat" w:hAnsi="GHEA Grapalat" w:cs="Sylfaen"/>
          <w:i/>
          <w:sz w:val="20"/>
          <w:lang w:val="af-ZA"/>
        </w:rPr>
        <w:t xml:space="preserve"> </w:t>
      </w:r>
    </w:p>
    <w:p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C8399F"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rsidR="00C8399F" w:rsidRPr="00E6597C" w:rsidRDefault="00C8399F" w:rsidP="00015CC3">
      <w:pPr>
        <w:ind w:firstLine="567"/>
        <w:jc w:val="both"/>
        <w:rPr>
          <w:rFonts w:ascii="GHEA Grapalat" w:hAnsi="GHEA Grapalat"/>
          <w:b/>
          <w:szCs w:val="22"/>
          <w:lang w:val="af-ZA"/>
        </w:rPr>
      </w:pPr>
    </w:p>
    <w:p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rsidR="00096865" w:rsidRPr="00E6597C" w:rsidRDefault="00096865" w:rsidP="00EF3662">
      <w:pPr>
        <w:jc w:val="center"/>
        <w:rPr>
          <w:rFonts w:ascii="GHEA Grapalat" w:hAnsi="GHEA Grapalat"/>
          <w:b/>
          <w:sz w:val="20"/>
          <w:lang w:val="af-ZA"/>
        </w:rPr>
      </w:pP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E6597C">
        <w:rPr>
          <w:rFonts w:ascii="GHEA Grapalat" w:hAnsi="GHEA Grapalat" w:cs="Sylfaen"/>
          <w:sz w:val="20"/>
          <w:lang w:val="ru-RU"/>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E6597C">
        <w:rPr>
          <w:rFonts w:ascii="GHEA Grapalat" w:hAnsi="GHEA Grapalat" w:cs="Sylfaen"/>
          <w:sz w:val="20"/>
          <w:lang w:val="ru-RU"/>
        </w:rPr>
        <w:t>րդ</w:t>
      </w:r>
      <w:r w:rsidRPr="00E6597C">
        <w:rPr>
          <w:rFonts w:ascii="GHEA Grapalat" w:hAnsi="GHEA Grapalat" w:cs="Sylfaen"/>
          <w:sz w:val="20"/>
          <w:lang w:val="af-ZA"/>
        </w:rPr>
        <w:t xml:space="preserve"> </w:t>
      </w:r>
      <w:r w:rsidRPr="00E6597C">
        <w:rPr>
          <w:rFonts w:ascii="GHEA Grapalat" w:hAnsi="GHEA Grapalat" w:cs="Sylfaen"/>
          <w:sz w:val="20"/>
          <w:lang w:val="ru-RU"/>
        </w:rPr>
        <w:t>հոդվածի</w:t>
      </w:r>
      <w:r w:rsidRPr="00E6597C">
        <w:rPr>
          <w:rFonts w:ascii="GHEA Grapalat" w:hAnsi="GHEA Grapalat" w:cs="Sylfaen"/>
          <w:sz w:val="20"/>
          <w:lang w:val="af-ZA"/>
        </w:rPr>
        <w:t xml:space="preserve"> </w:t>
      </w:r>
      <w:r w:rsidRPr="00E6597C">
        <w:rPr>
          <w:rFonts w:ascii="GHEA Grapalat" w:hAnsi="GHEA Grapalat" w:cs="Sylfaen"/>
          <w:sz w:val="20"/>
          <w:lang w:val="ru-RU"/>
        </w:rPr>
        <w:t>համաձայն</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հանձնաժողովը</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ընթացակարգը</w:t>
      </w:r>
      <w:r w:rsidRPr="00E6597C">
        <w:rPr>
          <w:rFonts w:ascii="GHEA Grapalat" w:hAnsi="GHEA Grapalat" w:cs="Sylfaen"/>
          <w:sz w:val="20"/>
          <w:lang w:val="af-ZA"/>
        </w:rPr>
        <w:t xml:space="preserve"> </w:t>
      </w:r>
      <w:r w:rsidRPr="00E6597C">
        <w:rPr>
          <w:rFonts w:ascii="GHEA Grapalat" w:hAnsi="GHEA Grapalat" w:cs="Sylfaen"/>
          <w:sz w:val="20"/>
          <w:lang w:val="ru-RU"/>
        </w:rPr>
        <w:t>չկայացած</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ru-RU"/>
        </w:rPr>
        <w:t>եթե</w:t>
      </w:r>
      <w:r w:rsidRPr="00E6597C">
        <w:rPr>
          <w:rFonts w:ascii="GHEA Grapalat" w:hAnsi="GHEA Grapalat" w:cs="Sylfaen"/>
          <w:sz w:val="20"/>
          <w:lang w:val="af-ZA"/>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00FF0FE2" w:rsidRPr="00E6597C">
        <w:rPr>
          <w:rFonts w:ascii="GHEA Grapalat" w:hAnsi="GHEA Grapalat" w:cs="Sylfaen"/>
          <w:sz w:val="20"/>
          <w:lang w:val="hy-AM"/>
        </w:rPr>
        <w:t>: Ընդ որում պ</w:t>
      </w:r>
      <w:r w:rsidR="00FF0FE2" w:rsidRPr="00E6597C">
        <w:rPr>
          <w:rFonts w:ascii="GHEA Grapalat" w:hAnsi="GHEA Grapalat" w:cs="Sylfaen"/>
          <w:sz w:val="20"/>
          <w:lang w:val="ru-RU"/>
        </w:rPr>
        <w:t>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կարիքների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կազմակերպված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գնման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ընթացակարգը</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ամբողջությամբ</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մասնակի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չկայացած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հայտարարվել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համապատասխանաբար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Հայաստանի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Հանրապետության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ավագանու</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այլ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պատվիրատուների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դեպքում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ընդհանուր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կառավարումն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իրականացնող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լիազորված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մարմնի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ղեկավարի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իսկ</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հիմնադրամների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դեպքում</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հոգաբարձուների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խորհրդի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որոշման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վրա</w:t>
      </w:r>
      <w:r w:rsidR="00FF3C84" w:rsidRPr="004605D7">
        <w:rPr>
          <w:rFonts w:ascii="GHEA Grapalat" w:hAnsi="GHEA Grapalat" w:cs="Sylfaen"/>
          <w:sz w:val="20"/>
          <w:lang w:val="af-ZA"/>
        </w:rPr>
        <w:t>:</w:t>
      </w:r>
      <w:r w:rsidR="00FF3C84" w:rsidRPr="004605D7">
        <w:rPr>
          <w:rFonts w:ascii="GHEA Grapalat" w:hAnsi="GHEA Grapalat" w:cs="Sylfaen"/>
          <w:sz w:val="20"/>
          <w:vertAlign w:val="superscript"/>
          <w:lang w:val="af-ZA"/>
        </w:rPr>
        <w:t>14</w:t>
      </w:r>
      <w:r w:rsidR="00FF3C84" w:rsidRPr="004605D7">
        <w:rPr>
          <w:rFonts w:ascii="GHEA Grapalat" w:hAnsi="GHEA Grapalat" w:cs="Sylfaen"/>
          <w:sz w:val="20"/>
          <w:lang w:val="af-ZA"/>
        </w:rPr>
        <w:t xml:space="preserve"> </w:t>
      </w:r>
      <w:r w:rsidR="00FF3C84" w:rsidRPr="004605D7">
        <w:rPr>
          <w:rFonts w:ascii="GHEA Grapalat" w:hAnsi="GHEA Grapalat" w:cs="Sylfaen"/>
          <w:color w:val="FFFFFF"/>
          <w:sz w:val="20"/>
          <w:lang w:val="af-ZA"/>
        </w:rPr>
        <w:t xml:space="preserve">  </w:t>
      </w:r>
      <w:r w:rsidR="00A10D1E" w:rsidRPr="00BC42E1">
        <w:rPr>
          <w:rStyle w:val="af6"/>
          <w:rFonts w:ascii="GHEA Grapalat" w:hAnsi="GHEA Grapalat" w:cs="Sylfaen"/>
          <w:color w:val="FFFFFF"/>
          <w:sz w:val="20"/>
        </w:rPr>
        <w:footnoteReference w:id="11"/>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rsidR="00CA1C11" w:rsidRPr="00E6597C" w:rsidRDefault="00CA1C11" w:rsidP="00EF3662">
      <w:pPr>
        <w:ind w:firstLine="567"/>
        <w:jc w:val="both"/>
        <w:rPr>
          <w:rFonts w:ascii="GHEA Grapalat" w:hAnsi="GHEA Grapalat" w:cs="Sylfaen"/>
          <w:sz w:val="20"/>
          <w:lang w:val="af-ZA"/>
        </w:rPr>
      </w:pPr>
    </w:p>
    <w:p w:rsidR="00096865" w:rsidRPr="00E6597C" w:rsidRDefault="00096865" w:rsidP="00EF3662">
      <w:pPr>
        <w:pStyle w:val="a3"/>
        <w:spacing w:line="240" w:lineRule="auto"/>
        <w:rPr>
          <w:rFonts w:ascii="GHEA Grapalat" w:hAnsi="GHEA Grapalat"/>
          <w:i w:val="0"/>
          <w:sz w:val="18"/>
          <w:szCs w:val="18"/>
          <w:u w:val="single"/>
          <w:lang w:val="af-ZA"/>
        </w:rPr>
      </w:pPr>
    </w:p>
    <w:p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rsidR="00996C19" w:rsidRPr="00E6597C" w:rsidRDefault="00996C19" w:rsidP="00EF3662">
      <w:pPr>
        <w:jc w:val="center"/>
        <w:rPr>
          <w:rFonts w:ascii="GHEA Grapalat" w:hAnsi="GHEA Grapalat"/>
          <w:b/>
          <w:sz w:val="20"/>
          <w:lang w:val="af-ZA"/>
        </w:rPr>
      </w:pPr>
    </w:p>
    <w:p w:rsidR="00AE679C" w:rsidRPr="00E6597C" w:rsidRDefault="00AE679C" w:rsidP="00EF3662">
      <w:pPr>
        <w:ind w:firstLine="567"/>
        <w:jc w:val="center"/>
        <w:rPr>
          <w:rFonts w:ascii="GHEA Grapalat" w:hAnsi="GHEA Grapalat" w:cs="Sylfaen"/>
          <w:b/>
          <w:szCs w:val="22"/>
          <w:lang w:val="es-ES"/>
        </w:rPr>
      </w:pPr>
    </w:p>
    <w:p w:rsidR="00E74BF6" w:rsidRPr="00E6597C" w:rsidRDefault="00E74BF6" w:rsidP="00EF3662">
      <w:pPr>
        <w:ind w:firstLine="567"/>
        <w:jc w:val="center"/>
        <w:rPr>
          <w:rFonts w:ascii="GHEA Grapalat" w:hAnsi="GHEA Grapalat" w:cs="Sylfaen"/>
          <w:b/>
          <w:szCs w:val="22"/>
          <w:lang w:val="es-ES"/>
        </w:rPr>
      </w:pPr>
    </w:p>
    <w:p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w:t>
      </w:r>
    </w:p>
    <w:p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lastRenderedPageBreak/>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E6597C" w:rsidRDefault="00DC658B" w:rsidP="00DC658B">
      <w:pPr>
        <w:ind w:firstLine="567"/>
        <w:jc w:val="center"/>
        <w:rPr>
          <w:rFonts w:ascii="GHEA Grapalat" w:hAnsi="GHEA Grapalat"/>
          <w:b/>
          <w:szCs w:val="22"/>
          <w:lang w:val="af-ZA"/>
        </w:rPr>
      </w:pPr>
      <w:r>
        <w:rPr>
          <w:rFonts w:ascii="GHEA Grapalat" w:hAnsi="GHEA Grapalat" w:cs="Sylfaen"/>
          <w:b/>
          <w:szCs w:val="22"/>
          <w:lang w:val="es-ES"/>
        </w:rPr>
        <w:br w:type="page"/>
      </w:r>
      <w:r w:rsidR="00703C74" w:rsidRPr="00E6597C">
        <w:rPr>
          <w:rFonts w:ascii="GHEA Grapalat" w:hAnsi="GHEA Grapalat" w:cs="Sylfaen"/>
          <w:b/>
          <w:szCs w:val="22"/>
          <w:lang w:val="es-ES"/>
        </w:rPr>
        <w:lastRenderedPageBreak/>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Բ</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Ց</w:t>
      </w:r>
      <w:r w:rsidRPr="00E6597C">
        <w:rPr>
          <w:rFonts w:ascii="GHEA Grapalat" w:hAnsi="GHEA Grapalat"/>
          <w:b/>
          <w:szCs w:val="22"/>
          <w:lang w:val="af-ZA"/>
        </w:rPr>
        <w:t xml:space="preserve">   </w:t>
      </w:r>
      <w:r w:rsidR="00F141E2" w:rsidRPr="00E6597C">
        <w:rPr>
          <w:rFonts w:ascii="GHEA Grapalat" w:hAnsi="GHEA Grapalat" w:cs="Sylfaen"/>
          <w:b/>
          <w:szCs w:val="22"/>
          <w:lang w:val="es-ES"/>
        </w:rPr>
        <w:t>Մ Ր Ց ՈՒ Յ Թ Ի</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Յ</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Ը</w:t>
      </w:r>
      <w:r w:rsidRPr="00E6597C">
        <w:rPr>
          <w:rFonts w:ascii="GHEA Grapalat" w:hAnsi="GHEA Grapalat"/>
          <w:b/>
          <w:szCs w:val="22"/>
          <w:lang w:val="af-ZA"/>
        </w:rPr>
        <w:t xml:space="preserve">   </w:t>
      </w:r>
      <w:r w:rsidRPr="00E6597C">
        <w:rPr>
          <w:rFonts w:ascii="GHEA Grapalat" w:hAnsi="GHEA Grapalat" w:cs="Sylfaen"/>
          <w:b/>
          <w:szCs w:val="22"/>
          <w:lang w:val="es-ES"/>
        </w:rPr>
        <w:t>Պ</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Ս</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Ե</w:t>
      </w:r>
      <w:r w:rsidRPr="00E6597C">
        <w:rPr>
          <w:rFonts w:ascii="GHEA Grapalat" w:hAnsi="GHEA Grapalat"/>
          <w:b/>
          <w:szCs w:val="22"/>
          <w:lang w:val="af-ZA"/>
        </w:rPr>
        <w:t xml:space="preserve"> </w:t>
      </w:r>
      <w:r w:rsidRPr="00E6597C">
        <w:rPr>
          <w:rFonts w:ascii="GHEA Grapalat" w:hAnsi="GHEA Grapalat" w:cs="Sylfaen"/>
          <w:b/>
          <w:szCs w:val="22"/>
          <w:lang w:val="es-ES"/>
        </w:rPr>
        <w:t>Լ</w:t>
      </w:r>
      <w:r w:rsidRPr="00E6597C">
        <w:rPr>
          <w:rFonts w:ascii="GHEA Grapalat" w:hAnsi="GHEA Grapalat"/>
          <w:b/>
          <w:szCs w:val="22"/>
          <w:lang w:val="af-ZA"/>
        </w:rPr>
        <w:t xml:space="preserve"> </w:t>
      </w:r>
      <w:r w:rsidRPr="00E6597C">
        <w:rPr>
          <w:rFonts w:ascii="GHEA Grapalat" w:hAnsi="GHEA Grapalat" w:cs="Sylfaen"/>
          <w:b/>
          <w:szCs w:val="22"/>
          <w:lang w:val="es-ES"/>
        </w:rPr>
        <w:t>ՈՒ</w:t>
      </w:r>
    </w:p>
    <w:p w:rsidR="00096865" w:rsidRPr="00E6597C" w:rsidRDefault="00096865" w:rsidP="00EF3662">
      <w:pPr>
        <w:ind w:firstLine="567"/>
        <w:jc w:val="center"/>
        <w:rPr>
          <w:rFonts w:ascii="GHEA Grapalat" w:hAnsi="GHEA Grapalat"/>
          <w:szCs w:val="22"/>
          <w:lang w:val="af-ZA"/>
        </w:rPr>
      </w:pPr>
    </w:p>
    <w:p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rsidR="00096865" w:rsidRPr="00E6597C" w:rsidRDefault="00096865" w:rsidP="00EF3662">
      <w:pPr>
        <w:jc w:val="center"/>
        <w:rPr>
          <w:rFonts w:ascii="GHEA Grapalat" w:hAnsi="GHEA Grapalat"/>
          <w:b/>
          <w:szCs w:val="22"/>
          <w:lang w:val="af-ZA"/>
        </w:rPr>
      </w:pPr>
    </w:p>
    <w:p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rsidR="00096865" w:rsidRPr="00E6597C" w:rsidRDefault="00096865" w:rsidP="00EF3662">
      <w:pPr>
        <w:ind w:firstLine="720"/>
        <w:jc w:val="center"/>
        <w:rPr>
          <w:rFonts w:ascii="GHEA Grapalat" w:hAnsi="GHEA Grapalat"/>
          <w:szCs w:val="22"/>
          <w:lang w:val="af-ZA"/>
        </w:rPr>
      </w:pPr>
    </w:p>
    <w:p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002240AB" w:rsidRPr="00E6597C">
        <w:rPr>
          <w:rFonts w:ascii="GHEA Grapalat" w:hAnsi="GHEA Grapalat" w:cs="Sylfaen"/>
          <w:sz w:val="20"/>
        </w:rPr>
        <w:t>հայտով</w:t>
      </w:r>
      <w:r w:rsidR="002240AB"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r w:rsidR="00096865" w:rsidRPr="00E6597C">
        <w:rPr>
          <w:rFonts w:ascii="GHEA Grapalat" w:hAnsi="GHEA Grapalat" w:cs="Sylfaen"/>
          <w:sz w:val="20"/>
          <w:lang w:val="ru-RU"/>
        </w:rPr>
        <w:t>ընթացակարգին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մասնակցելու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դիմում</w:t>
      </w:r>
      <w:r w:rsidR="00EF4630" w:rsidRPr="00E6597C">
        <w:rPr>
          <w:rFonts w:ascii="GHEA Grapalat" w:hAnsi="GHEA Grapalat" w:cs="Sylfaen"/>
          <w:sz w:val="20"/>
          <w:lang w:val="es-ES"/>
        </w:rPr>
        <w:t>-</w:t>
      </w:r>
      <w:r w:rsidR="00EF4630" w:rsidRPr="00E6597C">
        <w:rPr>
          <w:rFonts w:ascii="GHEA Grapalat" w:hAnsi="GHEA Grapalat" w:cs="Sylfaen"/>
          <w:sz w:val="20"/>
        </w:rPr>
        <w:t>հայտարարություն</w:t>
      </w:r>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r w:rsidR="00096865" w:rsidRPr="00E6597C">
        <w:rPr>
          <w:rFonts w:ascii="GHEA Grapalat" w:hAnsi="GHEA Grapalat" w:cs="Sylfaen"/>
          <w:sz w:val="20"/>
          <w:lang w:val="ru-RU"/>
        </w:rPr>
        <w:t>ավելված</w:t>
      </w:r>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r w:rsidR="00EF4630" w:rsidRPr="00E6597C">
        <w:rPr>
          <w:rFonts w:ascii="GHEA Grapalat" w:hAnsi="GHEA Grapalat" w:cs="Sylfaen"/>
          <w:sz w:val="20"/>
          <w:szCs w:val="24"/>
          <w:lang w:eastAsia="en-US"/>
        </w:rPr>
        <w:t>պայմանագրի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պատճենը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դրա</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կողմ</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հանդիսացող</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անձի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տվյալները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եթե</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պայմանագիրն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իրականացվելու</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գործակալության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միջոցով</w:t>
      </w:r>
      <w:r w:rsidR="00EF4630" w:rsidRPr="00E6597C">
        <w:rPr>
          <w:rFonts w:ascii="GHEA Grapalat" w:hAnsi="GHEA Grapalat" w:cs="Sylfaen"/>
          <w:sz w:val="20"/>
          <w:szCs w:val="24"/>
          <w:lang w:val="af-ZA" w:eastAsia="en-US"/>
        </w:rPr>
        <w:t>.</w:t>
      </w:r>
    </w:p>
    <w:p w:rsidR="00EF4630" w:rsidRPr="00BC42E1" w:rsidRDefault="00EF4630" w:rsidP="00505AD4">
      <w:pPr>
        <w:pStyle w:val="norm"/>
        <w:spacing w:line="240" w:lineRule="auto"/>
        <w:ind w:firstLine="567"/>
        <w:rPr>
          <w:rFonts w:ascii="GHEA Grapalat" w:hAnsi="GHEA Grapalat" w:cs="Sylfaen"/>
          <w:color w:val="FFFFFF"/>
          <w:sz w:val="20"/>
          <w:szCs w:val="24"/>
          <w:lang w:val="af-ZA"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sidR="00FF3C84">
        <w:rPr>
          <w:rFonts w:ascii="GHEA Grapalat" w:hAnsi="GHEA Grapalat" w:cs="Sylfaen"/>
          <w:sz w:val="20"/>
          <w:szCs w:val="24"/>
          <w:vertAlign w:val="superscript"/>
          <w:lang w:val="af-ZA" w:eastAsia="en-US"/>
        </w:rPr>
        <w:t>15</w:t>
      </w:r>
      <w:r w:rsidR="00FF3C84">
        <w:rPr>
          <w:rFonts w:ascii="GHEA Grapalat" w:hAnsi="GHEA Grapalat" w:cs="Sylfaen"/>
          <w:sz w:val="20"/>
          <w:szCs w:val="24"/>
          <w:lang w:val="af-ZA" w:eastAsia="en-US"/>
        </w:rPr>
        <w:t xml:space="preserve"> </w:t>
      </w:r>
      <w:r w:rsidR="00FF3C84" w:rsidRPr="00BC42E1">
        <w:rPr>
          <w:rFonts w:ascii="GHEA Grapalat" w:hAnsi="GHEA Grapalat" w:cs="Sylfaen"/>
          <w:color w:val="FFFFFF"/>
          <w:sz w:val="20"/>
          <w:szCs w:val="24"/>
          <w:lang w:val="af-ZA" w:eastAsia="en-US"/>
        </w:rPr>
        <w:t xml:space="preserve">   </w:t>
      </w:r>
      <w:r w:rsidRPr="00BC42E1">
        <w:rPr>
          <w:rStyle w:val="af6"/>
          <w:rFonts w:ascii="GHEA Grapalat" w:hAnsi="GHEA Grapalat" w:cs="Sylfaen"/>
          <w:color w:val="FFFFFF"/>
          <w:sz w:val="20"/>
          <w:szCs w:val="24"/>
          <w:lang w:val="af-ZA" w:eastAsia="en-US"/>
        </w:rPr>
        <w:footnoteReference w:id="12"/>
      </w:r>
    </w:p>
    <w:p w:rsidR="006505D2" w:rsidRPr="004605D7" w:rsidRDefault="002C4DBF" w:rsidP="006A26BE">
      <w:pPr>
        <w:ind w:firstLine="567"/>
        <w:jc w:val="both"/>
        <w:rPr>
          <w:rFonts w:ascii="GHEA Grapalat" w:hAnsi="GHEA Grapalat"/>
          <w:sz w:val="20"/>
          <w:vertAlign w:val="superscript"/>
          <w:lang w:val="af-ZA"/>
        </w:rPr>
      </w:pPr>
      <w:r w:rsidRPr="00FF3C84">
        <w:rPr>
          <w:rFonts w:ascii="GHEA Grapalat" w:hAnsi="GHEA Grapalat" w:cs="Sylfaen"/>
          <w:sz w:val="20"/>
          <w:lang w:val="af-ZA"/>
        </w:rPr>
        <w:t>2</w:t>
      </w:r>
      <w:r w:rsidR="00E968EF" w:rsidRPr="00FF3C84">
        <w:rPr>
          <w:rFonts w:ascii="GHEA Grapalat" w:hAnsi="GHEA Grapalat" w:cs="Sylfaen"/>
          <w:sz w:val="20"/>
          <w:lang w:val="af-ZA"/>
        </w:rPr>
        <w:t>.</w:t>
      </w:r>
      <w:r w:rsidR="002E11D1" w:rsidRPr="00FF3C84">
        <w:rPr>
          <w:rFonts w:ascii="GHEA Grapalat" w:hAnsi="GHEA Grapalat" w:cs="Sylfaen"/>
          <w:sz w:val="20"/>
          <w:lang w:val="af-ZA"/>
        </w:rPr>
        <w:t>4</w:t>
      </w:r>
      <w:r w:rsidR="002240AB" w:rsidRPr="00FF3C84">
        <w:rPr>
          <w:rFonts w:ascii="GHEA Grapalat" w:hAnsi="GHEA Grapalat" w:cs="Sylfaen"/>
          <w:sz w:val="20"/>
          <w:lang w:val="af-ZA"/>
        </w:rPr>
        <w:t xml:space="preserve"> </w:t>
      </w:r>
      <w:r w:rsidRPr="00FF3C84">
        <w:rPr>
          <w:rFonts w:ascii="GHEA Grapalat" w:hAnsi="GHEA Grapalat" w:cs="Sylfaen"/>
          <w:sz w:val="20"/>
          <w:lang w:val="hy-AM"/>
        </w:rPr>
        <w:t>հայտի</w:t>
      </w:r>
      <w:r w:rsidRPr="00FF3C84">
        <w:rPr>
          <w:rFonts w:ascii="GHEA Grapalat" w:hAnsi="GHEA Grapalat" w:cs="Sylfaen"/>
          <w:sz w:val="20"/>
          <w:lang w:val="af-ZA"/>
        </w:rPr>
        <w:t xml:space="preserve"> </w:t>
      </w:r>
      <w:r w:rsidRPr="00FF3C84">
        <w:rPr>
          <w:rFonts w:ascii="GHEA Grapalat" w:hAnsi="GHEA Grapalat" w:cs="Sylfaen"/>
          <w:sz w:val="20"/>
          <w:lang w:val="hy-AM"/>
        </w:rPr>
        <w:t>ապահովում</w:t>
      </w:r>
      <w:r w:rsidR="006A26BE" w:rsidRPr="00FF3C84">
        <w:rPr>
          <w:rFonts w:ascii="GHEA Grapalat" w:hAnsi="GHEA Grapalat" w:cs="Sylfaen"/>
          <w:sz w:val="20"/>
          <w:lang w:val="hy-AM"/>
        </w:rPr>
        <w:t>, որը ներկայացվում է</w:t>
      </w:r>
      <w:r w:rsidR="000F3B31" w:rsidRPr="00FF3C84">
        <w:rPr>
          <w:rFonts w:ascii="GHEA Grapalat" w:hAnsi="GHEA Grapalat" w:cs="Sylfaen"/>
          <w:sz w:val="20"/>
          <w:lang w:val="hy-AM"/>
        </w:rPr>
        <w:t xml:space="preserve"> </w:t>
      </w:r>
      <w:r w:rsidR="000C062F" w:rsidRPr="00FF3C84">
        <w:rPr>
          <w:rFonts w:ascii="GHEA Grapalat" w:hAnsi="GHEA Grapalat" w:cs="Sylfaen"/>
          <w:sz w:val="20"/>
          <w:lang w:val="hy-AM"/>
        </w:rPr>
        <w:t xml:space="preserve">կանխիկ փողի </w:t>
      </w:r>
      <w:r w:rsidR="006505D2" w:rsidRPr="00FF3C84">
        <w:rPr>
          <w:rFonts w:ascii="GHEA Grapalat" w:hAnsi="GHEA Grapalat" w:cs="Sylfaen"/>
          <w:sz w:val="20"/>
          <w:lang w:val="hy-AM"/>
        </w:rPr>
        <w:t xml:space="preserve">կամ բանկային երաշխիքի </w:t>
      </w:r>
      <w:r w:rsidR="000C062F" w:rsidRPr="00FF3C84">
        <w:rPr>
          <w:rFonts w:ascii="GHEA Grapalat" w:hAnsi="GHEA Grapalat" w:cs="Sylfaen"/>
          <w:sz w:val="20"/>
          <w:lang w:val="hy-AM"/>
        </w:rPr>
        <w:t>ձևով</w:t>
      </w:r>
      <w:r w:rsidR="00F02DBC" w:rsidRPr="004605D7">
        <w:rPr>
          <w:rFonts w:ascii="GHEA Grapalat" w:hAnsi="GHEA Grapalat" w:cs="Sylfaen"/>
          <w:sz w:val="20"/>
          <w:lang w:val="af-ZA"/>
        </w:rPr>
        <w:t xml:space="preserve"> (</w:t>
      </w:r>
      <w:r w:rsidR="00F02DBC" w:rsidRPr="00FF3C84">
        <w:rPr>
          <w:rFonts w:ascii="GHEA Grapalat" w:hAnsi="GHEA Grapalat" w:cs="Sylfaen"/>
          <w:sz w:val="20"/>
        </w:rPr>
        <w:t>հավելված</w:t>
      </w:r>
      <w:r w:rsidR="00F02DBC" w:rsidRPr="004605D7">
        <w:rPr>
          <w:rFonts w:ascii="GHEA Grapalat" w:hAnsi="GHEA Grapalat" w:cs="Sylfaen"/>
          <w:sz w:val="20"/>
          <w:lang w:val="af-ZA"/>
        </w:rPr>
        <w:t xml:space="preserve"> N 3)</w:t>
      </w:r>
      <w:r w:rsidR="006A26BE" w:rsidRPr="00FF3C84">
        <w:rPr>
          <w:rFonts w:ascii="GHEA Grapalat" w:hAnsi="GHEA Grapalat" w:cs="Sylfaen"/>
          <w:sz w:val="20"/>
          <w:lang w:val="hy-AM"/>
        </w:rPr>
        <w:t>:</w:t>
      </w:r>
      <w:r w:rsidR="0077364F" w:rsidRPr="00FF3C84">
        <w:rPr>
          <w:rFonts w:ascii="GHEA Grapalat" w:hAnsi="GHEA Grapalat" w:cs="Sylfaen"/>
          <w:sz w:val="20"/>
          <w:lang w:val="hy-AM"/>
        </w:rPr>
        <w:t xml:space="preserve"> </w:t>
      </w:r>
      <w:r w:rsidR="00B26608" w:rsidRPr="00FF3C84">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B26608" w:rsidRPr="00FF3C84">
        <w:rPr>
          <w:rFonts w:ascii="GHEA Grapalat" w:hAnsi="GHEA Grapalat" w:cs="Sylfaen"/>
          <w:sz w:val="20"/>
        </w:rPr>
        <w:t>ը</w:t>
      </w:r>
      <w:r w:rsidR="00B26608" w:rsidRPr="004605D7">
        <w:rPr>
          <w:rFonts w:ascii="GHEA Grapalat" w:hAnsi="GHEA Grapalat" w:cs="Sylfaen"/>
          <w:sz w:val="20"/>
          <w:lang w:val="af-ZA"/>
        </w:rPr>
        <w:t>:</w:t>
      </w:r>
      <w:r w:rsidR="00B26608" w:rsidRPr="00FF3C84" w:rsidDel="00B26608">
        <w:rPr>
          <w:rFonts w:ascii="GHEA Grapalat" w:hAnsi="GHEA Grapalat" w:cs="Sylfaen"/>
          <w:sz w:val="20"/>
          <w:lang w:val="hy-AM"/>
        </w:rPr>
        <w:t xml:space="preserve"> </w:t>
      </w:r>
      <w:r w:rsidR="00FF3C84" w:rsidRPr="004605D7">
        <w:rPr>
          <w:rFonts w:ascii="GHEA Grapalat" w:hAnsi="GHEA Grapalat"/>
          <w:sz w:val="20"/>
          <w:vertAlign w:val="superscript"/>
          <w:lang w:val="af-ZA"/>
        </w:rPr>
        <w:t>16</w:t>
      </w:r>
      <w:r w:rsidR="00AE3B58" w:rsidRPr="00FF3C84">
        <w:rPr>
          <w:rStyle w:val="af6"/>
          <w:rFonts w:ascii="GHEA Grapalat" w:hAnsi="GHEA Grapalat"/>
          <w:color w:val="FFFFFF"/>
          <w:sz w:val="20"/>
          <w:lang w:val="hy-AM"/>
        </w:rPr>
        <w:footnoteReference w:id="13"/>
      </w:r>
    </w:p>
    <w:p w:rsidR="002E11D1"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2.</w:t>
      </w:r>
      <w:r w:rsidR="002E11D1" w:rsidRPr="00E6597C">
        <w:rPr>
          <w:rFonts w:ascii="GHEA Grapalat" w:hAnsi="GHEA Grapalat" w:cs="Sylfaen"/>
          <w:sz w:val="20"/>
          <w:lang w:val="af-ZA"/>
        </w:rPr>
        <w:t>5</w:t>
      </w:r>
      <w:r w:rsidR="00FF3C84">
        <w:rPr>
          <w:rFonts w:ascii="GHEA Grapalat" w:hAnsi="GHEA Grapalat" w:cs="Sylfaen"/>
          <w:sz w:val="20"/>
          <w:lang w:val="af-ZA"/>
        </w:rPr>
        <w:t xml:space="preserve"> </w:t>
      </w:r>
      <w:r w:rsidR="00E67BA7" w:rsidRPr="00E6597C">
        <w:rPr>
          <w:rFonts w:ascii="GHEA Grapalat" w:hAnsi="GHEA Grapalat" w:cs="Sylfaen"/>
          <w:sz w:val="20"/>
          <w:lang w:val="hy-AM"/>
        </w:rPr>
        <w:t>գնային</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առաջարկ</w:t>
      </w:r>
      <w:r w:rsidR="00294FFF" w:rsidRPr="00E6597C">
        <w:rPr>
          <w:rFonts w:ascii="GHEA Grapalat" w:hAnsi="GHEA Grapalat" w:cs="Sylfaen"/>
          <w:sz w:val="20"/>
          <w:lang w:val="af-ZA"/>
        </w:rPr>
        <w:t xml:space="preserve">` </w:t>
      </w:r>
      <w:r w:rsidR="00294FFF" w:rsidRPr="00E6597C">
        <w:rPr>
          <w:rFonts w:ascii="GHEA Grapalat" w:hAnsi="GHEA Grapalat" w:cs="Sylfaen"/>
          <w:sz w:val="20"/>
          <w:lang w:val="hy-AM"/>
        </w:rPr>
        <w:t>համաձայն</w:t>
      </w:r>
      <w:r w:rsidR="00294FFF" w:rsidRPr="00E6597C">
        <w:rPr>
          <w:rFonts w:ascii="GHEA Grapalat" w:hAnsi="GHEA Grapalat" w:cs="Sylfaen"/>
          <w:sz w:val="20"/>
          <w:lang w:val="af-ZA"/>
        </w:rPr>
        <w:t xml:space="preserve"> </w:t>
      </w:r>
      <w:r w:rsidR="00294FFF" w:rsidRPr="00E6597C">
        <w:rPr>
          <w:rFonts w:ascii="GHEA Grapalat" w:hAnsi="GHEA Grapalat" w:cs="Sylfaen"/>
          <w:sz w:val="20"/>
          <w:lang w:val="hy-AM"/>
        </w:rPr>
        <w:t>հավելված</w:t>
      </w:r>
      <w:r w:rsidR="00294FFF" w:rsidRPr="00E6597C">
        <w:rPr>
          <w:rFonts w:ascii="GHEA Grapalat" w:hAnsi="GHEA Grapalat" w:cs="Sylfaen"/>
          <w:sz w:val="20"/>
          <w:lang w:val="af-ZA"/>
        </w:rPr>
        <w:t xml:space="preserve"> N </w:t>
      </w:r>
      <w:r w:rsidR="004D557A" w:rsidRPr="00E6597C">
        <w:rPr>
          <w:rFonts w:ascii="GHEA Grapalat" w:hAnsi="GHEA Grapalat" w:cs="Sylfaen"/>
          <w:sz w:val="20"/>
          <w:lang w:val="af-ZA"/>
        </w:rPr>
        <w:t>2</w:t>
      </w:r>
      <w:r w:rsidR="00294FFF" w:rsidRPr="00E6597C">
        <w:rPr>
          <w:rFonts w:ascii="GHEA Grapalat" w:hAnsi="GHEA Grapalat" w:cs="Sylfaen"/>
          <w:sz w:val="20"/>
          <w:lang w:val="af-ZA"/>
        </w:rPr>
        <w:t>-</w:t>
      </w:r>
      <w:r w:rsidR="00294FFF" w:rsidRPr="00E6597C">
        <w:rPr>
          <w:rFonts w:ascii="GHEA Grapalat" w:hAnsi="GHEA Grapalat" w:cs="Sylfaen"/>
          <w:sz w:val="20"/>
          <w:lang w:val="hy-AM"/>
        </w:rPr>
        <w:t>ի</w:t>
      </w:r>
      <w:r w:rsidR="00294FFF" w:rsidRPr="00E6597C">
        <w:rPr>
          <w:rFonts w:ascii="GHEA Grapalat" w:hAnsi="GHEA Grapalat" w:cs="Sylfaen"/>
          <w:sz w:val="20"/>
          <w:lang w:val="af-ZA"/>
        </w:rPr>
        <w:t>: Գնային առաջարկը</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ներկայացվում</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է</w:t>
      </w:r>
      <w:r w:rsidR="00E67BA7" w:rsidRPr="00E6597C">
        <w:rPr>
          <w:rFonts w:ascii="GHEA Grapalat" w:hAnsi="GHEA Grapalat" w:cs="Sylfaen"/>
          <w:sz w:val="20"/>
          <w:lang w:val="af-ZA"/>
        </w:rPr>
        <w:t xml:space="preserve"> </w:t>
      </w:r>
      <w:r w:rsidR="005A1D54" w:rsidRPr="00E6597C">
        <w:rPr>
          <w:rFonts w:ascii="GHEA Grapalat" w:hAnsi="GHEA Grapalat" w:cs="Sylfaen"/>
          <w:sz w:val="20"/>
          <w:szCs w:val="20"/>
          <w:lang w:val="hy-AM"/>
        </w:rPr>
        <w:t xml:space="preserve">արժեք, </w:t>
      </w:r>
      <w:r w:rsidR="00357C32" w:rsidRPr="00A27D90">
        <w:rPr>
          <w:rFonts w:ascii="GHEA Grapalat" w:hAnsi="GHEA Grapalat" w:cs="Sylfaen"/>
          <w:sz w:val="20"/>
          <w:lang w:val="af-ZA"/>
        </w:rPr>
        <w:t xml:space="preserve">(ինքնարժեքի և կանխատեսվող շահույթի հանրագումարը) </w:t>
      </w:r>
      <w:r w:rsidR="00E67BA7" w:rsidRPr="00E6597C">
        <w:rPr>
          <w:rFonts w:ascii="GHEA Grapalat" w:hAnsi="GHEA Grapalat" w:cs="Sylfaen"/>
          <w:sz w:val="20"/>
          <w:lang w:val="hy-AM"/>
        </w:rPr>
        <w:t>և</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ավելացված</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արժեքի</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հարկ</w:t>
      </w:r>
      <w:r w:rsidR="00E67BA7" w:rsidRPr="00E6597C" w:rsidDel="001A1F55">
        <w:rPr>
          <w:rFonts w:ascii="GHEA Grapalat" w:hAnsi="GHEA Grapalat" w:cs="Sylfaen"/>
          <w:sz w:val="20"/>
          <w:lang w:val="af-ZA"/>
        </w:rPr>
        <w:t xml:space="preserve"> </w:t>
      </w:r>
      <w:r w:rsidR="00E67BA7" w:rsidRPr="00E6597C">
        <w:rPr>
          <w:rFonts w:ascii="GHEA Grapalat" w:hAnsi="GHEA Grapalat" w:cs="Sylfaen"/>
          <w:sz w:val="20"/>
          <w:lang w:val="hy-AM"/>
        </w:rPr>
        <w:t>ընդհանրական</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բաղադրիչներից</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բաղկացած</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հաշվարկի</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ձևով։</w:t>
      </w:r>
      <w:r w:rsidR="00E67BA7" w:rsidRPr="00E6597C">
        <w:rPr>
          <w:rFonts w:ascii="GHEA Grapalat" w:hAnsi="GHEA Grapalat" w:cs="Sylfaen"/>
          <w:sz w:val="20"/>
          <w:lang w:val="af-ZA"/>
        </w:rPr>
        <w:t xml:space="preserve"> </w:t>
      </w:r>
      <w:r w:rsidR="00357C32">
        <w:rPr>
          <w:rFonts w:ascii="GHEA Grapalat" w:hAnsi="GHEA Grapalat" w:cs="Sylfaen"/>
          <w:sz w:val="20"/>
        </w:rPr>
        <w:t>Ա</w:t>
      </w:r>
      <w:r w:rsidR="005A1D54" w:rsidRPr="00E6597C">
        <w:rPr>
          <w:rFonts w:ascii="GHEA Grapalat" w:hAnsi="GHEA Grapalat" w:cs="Sylfaen"/>
          <w:sz w:val="20"/>
          <w:lang w:val="hy-AM"/>
        </w:rPr>
        <w:t>րժեքի</w:t>
      </w:r>
      <w:r w:rsidR="005A1D54" w:rsidRPr="00E6597C">
        <w:rPr>
          <w:rFonts w:ascii="GHEA Grapalat" w:hAnsi="GHEA Grapalat" w:cs="Sylfaen"/>
          <w:sz w:val="20"/>
          <w:lang w:val="af-ZA"/>
        </w:rPr>
        <w:t xml:space="preserve"> </w:t>
      </w:r>
      <w:r w:rsidR="00E67BA7" w:rsidRPr="00E6597C">
        <w:rPr>
          <w:rFonts w:ascii="GHEA Grapalat" w:hAnsi="GHEA Grapalat" w:cs="Sylfaen"/>
          <w:sz w:val="20"/>
          <w:lang w:val="ru-RU"/>
        </w:rPr>
        <w:t>բաղադրիչների</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հաշվարկ</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բացվածք</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կամ</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այլ</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մանրամասներ</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չեն</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պահանջվում</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և</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ներկայացվում</w:t>
      </w:r>
      <w:r w:rsidR="002E11D1" w:rsidRPr="00E6597C">
        <w:rPr>
          <w:rFonts w:ascii="GHEA Grapalat" w:hAnsi="GHEA Grapalat" w:cs="Sylfaen"/>
          <w:sz w:val="20"/>
          <w:lang w:val="af-ZA"/>
        </w:rPr>
        <w:t>.</w:t>
      </w:r>
    </w:p>
    <w:p w:rsidR="002E11D1" w:rsidRPr="004605D7" w:rsidRDefault="002E11D1" w:rsidP="002E11D1">
      <w:pPr>
        <w:pStyle w:val="norm"/>
        <w:spacing w:line="240" w:lineRule="auto"/>
        <w:ind w:firstLine="567"/>
        <w:rPr>
          <w:rFonts w:ascii="GHEA Grapalat" w:hAnsi="GHEA Grapalat" w:cs="Sylfaen"/>
          <w:sz w:val="20"/>
          <w:szCs w:val="24"/>
          <w:lang w:val="af-ZA" w:eastAsia="en-US"/>
        </w:rPr>
      </w:pPr>
      <w:r w:rsidRPr="004605D7">
        <w:rPr>
          <w:rFonts w:ascii="GHEA Grapalat" w:hAnsi="GHEA Grapalat"/>
          <w:sz w:val="20"/>
          <w:lang w:val="af-ZA"/>
        </w:rPr>
        <w:t xml:space="preserve">2.6 </w:t>
      </w:r>
      <w:r w:rsidRPr="00E6597C">
        <w:rPr>
          <w:rFonts w:ascii="GHEA Grapalat" w:hAnsi="GHEA Grapalat" w:cs="Sylfaen"/>
          <w:sz w:val="20"/>
          <w:szCs w:val="24"/>
          <w:lang w:eastAsia="en-US"/>
        </w:rPr>
        <w:t>շինարարական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աշխատանքների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դեպքում՝</w:t>
      </w:r>
    </w:p>
    <w:p w:rsidR="002E11D1" w:rsidRPr="004605D7" w:rsidRDefault="002E11D1" w:rsidP="002E11D1">
      <w:pPr>
        <w:pStyle w:val="norm"/>
        <w:spacing w:line="240" w:lineRule="auto"/>
        <w:rPr>
          <w:rFonts w:ascii="GHEA Grapalat" w:hAnsi="GHEA Grapalat" w:cs="Sylfaen"/>
          <w:sz w:val="20"/>
          <w:szCs w:val="24"/>
          <w:lang w:val="af-ZA" w:eastAsia="en-US"/>
        </w:rPr>
      </w:pP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իր</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կողմից</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հաստատված՝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լրացված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ծավալաթերթ</w:t>
      </w:r>
      <w:r w:rsidRPr="004605D7">
        <w:rPr>
          <w:rFonts w:ascii="GHEA Grapalat" w:hAnsi="GHEA Grapalat" w:cs="Sylfaen"/>
          <w:sz w:val="20"/>
          <w:szCs w:val="24"/>
          <w:lang w:val="af-ZA" w:eastAsia="en-US"/>
        </w:rPr>
        <w:t>-</w:t>
      </w:r>
      <w:r w:rsidRPr="00E6597C">
        <w:rPr>
          <w:rFonts w:ascii="GHEA Grapalat" w:hAnsi="GHEA Grapalat" w:cs="Sylfaen"/>
          <w:sz w:val="20"/>
          <w:szCs w:val="24"/>
          <w:lang w:eastAsia="en-US"/>
        </w:rPr>
        <w:t>նախահաշիվ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հաշվի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առնելով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հրավերին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կցված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ծավալաթերթով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ըստ</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աշխատանքների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նախահաշվային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բաժինների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համար</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սահմանված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առավելագույն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կշիռները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Ընդ</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որում</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կշիռները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կիրառվում</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կողմից</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գնային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առաջարկի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նկատմամբ</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նկատի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ունենալով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որ</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շեղումը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ավել</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կամ</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պակաս</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լինել</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հրավերին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կցված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ծավալաթերթով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տվյալ</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բաժնի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համար</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սահմանված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կշռի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չափի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տաս</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տոկոսից</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Աշխատանքների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բաժինները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չեն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արհեստականորեն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միավորվել</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կամ</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առանձնացվել</w:t>
      </w:r>
      <w:r w:rsidRPr="004605D7">
        <w:rPr>
          <w:rFonts w:ascii="GHEA Grapalat" w:hAnsi="GHEA Grapalat" w:cs="Sylfaen"/>
          <w:sz w:val="20"/>
          <w:szCs w:val="24"/>
          <w:lang w:val="af-ZA" w:eastAsia="en-US"/>
        </w:rPr>
        <w:t xml:space="preserve">. </w:t>
      </w:r>
    </w:p>
    <w:p w:rsidR="002E11D1" w:rsidRPr="004605D7" w:rsidRDefault="002E11D1" w:rsidP="002E11D1">
      <w:pPr>
        <w:pStyle w:val="norm"/>
        <w:spacing w:line="240" w:lineRule="auto"/>
        <w:rPr>
          <w:rFonts w:ascii="GHEA Grapalat" w:hAnsi="GHEA Grapalat" w:cs="Sylfaen"/>
          <w:sz w:val="20"/>
          <w:szCs w:val="24"/>
          <w:lang w:val="af-ZA" w:eastAsia="en-US"/>
        </w:rPr>
      </w:pP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իր</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կողմից</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առաջարկվող՝</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հրավերին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կցված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նախագծային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փաստաթղթերով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սահմանված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տեխնիկական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բնութագրերին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համապատասխանող</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սարքերի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և</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սարքավորումների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տեխնիկական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բնութագրերը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ապրանքային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նշանները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ֆիրմային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անվանումները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մակնիշները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արտադրողները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և</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երաշխիքային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ժամկետները</w:t>
      </w:r>
      <w:r w:rsidRPr="004605D7">
        <w:rPr>
          <w:rFonts w:ascii="GHEA Grapalat" w:hAnsi="GHEA Grapalat" w:cs="Sylfaen"/>
          <w:sz w:val="20"/>
          <w:szCs w:val="24"/>
          <w:lang w:val="af-ZA" w:eastAsia="en-US"/>
        </w:rPr>
        <w:t>:</w:t>
      </w:r>
      <w:r w:rsidR="00FF3C84" w:rsidRPr="004605D7">
        <w:rPr>
          <w:rFonts w:ascii="GHEA Grapalat" w:hAnsi="GHEA Grapalat" w:cs="Sylfaen"/>
          <w:sz w:val="20"/>
          <w:szCs w:val="24"/>
          <w:vertAlign w:val="superscript"/>
          <w:lang w:val="af-ZA" w:eastAsia="en-US"/>
        </w:rPr>
        <w:t>17</w:t>
      </w:r>
      <w:r w:rsidRPr="004605D7">
        <w:rPr>
          <w:rFonts w:ascii="GHEA Grapalat" w:hAnsi="GHEA Grapalat" w:cs="Sylfaen"/>
          <w:sz w:val="20"/>
          <w:szCs w:val="24"/>
          <w:lang w:val="af-ZA" w:eastAsia="en-US"/>
        </w:rPr>
        <w:t xml:space="preserve">  </w:t>
      </w:r>
    </w:p>
    <w:p w:rsidR="002E11D1" w:rsidRPr="004605D7" w:rsidRDefault="002E11D1" w:rsidP="002E11D1">
      <w:pPr>
        <w:ind w:firstLine="567"/>
        <w:jc w:val="both"/>
        <w:rPr>
          <w:rFonts w:ascii="GHEA Grapalat" w:hAnsi="GHEA Grapalat"/>
          <w:sz w:val="20"/>
          <w:lang w:val="af-ZA"/>
        </w:rPr>
      </w:pPr>
    </w:p>
    <w:p w:rsidR="00B26608" w:rsidRPr="00E6597C" w:rsidRDefault="00B26608" w:rsidP="00B26608">
      <w:pPr>
        <w:jc w:val="center"/>
        <w:rPr>
          <w:rFonts w:ascii="GHEA Grapalat" w:hAnsi="GHEA Grapalat" w:cs="Sylfaen"/>
          <w:b/>
          <w:sz w:val="20"/>
          <w:lang w:val="es-ES"/>
        </w:rPr>
      </w:pPr>
      <w:r w:rsidRPr="00E6597C">
        <w:rPr>
          <w:rFonts w:ascii="GHEA Grapalat" w:hAnsi="GHEA Grapalat"/>
          <w:b/>
          <w:sz w:val="20"/>
          <w:lang w:val="es-ES"/>
        </w:rPr>
        <w:t xml:space="preserve">3. </w:t>
      </w:r>
      <w:r w:rsidRPr="00E6597C">
        <w:rPr>
          <w:rFonts w:ascii="GHEA Grapalat" w:hAnsi="GHEA Grapalat" w:cs="Sylfaen"/>
          <w:b/>
          <w:sz w:val="20"/>
          <w:lang w:val="es-ES"/>
        </w:rPr>
        <w:t>ՀԱՅՏԸ</w:t>
      </w:r>
      <w:r w:rsidRPr="00E6597C">
        <w:rPr>
          <w:rFonts w:ascii="GHEA Grapalat" w:hAnsi="GHEA Grapalat" w:cs="Arial"/>
          <w:b/>
          <w:sz w:val="20"/>
          <w:lang w:val="es-ES"/>
        </w:rPr>
        <w:t xml:space="preserve">  </w:t>
      </w:r>
      <w:r w:rsidRPr="00E6597C">
        <w:rPr>
          <w:rFonts w:ascii="GHEA Grapalat" w:hAnsi="GHEA Grapalat" w:cs="Sylfaen"/>
          <w:b/>
          <w:sz w:val="20"/>
          <w:lang w:val="es-ES"/>
        </w:rPr>
        <w:t>ՊԱՏՐԱՍՏԵԼՈՒ</w:t>
      </w:r>
      <w:r w:rsidRPr="00E6597C">
        <w:rPr>
          <w:rFonts w:ascii="GHEA Grapalat" w:hAnsi="GHEA Grapalat" w:cs="Arial"/>
          <w:b/>
          <w:sz w:val="20"/>
          <w:lang w:val="es-ES"/>
        </w:rPr>
        <w:t xml:space="preserve">  </w:t>
      </w:r>
      <w:r w:rsidRPr="00E6597C">
        <w:rPr>
          <w:rFonts w:ascii="GHEA Grapalat" w:hAnsi="GHEA Grapalat" w:cs="Sylfaen"/>
          <w:b/>
          <w:sz w:val="20"/>
          <w:lang w:val="es-ES"/>
        </w:rPr>
        <w:t>ԿԱՐԳԸ</w:t>
      </w:r>
    </w:p>
    <w:p w:rsidR="00B26608" w:rsidRPr="00E6597C" w:rsidRDefault="00B26608" w:rsidP="00B26608">
      <w:pPr>
        <w:jc w:val="center"/>
        <w:rPr>
          <w:rFonts w:ascii="GHEA Grapalat" w:hAnsi="GHEA Grapalat" w:cs="Sylfaen"/>
          <w:b/>
          <w:sz w:val="20"/>
          <w:lang w:val="es-ES"/>
        </w:rPr>
      </w:pPr>
    </w:p>
    <w:p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009E6E52">
        <w:rPr>
          <w:rFonts w:ascii="GHEA Grapalat" w:hAnsi="GHEA Grapalat"/>
          <w:sz w:val="20"/>
          <w:szCs w:val="20"/>
          <w:lang w:val="es-ES"/>
        </w:rPr>
        <w:t xml:space="preserve">2  </w:t>
      </w:r>
      <w:r w:rsidRPr="00E6597C">
        <w:rPr>
          <w:rFonts w:ascii="GHEA Grapalat" w:hAnsi="GHEA Grapalat"/>
          <w:sz w:val="20"/>
          <w:szCs w:val="20"/>
        </w:rPr>
        <w:t>օրինակ</w:t>
      </w:r>
      <w:r w:rsidRPr="00E6597C">
        <w:rPr>
          <w:rFonts w:ascii="GHEA Grapalat" w:hAnsi="GHEA Grapalat"/>
          <w:sz w:val="20"/>
          <w:szCs w:val="20"/>
          <w:lang w:val="es-ES"/>
        </w:rPr>
        <w:t xml:space="preserve"> </w:t>
      </w:r>
      <w:r w:rsidRPr="00E6597C">
        <w:rPr>
          <w:rFonts w:ascii="GHEA Grapalat" w:hAnsi="GHEA Grapalat" w:cs="Sylfaen"/>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lastRenderedPageBreak/>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rsidR="00E67BA7" w:rsidRPr="00E6597C" w:rsidRDefault="00E67BA7" w:rsidP="00EF3662">
      <w:pPr>
        <w:ind w:firstLine="567"/>
        <w:jc w:val="both"/>
        <w:rPr>
          <w:rFonts w:ascii="GHEA Grapalat" w:hAnsi="GHEA Grapalat" w:cs="Sylfaen"/>
          <w:sz w:val="20"/>
          <w:lang w:val="af-ZA"/>
        </w:rPr>
      </w:pPr>
    </w:p>
    <w:p w:rsidR="00AB0304" w:rsidRPr="00E6597C" w:rsidRDefault="00AB0304" w:rsidP="00EF3662">
      <w:pPr>
        <w:ind w:firstLine="567"/>
        <w:jc w:val="both"/>
        <w:rPr>
          <w:rFonts w:ascii="GHEA Grapalat" w:hAnsi="GHEA Grapalat"/>
          <w:b/>
          <w:sz w:val="20"/>
          <w:lang w:val="af-ZA"/>
        </w:rPr>
      </w:pPr>
    </w:p>
    <w:p w:rsidR="00E74BF6" w:rsidRPr="00E6597C" w:rsidRDefault="00E74BF6" w:rsidP="00EF3662">
      <w:pPr>
        <w:pStyle w:val="norm"/>
        <w:spacing w:line="240" w:lineRule="auto"/>
        <w:ind w:firstLine="284"/>
        <w:jc w:val="right"/>
        <w:rPr>
          <w:rFonts w:ascii="GHEA Grapalat" w:hAnsi="GHEA Grapalat" w:cs="Sylfaen"/>
          <w:b/>
          <w:sz w:val="20"/>
          <w:lang w:val="es-ES"/>
        </w:rPr>
      </w:pPr>
    </w:p>
    <w:p w:rsidR="00E74BF6" w:rsidRPr="00E6597C" w:rsidRDefault="00E74BF6" w:rsidP="00EF3662">
      <w:pPr>
        <w:pStyle w:val="norm"/>
        <w:spacing w:line="240" w:lineRule="auto"/>
        <w:ind w:firstLine="284"/>
        <w:jc w:val="right"/>
        <w:rPr>
          <w:rFonts w:ascii="GHEA Grapalat" w:hAnsi="GHEA Grapalat" w:cs="Sylfaen"/>
          <w:b/>
          <w:sz w:val="20"/>
          <w:lang w:val="es-ES"/>
        </w:rPr>
      </w:pPr>
    </w:p>
    <w:p w:rsidR="00E74BF6" w:rsidRPr="00E6597C" w:rsidRDefault="00E74BF6" w:rsidP="00EF3662">
      <w:pPr>
        <w:pStyle w:val="norm"/>
        <w:spacing w:line="240" w:lineRule="auto"/>
        <w:ind w:firstLine="284"/>
        <w:jc w:val="right"/>
        <w:rPr>
          <w:rFonts w:ascii="GHEA Grapalat" w:hAnsi="GHEA Grapalat" w:cs="Sylfaen"/>
          <w:b/>
          <w:sz w:val="20"/>
          <w:lang w:val="es-ES"/>
        </w:rPr>
      </w:pPr>
    </w:p>
    <w:p w:rsidR="00E74BF6" w:rsidRPr="00E6597C" w:rsidRDefault="006C3873" w:rsidP="00EF3662">
      <w:pPr>
        <w:pStyle w:val="norm"/>
        <w:spacing w:line="240" w:lineRule="auto"/>
        <w:ind w:firstLine="284"/>
        <w:jc w:val="right"/>
        <w:rPr>
          <w:rFonts w:ascii="GHEA Grapalat" w:hAnsi="GHEA Grapalat" w:cs="Sylfaen"/>
          <w:b/>
          <w:sz w:val="20"/>
          <w:lang w:val="es-ES"/>
        </w:rPr>
      </w:pPr>
      <w:r w:rsidRPr="00E6597C">
        <w:rPr>
          <w:rFonts w:ascii="GHEA Grapalat" w:hAnsi="GHEA Grapalat" w:cs="Sylfaen"/>
          <w:b/>
          <w:sz w:val="20"/>
          <w:lang w:val="es-ES"/>
        </w:rPr>
        <w:br w:type="page"/>
      </w:r>
    </w:p>
    <w:p w:rsidR="00E74BF6" w:rsidRPr="00E6597C" w:rsidRDefault="00E74BF6" w:rsidP="00EF3662">
      <w:pPr>
        <w:pStyle w:val="norm"/>
        <w:spacing w:line="240" w:lineRule="auto"/>
        <w:ind w:firstLine="284"/>
        <w:jc w:val="right"/>
        <w:rPr>
          <w:rFonts w:ascii="GHEA Grapalat" w:hAnsi="GHEA Grapalat" w:cs="Sylfaen"/>
          <w:b/>
          <w:sz w:val="20"/>
          <w:lang w:val="es-ES"/>
        </w:rPr>
      </w:pPr>
    </w:p>
    <w:p w:rsidR="00B2572B" w:rsidRPr="00E6597C" w:rsidRDefault="00B2572B" w:rsidP="00EF3662">
      <w:pPr>
        <w:pStyle w:val="norm"/>
        <w:spacing w:line="240" w:lineRule="auto"/>
        <w:ind w:firstLine="284"/>
        <w:jc w:val="right"/>
        <w:rPr>
          <w:rFonts w:ascii="GHEA Grapalat" w:hAnsi="GHEA Grapalat" w:cs="Arial"/>
          <w:b/>
          <w:sz w:val="20"/>
          <w:lang w:val="es-ES"/>
        </w:rPr>
      </w:pPr>
      <w:r w:rsidRPr="00E6597C">
        <w:rPr>
          <w:rFonts w:ascii="GHEA Grapalat" w:hAnsi="GHEA Grapalat" w:cs="Sylfaen"/>
          <w:b/>
          <w:sz w:val="20"/>
          <w:lang w:val="es-ES"/>
        </w:rPr>
        <w:t>Հավելված</w:t>
      </w:r>
      <w:r w:rsidRPr="00E6597C">
        <w:rPr>
          <w:rFonts w:ascii="GHEA Grapalat" w:hAnsi="GHEA Grapalat" w:cs="Arial"/>
          <w:b/>
          <w:sz w:val="20"/>
          <w:lang w:val="es-ES"/>
        </w:rPr>
        <w:t xml:space="preserve">  N 1</w:t>
      </w:r>
    </w:p>
    <w:p w:rsidR="00B2572B" w:rsidRPr="00E6597C" w:rsidRDefault="00ED0B60" w:rsidP="00EF3662">
      <w:pPr>
        <w:pStyle w:val="31"/>
        <w:spacing w:line="240" w:lineRule="auto"/>
        <w:jc w:val="right"/>
        <w:rPr>
          <w:rFonts w:ascii="GHEA Grapalat" w:hAnsi="GHEA Grapalat" w:cs="Arial"/>
          <w:b/>
          <w:lang w:val="es-ES"/>
        </w:rPr>
      </w:pPr>
      <w:r>
        <w:rPr>
          <w:rFonts w:ascii="GHEA Grapalat" w:hAnsi="GHEA Grapalat"/>
          <w:i/>
          <w:lang w:val="af-ZA"/>
        </w:rPr>
        <w:t>ԱՄԲՀ-ՋՄ-</w:t>
      </w:r>
      <w:r w:rsidRPr="00E6597C">
        <w:rPr>
          <w:rFonts w:ascii="GHEA Grapalat" w:hAnsi="GHEA Grapalat"/>
          <w:i/>
          <w:lang w:val="af-ZA"/>
        </w:rPr>
        <w:t>ԲՄԱՇՁԲ</w:t>
      </w:r>
      <w:r>
        <w:rPr>
          <w:rFonts w:ascii="GHEA Grapalat" w:hAnsi="GHEA Grapalat"/>
          <w:i/>
          <w:u w:val="single"/>
          <w:lang w:val="af-ZA"/>
        </w:rPr>
        <w:t xml:space="preserve">-22/01 </w:t>
      </w:r>
      <w:r w:rsidR="00B2572B" w:rsidRPr="00E6597C">
        <w:rPr>
          <w:rFonts w:ascii="GHEA Grapalat" w:hAnsi="GHEA Grapalat" w:cs="Sylfaen"/>
          <w:b/>
          <w:lang w:val="es-ES"/>
        </w:rPr>
        <w:t>ծածկագրով</w:t>
      </w:r>
    </w:p>
    <w:p w:rsidR="00B2572B" w:rsidRPr="00E6597C" w:rsidRDefault="00771150" w:rsidP="00EF3662">
      <w:pPr>
        <w:pStyle w:val="31"/>
        <w:spacing w:line="240" w:lineRule="auto"/>
        <w:jc w:val="right"/>
        <w:rPr>
          <w:rFonts w:ascii="GHEA Grapalat" w:hAnsi="GHEA Grapalat" w:cs="Arial"/>
          <w:b/>
          <w:lang w:val="es-ES"/>
        </w:rPr>
      </w:pPr>
      <w:r>
        <w:rPr>
          <w:rFonts w:ascii="GHEA Grapalat" w:hAnsi="GHEA Grapalat" w:cs="Sylfaen"/>
          <w:b/>
          <w:lang w:val="es-ES"/>
        </w:rPr>
        <w:t xml:space="preserve">Հրատապ </w:t>
      </w:r>
      <w:r w:rsidR="00B2572B" w:rsidRPr="00E6597C">
        <w:rPr>
          <w:rFonts w:ascii="GHEA Grapalat" w:hAnsi="GHEA Grapalat" w:cs="Sylfaen"/>
          <w:b/>
          <w:lang w:val="es-ES"/>
        </w:rPr>
        <w:t>բաց</w:t>
      </w:r>
      <w:r w:rsidR="00B2572B" w:rsidRPr="00E6597C">
        <w:rPr>
          <w:rFonts w:ascii="GHEA Grapalat" w:hAnsi="GHEA Grapalat" w:cs="Arial"/>
          <w:b/>
          <w:lang w:val="es-ES"/>
        </w:rPr>
        <w:t xml:space="preserve"> </w:t>
      </w:r>
      <w:r w:rsidR="00B2572B" w:rsidRPr="00E6597C">
        <w:rPr>
          <w:rFonts w:ascii="GHEA Grapalat" w:hAnsi="GHEA Grapalat" w:cs="Sylfaen"/>
          <w:b/>
          <w:lang w:val="es-ES"/>
        </w:rPr>
        <w:t>մրցույթի</w:t>
      </w:r>
      <w:r w:rsidR="00B2572B" w:rsidRPr="00E6597C">
        <w:rPr>
          <w:rFonts w:ascii="GHEA Grapalat" w:hAnsi="GHEA Grapalat" w:cs="Arial"/>
          <w:b/>
          <w:lang w:val="es-ES"/>
        </w:rPr>
        <w:t xml:space="preserve"> </w:t>
      </w:r>
      <w:r w:rsidR="00B2572B" w:rsidRPr="00E6597C">
        <w:rPr>
          <w:rFonts w:ascii="GHEA Grapalat" w:hAnsi="GHEA Grapalat" w:cs="Sylfaen"/>
          <w:b/>
          <w:lang w:val="es-ES"/>
        </w:rPr>
        <w:t>հրավերի</w:t>
      </w:r>
    </w:p>
    <w:p w:rsidR="00B2572B" w:rsidRPr="00E6597C" w:rsidRDefault="00B2572B" w:rsidP="00EF3662">
      <w:pPr>
        <w:jc w:val="center"/>
        <w:rPr>
          <w:rFonts w:ascii="GHEA Grapalat" w:hAnsi="GHEA Grapalat" w:cs="Sylfaen"/>
          <w:b/>
          <w:lang w:val="es-ES"/>
        </w:rPr>
      </w:pPr>
    </w:p>
    <w:p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rsidR="00B2572B" w:rsidRPr="00E6597C" w:rsidRDefault="001D58EE"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Հրատապ </w:t>
      </w:r>
      <w:r w:rsidR="00B2572B" w:rsidRPr="00E6597C">
        <w:rPr>
          <w:rFonts w:ascii="GHEA Grapalat" w:hAnsi="GHEA Grapalat" w:cs="Sylfaen"/>
          <w:color w:val="auto"/>
          <w:sz w:val="24"/>
          <w:szCs w:val="24"/>
          <w:lang w:val="es-ES"/>
        </w:rPr>
        <w:t>բաց մրցույթին մասնակցելու</w:t>
      </w:r>
      <w:r w:rsidR="00B2572B" w:rsidRPr="00E6597C">
        <w:rPr>
          <w:rFonts w:ascii="GHEA Grapalat" w:hAnsi="GHEA Grapalat" w:cs="Arial"/>
          <w:color w:val="auto"/>
          <w:sz w:val="24"/>
          <w:szCs w:val="24"/>
          <w:lang w:val="es-ES"/>
        </w:rPr>
        <w:t xml:space="preserve">  </w:t>
      </w:r>
    </w:p>
    <w:p w:rsidR="00B2572B" w:rsidRPr="00E6597C" w:rsidRDefault="00B2572B" w:rsidP="00EF3662">
      <w:pPr>
        <w:rPr>
          <w:lang w:val="es-ES" w:eastAsia="ru-RU"/>
        </w:rPr>
      </w:pPr>
    </w:p>
    <w:p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rsidR="00B2572B" w:rsidRPr="00E6597C" w:rsidRDefault="00B2572B" w:rsidP="00EF3662">
      <w:pPr>
        <w:jc w:val="both"/>
        <w:rPr>
          <w:rFonts w:ascii="GHEA Grapalat" w:hAnsi="GHEA Grapalat"/>
          <w:sz w:val="22"/>
          <w:szCs w:val="22"/>
          <w:u w:val="single"/>
          <w:lang w:val="es-ES"/>
        </w:rPr>
      </w:pP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lang w:val="es-ES"/>
        </w:rPr>
        <w:t>-</w:t>
      </w:r>
      <w:r w:rsidRPr="00E6597C">
        <w:rPr>
          <w:rFonts w:ascii="GHEA Grapalat" w:hAnsi="GHEA Grapalat" w:cs="Sylfaen"/>
          <w:sz w:val="20"/>
          <w:szCs w:val="20"/>
          <w:lang w:val="es-ES"/>
        </w:rPr>
        <w:t>ի կողմից</w:t>
      </w:r>
      <w:r w:rsidRPr="00E6597C">
        <w:rPr>
          <w:rFonts w:ascii="GHEA Grapalat" w:hAnsi="GHEA Grapalat"/>
          <w:sz w:val="22"/>
          <w:szCs w:val="22"/>
          <w:u w:val="single"/>
          <w:lang w:val="es-ES"/>
        </w:rPr>
        <w:t xml:space="preserve"> </w:t>
      </w:r>
      <w:r w:rsidRPr="00E6597C">
        <w:rPr>
          <w:rFonts w:ascii="GHEA Grapalat" w:hAnsi="GHEA Grapalat"/>
          <w:lang w:val="es-ES"/>
        </w:rPr>
        <w:t>«</w:t>
      </w:r>
      <w:r w:rsidRPr="00E6597C">
        <w:rPr>
          <w:rFonts w:ascii="GHEA Grapalat" w:hAnsi="GHEA Grapalat"/>
          <w:sz w:val="20"/>
          <w:szCs w:val="20"/>
          <w:lang w:val="es-ES"/>
        </w:rPr>
        <w:t>---</w:t>
      </w:r>
      <w:r w:rsidRPr="00E6597C">
        <w:rPr>
          <w:rFonts w:ascii="GHEA Grapalat" w:hAnsi="GHEA Grapalat" w:cs="Sylfaen"/>
          <w:sz w:val="20"/>
          <w:szCs w:val="20"/>
          <w:lang w:val="es-ES"/>
        </w:rPr>
        <w:t>ԲՄԱՊՁԲ</w:t>
      </w:r>
      <w:r w:rsidRPr="00E6597C">
        <w:rPr>
          <w:rFonts w:ascii="GHEA Grapalat" w:hAnsi="GHEA Grapalat" w:cs="Arial"/>
          <w:sz w:val="20"/>
          <w:szCs w:val="20"/>
          <w:lang w:val="es-ES"/>
        </w:rPr>
        <w:t>---/---</w:t>
      </w:r>
      <w:r w:rsidRPr="00E6597C">
        <w:rPr>
          <w:rFonts w:ascii="GHEA Grapalat" w:hAnsi="GHEA Grapalat"/>
          <w:lang w:val="es-ES"/>
        </w:rPr>
        <w:t>»</w:t>
      </w:r>
      <w:r w:rsidRPr="00E6597C">
        <w:rPr>
          <w:rFonts w:ascii="GHEA Grapalat" w:hAnsi="GHEA Grapalat"/>
          <w:sz w:val="20"/>
          <w:szCs w:val="20"/>
          <w:lang w:val="es-ES"/>
        </w:rPr>
        <w:t xml:space="preserve"> </w:t>
      </w:r>
      <w:r w:rsidRPr="00E6597C">
        <w:rPr>
          <w:rFonts w:ascii="GHEA Grapalat" w:hAnsi="GHEA Grapalat" w:cs="Sylfaen"/>
          <w:sz w:val="20"/>
          <w:szCs w:val="20"/>
          <w:lang w:val="es-ES"/>
        </w:rPr>
        <w:t>ծածկագրով հայտարարված</w:t>
      </w:r>
    </w:p>
    <w:p w:rsidR="00B2572B" w:rsidRPr="00E6597C" w:rsidRDefault="00B2572B" w:rsidP="00EF3662">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w:t>
      </w:r>
      <w:r w:rsidR="00476A47" w:rsidRPr="00E6597C">
        <w:rPr>
          <w:rFonts w:ascii="GHEA Grapalat" w:hAnsi="GHEA Grapalat" w:cs="Sylfaen"/>
          <w:vertAlign w:val="superscript"/>
          <w:lang w:val="es-ES"/>
        </w:rPr>
        <w:t>պ</w:t>
      </w:r>
      <w:r w:rsidRPr="00E6597C">
        <w:rPr>
          <w:rFonts w:ascii="GHEA Grapalat" w:hAnsi="GHEA Grapalat" w:cs="Sylfaen"/>
          <w:vertAlign w:val="superscript"/>
          <w:lang w:val="es-ES"/>
        </w:rPr>
        <w:t>ատվիրատուի անվանումը</w:t>
      </w: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բաց մրցույթի</w:t>
      </w:r>
      <w:r w:rsidRPr="00E6597C">
        <w:rPr>
          <w:rFonts w:ascii="GHEA Grapalat" w:hAnsi="GHEA Grapalat" w:cs="Arial"/>
          <w:sz w:val="16"/>
          <w:szCs w:val="16"/>
          <w:lang w:val="es-ES"/>
        </w:rPr>
        <w:t xml:space="preserve"> </w:t>
      </w:r>
      <w:r w:rsidRPr="00E6597C">
        <w:rPr>
          <w:rFonts w:ascii="GHEA Grapalat" w:hAnsi="GHEA Grapalat"/>
          <w:u w:val="single"/>
          <w:lang w:val="es-ES"/>
        </w:rPr>
        <w:tab/>
        <w:t xml:space="preserve">    </w:t>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t xml:space="preserve">     </w:t>
      </w:r>
      <w:r w:rsidRPr="00E6597C">
        <w:rPr>
          <w:rFonts w:ascii="GHEA Grapalat" w:hAnsi="GHEA Grapalat" w:cs="Sylfaen"/>
          <w:sz w:val="20"/>
          <w:szCs w:val="20"/>
          <w:lang w:val="es-ES"/>
        </w:rPr>
        <w:t xml:space="preserve"> չափաբաժնին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չափաբաժիններին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հրավերի </w:t>
      </w:r>
    </w:p>
    <w:p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չափաբաժնի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պահանջներին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rsidR="00B2572B" w:rsidRPr="00E6597C" w:rsidRDefault="00B2572B" w:rsidP="00EF3662">
      <w:pPr>
        <w:jc w:val="both"/>
        <w:rPr>
          <w:rFonts w:ascii="GHEA Grapalat" w:hAnsi="GHEA Grapalat"/>
          <w:sz w:val="12"/>
          <w:szCs w:val="12"/>
          <w:u w:val="single"/>
          <w:lang w:val="es-ES"/>
        </w:rPr>
      </w:pP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rsidR="00B2572B" w:rsidRPr="00E6597C" w:rsidDel="00437CDB" w:rsidRDefault="00B2572B" w:rsidP="00EF3662">
      <w:pPr>
        <w:jc w:val="both"/>
        <w:rPr>
          <w:rFonts w:ascii="GHEA Grapalat" w:hAnsi="GHEA Grapalat" w:cs="Sylfaen"/>
          <w:sz w:val="20"/>
          <w:szCs w:val="20"/>
          <w:lang w:val="es-ES"/>
        </w:rPr>
      </w:pP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էլեկտրոնային փոստի հասցեն</w:t>
      </w:r>
    </w:p>
    <w:p w:rsidR="00B2572B" w:rsidRPr="008747C6" w:rsidRDefault="00B2572B" w:rsidP="00EF3662">
      <w:pPr>
        <w:jc w:val="right"/>
        <w:rPr>
          <w:rFonts w:ascii="GHEA Grapalat" w:hAnsi="GHEA Grapalat"/>
          <w:sz w:val="10"/>
          <w:szCs w:val="10"/>
          <w:u w:val="single"/>
          <w:lang w:val="es-ES"/>
        </w:rPr>
      </w:pPr>
    </w:p>
    <w:p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rsidR="003257F0" w:rsidRPr="008747C6" w:rsidRDefault="003257F0" w:rsidP="003257F0">
      <w:pPr>
        <w:jc w:val="right"/>
        <w:rPr>
          <w:rFonts w:ascii="GHEA Grapalat" w:hAnsi="GHEA Grapalat"/>
          <w:sz w:val="10"/>
          <w:szCs w:val="10"/>
          <w:lang w:val="hy-AM"/>
        </w:rPr>
      </w:pPr>
    </w:p>
    <w:p w:rsidR="003257F0" w:rsidRPr="008747C6" w:rsidRDefault="003257F0" w:rsidP="003257F0">
      <w:pPr>
        <w:ind w:firstLine="708"/>
        <w:jc w:val="both"/>
        <w:rPr>
          <w:rFonts w:ascii="GHEA Grapalat" w:hAnsi="GHEA Grapalat" w:cs="Arial"/>
          <w:sz w:val="20"/>
          <w:szCs w:val="20"/>
          <w:lang w:val="hy-AM"/>
        </w:rPr>
      </w:pPr>
    </w:p>
    <w:p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rsidR="006C3873" w:rsidRPr="00E6597C" w:rsidRDefault="006C3873" w:rsidP="00975F7E">
      <w:pPr>
        <w:ind w:firstLine="709"/>
        <w:jc w:val="both"/>
        <w:rPr>
          <w:rFonts w:ascii="GHEA Grapalat" w:hAnsi="GHEA Grapalat"/>
          <w:sz w:val="20"/>
          <w:lang w:val="es-ES"/>
        </w:rPr>
      </w:pPr>
      <w:r w:rsidRPr="00E6597C">
        <w:rPr>
          <w:rFonts w:ascii="GHEA Grapalat" w:hAnsi="GHEA Grapalat" w:cs="Arial"/>
          <w:sz w:val="20"/>
          <w:szCs w:val="20"/>
          <w:lang w:val="es-ES"/>
        </w:rPr>
        <w:t>Սույնով</w:t>
      </w:r>
      <w:r w:rsidRPr="00E6597C">
        <w:rPr>
          <w:rFonts w:ascii="GHEA Grapalat" w:hAnsi="GHEA Grapalat"/>
          <w:sz w:val="20"/>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es-ES"/>
        </w:rPr>
        <w:t xml:space="preserve">                         </w:t>
      </w:r>
      <w:r w:rsidRPr="00E6597C">
        <w:rPr>
          <w:rFonts w:ascii="GHEA Grapalat" w:hAnsi="GHEA Grapalat"/>
          <w:sz w:val="20"/>
          <w:u w:val="single"/>
          <w:lang w:val="hy-AM"/>
        </w:rPr>
        <w:t xml:space="preserve">          </w:t>
      </w:r>
      <w:r w:rsidRPr="00E6597C">
        <w:rPr>
          <w:rFonts w:ascii="GHEA Grapalat" w:hAnsi="GHEA Grapalat"/>
          <w:lang w:val="hy-AM"/>
        </w:rPr>
        <w:t>-</w:t>
      </w:r>
      <w:r w:rsidRPr="00E6597C">
        <w:rPr>
          <w:rFonts w:ascii="GHEA Grapalat" w:hAnsi="GHEA Grapalat" w:cs="Arial"/>
          <w:sz w:val="20"/>
          <w:szCs w:val="20"/>
          <w:lang w:val="es-ES"/>
        </w:rPr>
        <w:t>ն հայտարարում և հավաստում է, որ՝</w:t>
      </w:r>
      <w:r w:rsidRPr="00E6597C">
        <w:rPr>
          <w:rFonts w:ascii="GHEA Grapalat" w:hAnsi="GHEA Grapalat" w:cs="Arial"/>
          <w:lang w:val="hy-AM"/>
        </w:rPr>
        <w:t xml:space="preserve"> </w:t>
      </w:r>
    </w:p>
    <w:p w:rsidR="006C3873" w:rsidRPr="00E6597C" w:rsidRDefault="006C3873" w:rsidP="00975F7E">
      <w:pPr>
        <w:jc w:val="both"/>
        <w:rPr>
          <w:rFonts w:ascii="GHEA Grapalat" w:hAnsi="GHEA Grapalat"/>
          <w:i/>
          <w:sz w:val="16"/>
          <w:vertAlign w:val="superscript"/>
          <w:lang w:val="es-ES"/>
        </w:rPr>
      </w:pP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es-ES"/>
        </w:rPr>
        <w:t xml:space="preserve">                                    </w:t>
      </w:r>
      <w:r w:rsidRPr="00E6597C">
        <w:rPr>
          <w:rFonts w:ascii="GHEA Grapalat" w:hAnsi="GHEA Grapalat" w:cs="Sylfaen"/>
          <w:vertAlign w:val="superscript"/>
          <w:lang w:val="hy-AM"/>
        </w:rPr>
        <w:t>մասնակցի անվանում</w:t>
      </w:r>
    </w:p>
    <w:p w:rsidR="008747C6" w:rsidRDefault="006C3873" w:rsidP="00975F7E">
      <w:pPr>
        <w:ind w:firstLine="708"/>
        <w:jc w:val="both"/>
        <w:rPr>
          <w:rFonts w:ascii="GHEA Grapalat" w:hAnsi="GHEA Grapalat" w:cs="Sylfaen"/>
          <w:sz w:val="20"/>
          <w:lang w:val="hy-AM"/>
        </w:rPr>
      </w:pPr>
      <w:r w:rsidRPr="00E6597C">
        <w:rPr>
          <w:rFonts w:ascii="GHEA Grapalat" w:hAnsi="GHEA Grapalat" w:cs="Arial"/>
          <w:sz w:val="20"/>
          <w:szCs w:val="20"/>
          <w:lang w:val="es-ES"/>
        </w:rPr>
        <w:t xml:space="preserve">1) բավարարում է </w:t>
      </w:r>
      <w:r w:rsidR="00ED0B60">
        <w:rPr>
          <w:rFonts w:ascii="GHEA Grapalat" w:hAnsi="GHEA Grapalat"/>
          <w:i/>
          <w:lang w:val="af-ZA"/>
        </w:rPr>
        <w:t>ԱՄԲՀ-ՋՄ-</w:t>
      </w:r>
      <w:r w:rsidR="00ED0B60" w:rsidRPr="00E6597C">
        <w:rPr>
          <w:rFonts w:ascii="GHEA Grapalat" w:hAnsi="GHEA Grapalat"/>
          <w:i/>
          <w:lang w:val="af-ZA"/>
        </w:rPr>
        <w:t>ԲՄԱՇՁԲ</w:t>
      </w:r>
      <w:r w:rsidR="00ED0B60">
        <w:rPr>
          <w:rFonts w:ascii="GHEA Grapalat" w:hAnsi="GHEA Grapalat"/>
          <w:i/>
          <w:u w:val="single"/>
          <w:lang w:val="af-ZA"/>
        </w:rPr>
        <w:t xml:space="preserve">-22/01 </w:t>
      </w:r>
      <w:r w:rsidRPr="00E6597C">
        <w:rPr>
          <w:rFonts w:ascii="GHEA Grapalat" w:hAnsi="GHEA Grapalat" w:cs="Arial"/>
          <w:sz w:val="20"/>
          <w:szCs w:val="20"/>
          <w:lang w:val="es-ES"/>
        </w:rPr>
        <w:t xml:space="preserve">ծածկագրով  բաց մրցույթի հրավերով սահմանված մասնակցության իրավունքի պահանջներին </w:t>
      </w:r>
      <w:r w:rsidR="00EB07BB" w:rsidRPr="00E6597C">
        <w:rPr>
          <w:rFonts w:ascii="GHEA Grapalat" w:hAnsi="GHEA Grapalat" w:cs="Arial"/>
          <w:sz w:val="20"/>
          <w:szCs w:val="20"/>
          <w:lang w:val="hy-AM"/>
        </w:rPr>
        <w:t xml:space="preserve"> և </w:t>
      </w:r>
      <w:r w:rsidR="00361308" w:rsidRPr="00E6597C">
        <w:rPr>
          <w:rFonts w:ascii="GHEA Grapalat" w:hAnsi="GHEA Grapalat" w:cs="Sylfaen"/>
          <w:sz w:val="20"/>
          <w:lang w:val="hy-AM"/>
        </w:rPr>
        <w:t>պարտավորվում</w:t>
      </w:r>
      <w:r w:rsidR="00EB07BB" w:rsidRPr="00E6597C">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E6597C">
        <w:rPr>
          <w:rFonts w:ascii="GHEA Grapalat" w:hAnsi="GHEA Grapalat" w:cs="Sylfaen"/>
          <w:sz w:val="20"/>
          <w:lang w:val="hy-AM"/>
        </w:rPr>
        <w:t>նել</w:t>
      </w:r>
      <w:r w:rsidR="00EB07BB" w:rsidRPr="00E6597C">
        <w:rPr>
          <w:rFonts w:ascii="GHEA Grapalat" w:hAnsi="GHEA Grapalat" w:cs="Sylfaen"/>
          <w:sz w:val="20"/>
          <w:lang w:val="hy-AM"/>
        </w:rPr>
        <w:t xml:space="preserve"> որակավորման ապահովում</w:t>
      </w:r>
      <w:r w:rsidR="00112726">
        <w:rPr>
          <w:rStyle w:val="af6"/>
          <w:rFonts w:ascii="GHEA Grapalat" w:hAnsi="GHEA Grapalat" w:cs="Sylfaen"/>
          <w:sz w:val="20"/>
          <w:lang w:val="hy-AM"/>
        </w:rPr>
        <w:footnoteReference w:id="14"/>
      </w:r>
      <w:r w:rsidR="00E97AB0" w:rsidRPr="004605D7">
        <w:rPr>
          <w:rFonts w:ascii="GHEA Grapalat" w:hAnsi="GHEA Grapalat" w:cs="Sylfaen"/>
          <w:sz w:val="20"/>
          <w:lang w:val="es-ES"/>
        </w:rPr>
        <w:t>.</w:t>
      </w:r>
      <w:r w:rsidR="00EB07BB" w:rsidRPr="00E6597C">
        <w:rPr>
          <w:rFonts w:ascii="GHEA Grapalat" w:hAnsi="GHEA Grapalat" w:cs="Sylfaen"/>
          <w:sz w:val="20"/>
          <w:lang w:val="hy-AM"/>
        </w:rPr>
        <w:t xml:space="preserve"> </w:t>
      </w:r>
    </w:p>
    <w:p w:rsidR="006C3873" w:rsidRPr="00E6597C" w:rsidRDefault="00887807" w:rsidP="00975F7E">
      <w:pPr>
        <w:ind w:firstLine="708"/>
        <w:jc w:val="both"/>
        <w:rPr>
          <w:rFonts w:ascii="GHEA Grapalat" w:hAnsi="GHEA Grapalat" w:cs="Arial"/>
          <w:sz w:val="22"/>
          <w:szCs w:val="22"/>
          <w:lang w:val="es-ES"/>
        </w:rPr>
      </w:pPr>
      <w:r w:rsidRPr="00E6597C">
        <w:rPr>
          <w:rFonts w:ascii="GHEA Grapalat" w:hAnsi="GHEA Grapalat" w:cs="Arial"/>
          <w:sz w:val="20"/>
          <w:szCs w:val="20"/>
          <w:lang w:val="hy-AM"/>
        </w:rPr>
        <w:t>2</w:t>
      </w:r>
      <w:r w:rsidR="006C3873" w:rsidRPr="00E6597C">
        <w:rPr>
          <w:rFonts w:ascii="GHEA Grapalat" w:hAnsi="GHEA Grapalat" w:cs="Arial"/>
          <w:sz w:val="20"/>
          <w:szCs w:val="20"/>
          <w:lang w:val="es-ES"/>
        </w:rPr>
        <w:t xml:space="preserve">) </w:t>
      </w:r>
      <w:r w:rsidR="00ED0B60">
        <w:rPr>
          <w:rFonts w:ascii="GHEA Grapalat" w:hAnsi="GHEA Grapalat"/>
          <w:i/>
          <w:lang w:val="af-ZA"/>
        </w:rPr>
        <w:t>ԱՄԲՀ-ՋՄ-</w:t>
      </w:r>
      <w:r w:rsidR="00ED0B60" w:rsidRPr="00E6597C">
        <w:rPr>
          <w:rFonts w:ascii="GHEA Grapalat" w:hAnsi="GHEA Grapalat"/>
          <w:i/>
          <w:lang w:val="af-ZA"/>
        </w:rPr>
        <w:t>ԲՄԱՇՁԲ</w:t>
      </w:r>
      <w:r w:rsidR="00ED0B60">
        <w:rPr>
          <w:rFonts w:ascii="GHEA Grapalat" w:hAnsi="GHEA Grapalat"/>
          <w:i/>
          <w:u w:val="single"/>
          <w:lang w:val="af-ZA"/>
        </w:rPr>
        <w:t xml:space="preserve">-22/01 </w:t>
      </w:r>
      <w:r w:rsidR="006C3873" w:rsidRPr="00E6597C">
        <w:rPr>
          <w:rFonts w:ascii="GHEA Grapalat" w:hAnsi="GHEA Grapalat" w:cs="Arial"/>
          <w:sz w:val="20"/>
          <w:szCs w:val="20"/>
          <w:lang w:val="es-ES"/>
        </w:rPr>
        <w:t>ծածկագրով բաց մրցույթին մասնակցելու շրջանակում`</w:t>
      </w:r>
      <w:r w:rsidR="006C3873" w:rsidRPr="00E6597C">
        <w:rPr>
          <w:rFonts w:ascii="GHEA Grapalat" w:hAnsi="GHEA Grapalat" w:cs="Sylfaen"/>
          <w:sz w:val="22"/>
          <w:szCs w:val="22"/>
          <w:lang w:val="es-ES"/>
        </w:rPr>
        <w:t xml:space="preserve">  </w:t>
      </w:r>
    </w:p>
    <w:p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sidR="00DC658B">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rsidR="006C3873" w:rsidRPr="00E6597C" w:rsidRDefault="006C3873" w:rsidP="00975F7E">
      <w:pPr>
        <w:jc w:val="both"/>
        <w:rPr>
          <w:rFonts w:ascii="GHEA Grapalat" w:hAnsi="GHEA Grapalat" w:cs="Arial"/>
          <w:sz w:val="20"/>
          <w:szCs w:val="20"/>
          <w:lang w:val="es-ES"/>
        </w:rPr>
      </w:pPr>
      <w:r w:rsidRPr="00E6597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91590A" w:rsidRDefault="0091590A" w:rsidP="00A52F0E">
      <w:pPr>
        <w:jc w:val="both"/>
        <w:rPr>
          <w:rFonts w:ascii="GHEA Grapalat" w:hAnsi="GHEA Grapalat" w:cs="Arial"/>
          <w:sz w:val="20"/>
          <w:szCs w:val="20"/>
          <w:lang w:val="es-ES"/>
        </w:rPr>
      </w:pPr>
    </w:p>
    <w:p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rsidR="00A52F0E" w:rsidRPr="0091590A" w:rsidRDefault="00A52F0E" w:rsidP="0091590A">
      <w:pPr>
        <w:jc w:val="both"/>
        <w:rPr>
          <w:rFonts w:ascii="GHEA Grapalat" w:hAnsi="GHEA Grapalat"/>
          <w:sz w:val="22"/>
          <w:szCs w:val="22"/>
          <w:lang w:val="hy-AM"/>
        </w:rPr>
      </w:pPr>
    </w:p>
    <w:p w:rsidR="00A52F0E" w:rsidRDefault="00A52F0E" w:rsidP="00A52F0E">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rsidR="006C3873" w:rsidRPr="00E6597C" w:rsidRDefault="006C3873" w:rsidP="006C3873">
      <w:pPr>
        <w:jc w:val="right"/>
        <w:rPr>
          <w:rFonts w:ascii="GHEA Grapalat" w:hAnsi="GHEA Grapalat"/>
          <w:sz w:val="10"/>
          <w:szCs w:val="10"/>
          <w:lang w:val="es-ES"/>
        </w:rPr>
      </w:pPr>
    </w:p>
    <w:p w:rsidR="002E11D1" w:rsidRPr="00E6597C" w:rsidRDefault="00E97AB0" w:rsidP="00CE3A99">
      <w:pPr>
        <w:ind w:firstLine="708"/>
        <w:jc w:val="both"/>
        <w:rPr>
          <w:rFonts w:ascii="GHEA Grapalat" w:hAnsi="GHEA Grapalat"/>
          <w:sz w:val="20"/>
          <w:lang w:val="es-ES"/>
        </w:rPr>
      </w:pPr>
      <w:r w:rsidRPr="00E6597C">
        <w:rPr>
          <w:rFonts w:ascii="GHEA Grapalat" w:hAnsi="GHEA Grapalat"/>
          <w:sz w:val="20"/>
          <w:lang w:val="es-ES"/>
        </w:rPr>
        <w:t>Կից ներկայացվում է</w:t>
      </w:r>
      <w:r w:rsidR="002E11D1" w:rsidRPr="00E6597C">
        <w:rPr>
          <w:rFonts w:ascii="GHEA Grapalat" w:hAnsi="GHEA Grapalat"/>
          <w:sz w:val="20"/>
          <w:lang w:val="es-ES"/>
        </w:rPr>
        <w:t xml:space="preserve"> հրավերին կցված նախագծային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մակնիշները, արտադրողները և երաշխիքային ժամկետները:***</w:t>
      </w:r>
    </w:p>
    <w:p w:rsidR="002E11D1" w:rsidRPr="00E6597C" w:rsidRDefault="002E11D1" w:rsidP="00CE3A99">
      <w:pPr>
        <w:ind w:firstLine="708"/>
        <w:jc w:val="both"/>
        <w:rPr>
          <w:rFonts w:ascii="GHEA Grapalat" w:hAnsi="GHEA Grapalat"/>
          <w:sz w:val="20"/>
          <w:lang w:val="es-ES"/>
        </w:rPr>
      </w:pPr>
    </w:p>
    <w:p w:rsidR="00E97AB0" w:rsidRPr="00E6597C" w:rsidRDefault="00E97AB0" w:rsidP="00CE3A99">
      <w:pPr>
        <w:ind w:firstLine="708"/>
        <w:jc w:val="both"/>
        <w:rPr>
          <w:rFonts w:ascii="GHEA Grapalat" w:hAnsi="GHEA Grapalat"/>
          <w:sz w:val="20"/>
          <w:lang w:val="es-ES"/>
        </w:rPr>
      </w:pPr>
    </w:p>
    <w:p w:rsidR="00E97AB0" w:rsidRPr="00E6597C" w:rsidRDefault="00E97AB0" w:rsidP="00CE3A99">
      <w:pPr>
        <w:ind w:firstLine="708"/>
        <w:jc w:val="both"/>
        <w:rPr>
          <w:rFonts w:ascii="GHEA Grapalat" w:hAnsi="GHEA Grapalat"/>
          <w:sz w:val="20"/>
          <w:lang w:val="es-ES"/>
        </w:rPr>
      </w:pPr>
    </w:p>
    <w:p w:rsidR="00B2572B" w:rsidRPr="00E6597C" w:rsidRDefault="00B2572B" w:rsidP="00EF3662">
      <w:pPr>
        <w:jc w:val="both"/>
        <w:rPr>
          <w:rFonts w:ascii="GHEA Grapalat" w:hAnsi="GHEA Grapalat"/>
          <w:sz w:val="20"/>
          <w:lang w:val="es-ES"/>
        </w:rPr>
      </w:pPr>
    </w:p>
    <w:p w:rsidR="00B2572B" w:rsidRPr="00E6597C" w:rsidRDefault="00B2572B" w:rsidP="00EF3662">
      <w:pPr>
        <w:jc w:val="both"/>
        <w:rPr>
          <w:rFonts w:ascii="GHEA Grapalat" w:hAnsi="GHEA Grapalat"/>
          <w:sz w:val="20"/>
          <w:lang w:val="es-ES"/>
        </w:rPr>
      </w:pPr>
    </w:p>
    <w:p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rsidR="00B2572B" w:rsidRPr="00E6597C" w:rsidRDefault="00B2572B" w:rsidP="00EF3662">
      <w:pPr>
        <w:jc w:val="both"/>
        <w:rPr>
          <w:rFonts w:ascii="GHEA Grapalat" w:hAnsi="GHEA Grapalat" w:cs="Arial"/>
          <w:sz w:val="20"/>
          <w:vertAlign w:val="superscript"/>
          <w:lang w:val="es-ES"/>
        </w:rPr>
      </w:pPr>
    </w:p>
    <w:p w:rsidR="00B2572B" w:rsidRPr="00E6597C" w:rsidRDefault="00B2572B" w:rsidP="00EF3662">
      <w:pPr>
        <w:jc w:val="both"/>
        <w:rPr>
          <w:rFonts w:ascii="GHEA Grapalat" w:hAnsi="GHEA Grapalat"/>
          <w:sz w:val="20"/>
          <w:lang w:val="hy-AM"/>
        </w:rPr>
      </w:pPr>
      <w:r w:rsidRPr="00E6597C">
        <w:rPr>
          <w:rFonts w:ascii="GHEA Grapalat" w:hAnsi="GHEA Grapalat"/>
          <w:sz w:val="20"/>
          <w:lang w:val="hy-AM"/>
        </w:rPr>
        <w:t xml:space="preserve">    </w:t>
      </w:r>
    </w:p>
    <w:p w:rsidR="00B2572B" w:rsidRPr="00E6597C" w:rsidRDefault="00B2572B" w:rsidP="00EF3662">
      <w:pPr>
        <w:jc w:val="right"/>
        <w:rPr>
          <w:rFonts w:ascii="GHEA Grapalat" w:hAnsi="GHEA Grapalat" w:cs="Arial"/>
          <w:sz w:val="20"/>
          <w:lang w:val="hy-AM"/>
        </w:rPr>
      </w:pPr>
      <w:r w:rsidRPr="00E6597C">
        <w:rPr>
          <w:rFonts w:ascii="GHEA Grapalat" w:hAnsi="GHEA Grapalat" w:cs="Sylfaen"/>
          <w:sz w:val="20"/>
          <w:lang w:val="hy-AM"/>
        </w:rPr>
        <w:t>Կ</w:t>
      </w:r>
      <w:r w:rsidRPr="00E6597C">
        <w:rPr>
          <w:rFonts w:ascii="GHEA Grapalat" w:hAnsi="GHEA Grapalat" w:cs="Arial"/>
          <w:sz w:val="20"/>
          <w:lang w:val="hy-AM"/>
        </w:rPr>
        <w:t xml:space="preserve">. </w:t>
      </w:r>
      <w:r w:rsidRPr="00E6597C">
        <w:rPr>
          <w:rFonts w:ascii="GHEA Grapalat" w:hAnsi="GHEA Grapalat" w:cs="Sylfaen"/>
          <w:sz w:val="20"/>
          <w:lang w:val="hy-AM"/>
        </w:rPr>
        <w:t>Տ</w:t>
      </w:r>
      <w:r w:rsidRPr="00E6597C">
        <w:rPr>
          <w:rFonts w:ascii="GHEA Grapalat" w:hAnsi="GHEA Grapalat" w:cs="Arial"/>
          <w:sz w:val="20"/>
          <w:lang w:val="hy-AM"/>
        </w:rPr>
        <w:t>.</w:t>
      </w:r>
      <w:r w:rsidRPr="00E6597C">
        <w:rPr>
          <w:rStyle w:val="af6"/>
          <w:rFonts w:ascii="GHEA Grapalat" w:hAnsi="GHEA Grapalat" w:cs="Arial"/>
          <w:color w:val="FFFFFF"/>
          <w:sz w:val="20"/>
          <w:lang w:val="hy-AM"/>
        </w:rPr>
        <w:footnoteReference w:id="15"/>
      </w:r>
      <w:r w:rsidRPr="00E6597C">
        <w:rPr>
          <w:rFonts w:ascii="GHEA Grapalat" w:hAnsi="GHEA Grapalat" w:cs="Arial"/>
          <w:sz w:val="20"/>
          <w:lang w:val="hy-AM"/>
        </w:rPr>
        <w:tab/>
      </w:r>
      <w:r w:rsidRPr="00E6597C">
        <w:rPr>
          <w:rFonts w:ascii="GHEA Grapalat" w:hAnsi="GHEA Grapalat" w:cs="Arial"/>
          <w:sz w:val="20"/>
          <w:lang w:val="hy-AM"/>
        </w:rPr>
        <w:tab/>
        <w:t xml:space="preserve"> </w:t>
      </w:r>
    </w:p>
    <w:p w:rsidR="00B2572B" w:rsidRPr="00E6597C" w:rsidRDefault="00B2572B" w:rsidP="00EF3662">
      <w:pPr>
        <w:pStyle w:val="31"/>
        <w:spacing w:line="240" w:lineRule="auto"/>
        <w:jc w:val="right"/>
        <w:rPr>
          <w:rFonts w:ascii="GHEA Grapalat" w:hAnsi="GHEA Grapalat"/>
          <w:b/>
          <w:lang w:val="hy-AM"/>
        </w:rPr>
      </w:pPr>
    </w:p>
    <w:p w:rsidR="00B2572B" w:rsidRPr="00E6597C" w:rsidRDefault="00B2572B" w:rsidP="00EF3662">
      <w:pPr>
        <w:pStyle w:val="31"/>
        <w:spacing w:line="240" w:lineRule="auto"/>
        <w:jc w:val="right"/>
        <w:rPr>
          <w:rFonts w:ascii="GHEA Grapalat" w:hAnsi="GHEA Grapalat"/>
          <w:b/>
          <w:lang w:val="hy-AM"/>
        </w:rPr>
      </w:pPr>
    </w:p>
    <w:p w:rsidR="00CE3A99" w:rsidRPr="00E6597C" w:rsidRDefault="00CE3A99" w:rsidP="00CE3A99">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rsidR="000B1088" w:rsidRPr="004605D7" w:rsidRDefault="000B1088" w:rsidP="000B1088">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00E968EF" w:rsidRPr="004605D7">
        <w:rPr>
          <w:rFonts w:ascii="GHEA Grapalat" w:hAnsi="GHEA Grapalat" w:cs="Arial"/>
          <w:b/>
          <w:i w:val="0"/>
          <w:lang w:val="hy-AM"/>
        </w:rPr>
        <w:t>1.1</w:t>
      </w:r>
    </w:p>
    <w:p w:rsidR="000B1088" w:rsidRPr="003A3ADE" w:rsidRDefault="003A3ADE" w:rsidP="003A3ADE">
      <w:pPr>
        <w:pStyle w:val="a3"/>
        <w:spacing w:line="240" w:lineRule="auto"/>
        <w:jc w:val="right"/>
        <w:rPr>
          <w:rFonts w:ascii="GHEA Grapalat" w:hAnsi="GHEA Grapalat"/>
          <w:i w:val="0"/>
          <w:lang w:val="af-ZA"/>
        </w:rPr>
      </w:pPr>
      <w:r>
        <w:rPr>
          <w:rFonts w:ascii="GHEA Grapalat" w:hAnsi="GHEA Grapalat"/>
          <w:i w:val="0"/>
          <w:lang w:val="af-ZA"/>
        </w:rPr>
        <w:t>ԱՄԲՀ-ՋՄ-</w:t>
      </w:r>
      <w:r w:rsidRPr="00E6597C">
        <w:rPr>
          <w:rFonts w:ascii="GHEA Grapalat" w:hAnsi="GHEA Grapalat"/>
          <w:i w:val="0"/>
          <w:lang w:val="af-ZA"/>
        </w:rPr>
        <w:t>ԲՄԱՇՁԲ</w:t>
      </w:r>
      <w:r w:rsidRPr="003A3ADE">
        <w:rPr>
          <w:rFonts w:ascii="GHEA Grapalat" w:hAnsi="GHEA Grapalat"/>
          <w:i w:val="0"/>
          <w:lang w:val="af-ZA"/>
        </w:rPr>
        <w:t>-22/01</w:t>
      </w:r>
      <w:r>
        <w:rPr>
          <w:rFonts w:ascii="GHEA Grapalat" w:hAnsi="GHEA Grapalat"/>
          <w:i w:val="0"/>
          <w:lang w:val="af-ZA"/>
        </w:rPr>
        <w:t xml:space="preserve"> </w:t>
      </w:r>
      <w:r w:rsidR="000B1088" w:rsidRPr="007B5542">
        <w:rPr>
          <w:rFonts w:ascii="GHEA Grapalat" w:hAnsi="GHEA Grapalat" w:cs="Sylfaen"/>
          <w:b/>
          <w:lang w:val="hy-AM"/>
        </w:rPr>
        <w:t>ծածկագրով</w:t>
      </w:r>
    </w:p>
    <w:p w:rsidR="000B1088" w:rsidRPr="007B5542" w:rsidRDefault="001D58EE" w:rsidP="000B1088">
      <w:pPr>
        <w:pStyle w:val="31"/>
        <w:spacing w:line="240" w:lineRule="auto"/>
        <w:jc w:val="right"/>
        <w:rPr>
          <w:rFonts w:ascii="GHEA Grapalat" w:hAnsi="GHEA Grapalat" w:cs="Arial"/>
          <w:b/>
          <w:lang w:val="hy-AM"/>
        </w:rPr>
      </w:pPr>
      <w:r>
        <w:rPr>
          <w:rFonts w:ascii="GHEA Grapalat" w:hAnsi="GHEA Grapalat" w:cs="Sylfaen"/>
          <w:b/>
        </w:rPr>
        <w:t xml:space="preserve"> Հրատապ </w:t>
      </w:r>
      <w:r w:rsidR="000B1088" w:rsidRPr="007B5542">
        <w:rPr>
          <w:rFonts w:ascii="GHEA Grapalat" w:hAnsi="GHEA Grapalat" w:cs="Sylfaen"/>
          <w:b/>
          <w:lang w:val="hy-AM"/>
        </w:rPr>
        <w:t>բաց</w:t>
      </w:r>
      <w:r w:rsidR="000B1088" w:rsidRPr="007B5542">
        <w:rPr>
          <w:rFonts w:ascii="GHEA Grapalat" w:hAnsi="GHEA Grapalat" w:cs="Arial"/>
          <w:b/>
          <w:lang w:val="hy-AM"/>
        </w:rPr>
        <w:t xml:space="preserve"> մրցույթի </w:t>
      </w:r>
      <w:r w:rsidR="000B1088" w:rsidRPr="007B5542">
        <w:rPr>
          <w:rFonts w:ascii="GHEA Grapalat" w:hAnsi="GHEA Grapalat" w:cs="Sylfaen"/>
          <w:b/>
          <w:lang w:val="hy-AM"/>
        </w:rPr>
        <w:t>հրավերի</w:t>
      </w:r>
    </w:p>
    <w:p w:rsidR="000B1088" w:rsidRPr="007B5542" w:rsidRDefault="000B1088" w:rsidP="000B1088">
      <w:pPr>
        <w:ind w:left="-66"/>
        <w:jc w:val="center"/>
        <w:rPr>
          <w:rFonts w:ascii="GHEA Grapalat" w:hAnsi="GHEA Grapalat"/>
          <w:b/>
          <w:lang w:val="hy-AM"/>
        </w:rPr>
      </w:pPr>
    </w:p>
    <w:p w:rsidR="000B1088" w:rsidRPr="007B5542" w:rsidRDefault="000B1088" w:rsidP="000B1088">
      <w:pPr>
        <w:pStyle w:val="3"/>
        <w:spacing w:line="240" w:lineRule="auto"/>
        <w:ind w:firstLine="567"/>
        <w:jc w:val="left"/>
        <w:rPr>
          <w:rFonts w:ascii="GHEA Grapalat" w:hAnsi="GHEA Grapalat"/>
          <w:b/>
          <w:lang w:val="hy-AM"/>
        </w:rPr>
      </w:pPr>
    </w:p>
    <w:p w:rsidR="000B1088" w:rsidRPr="007B5542" w:rsidRDefault="000B1088" w:rsidP="000B1088">
      <w:pPr>
        <w:pStyle w:val="3"/>
        <w:spacing w:line="240" w:lineRule="auto"/>
        <w:ind w:firstLine="567"/>
        <w:rPr>
          <w:rFonts w:ascii="GHEA Grapalat" w:hAnsi="GHEA Grapalat"/>
          <w:b/>
          <w:i w:val="0"/>
          <w:lang w:val="hy-AM"/>
        </w:rPr>
      </w:pPr>
      <w:r w:rsidRPr="007B5542">
        <w:rPr>
          <w:rFonts w:ascii="GHEA Grapalat" w:hAnsi="GHEA Grapalat"/>
          <w:b/>
          <w:i w:val="0"/>
          <w:lang w:val="hy-AM"/>
        </w:rPr>
        <w:t>ՆԿԱՐԱԳԻՐ</w:t>
      </w:r>
    </w:p>
    <w:p w:rsidR="000B1088" w:rsidRPr="007B5542" w:rsidRDefault="00D37A8C" w:rsidP="000B1088">
      <w:pPr>
        <w:pStyle w:val="3"/>
        <w:spacing w:line="240" w:lineRule="auto"/>
        <w:ind w:firstLine="567"/>
        <w:rPr>
          <w:rFonts w:ascii="GHEA Grapalat" w:hAnsi="GHEA Grapalat" w:cs="Arial"/>
          <w:lang w:val="es-ES"/>
        </w:rPr>
      </w:pPr>
      <w:r w:rsidRPr="004605D7">
        <w:rPr>
          <w:rFonts w:ascii="GHEA Grapalat" w:hAnsi="GHEA Grapalat"/>
          <w:b/>
          <w:i w:val="0"/>
          <w:lang w:val="hy-AM"/>
        </w:rPr>
        <w:t xml:space="preserve">սարքերի և սարքավորումների </w:t>
      </w:r>
    </w:p>
    <w:p w:rsidR="003A3ADE" w:rsidRPr="00E6597C" w:rsidRDefault="000B1088" w:rsidP="003A3ADE">
      <w:pPr>
        <w:pStyle w:val="a3"/>
        <w:spacing w:line="240" w:lineRule="auto"/>
        <w:jc w:val="center"/>
        <w:rPr>
          <w:rFonts w:ascii="GHEA Grapalat" w:hAnsi="GHEA Grapalat"/>
          <w:i w:val="0"/>
          <w:lang w:val="af-ZA"/>
        </w:rPr>
      </w:pPr>
      <w:r w:rsidRPr="007B5542">
        <w:rPr>
          <w:rFonts w:ascii="GHEA Grapalat" w:hAnsi="GHEA Grapalat" w:cs="Arial"/>
          <w:u w:val="single"/>
          <w:lang w:val="es-ES"/>
        </w:rPr>
        <w:tab/>
      </w:r>
      <w:r w:rsidRPr="007B5542">
        <w:rPr>
          <w:rFonts w:ascii="GHEA Grapalat" w:hAnsi="GHEA Grapalat" w:cs="Arial"/>
          <w:u w:val="single"/>
          <w:lang w:val="es-ES"/>
        </w:rPr>
        <w:tab/>
      </w:r>
      <w:r w:rsidRPr="007B5542">
        <w:rPr>
          <w:rFonts w:ascii="GHEA Grapalat" w:hAnsi="GHEA Grapalat" w:cs="Arial"/>
          <w:u w:val="single"/>
          <w:lang w:val="es-ES"/>
        </w:rPr>
        <w:tab/>
      </w:r>
      <w:r w:rsidRPr="007B5542">
        <w:rPr>
          <w:rFonts w:ascii="GHEA Grapalat" w:hAnsi="GHEA Grapalat" w:cs="Arial"/>
          <w:u w:val="single"/>
          <w:lang w:val="es-ES"/>
        </w:rPr>
        <w:tab/>
      </w:r>
      <w:r w:rsidRPr="007B5542">
        <w:rPr>
          <w:rFonts w:ascii="GHEA Grapalat" w:hAnsi="GHEA Grapalat" w:cs="Arial"/>
          <w:u w:val="single"/>
          <w:lang w:val="es-ES"/>
        </w:rPr>
        <w:tab/>
      </w:r>
      <w:r w:rsidRPr="007B5542">
        <w:rPr>
          <w:rFonts w:ascii="GHEA Grapalat" w:hAnsi="GHEA Grapalat" w:cs="Arial"/>
          <w:u w:val="single"/>
          <w:lang w:val="es-ES"/>
        </w:rPr>
        <w:tab/>
      </w:r>
      <w:r w:rsidRPr="007B5542">
        <w:rPr>
          <w:rFonts w:ascii="GHEA Grapalat" w:hAnsi="GHEA Grapalat" w:cs="Arial"/>
          <w:u w:val="single"/>
          <w:lang w:val="es-ES"/>
        </w:rPr>
        <w:tab/>
      </w:r>
      <w:r w:rsidRPr="007B5542">
        <w:rPr>
          <w:rFonts w:ascii="GHEA Grapalat" w:hAnsi="GHEA Grapalat" w:cs="Arial"/>
          <w:u w:val="single"/>
          <w:lang w:val="es-ES"/>
        </w:rPr>
        <w:tab/>
        <w:t xml:space="preserve">      </w:t>
      </w:r>
      <w:r w:rsidRPr="007B5542">
        <w:rPr>
          <w:rFonts w:ascii="GHEA Grapalat" w:hAnsi="GHEA Grapalat" w:cs="Arial"/>
          <w:u w:val="single"/>
          <w:lang w:val="es-ES"/>
        </w:rPr>
        <w:tab/>
      </w:r>
      <w:r w:rsidRPr="007B5542">
        <w:rPr>
          <w:rFonts w:ascii="GHEA Grapalat" w:hAnsi="GHEA Grapalat" w:cs="Arial"/>
          <w:u w:val="single"/>
          <w:lang w:val="es-ES"/>
        </w:rPr>
        <w:tab/>
      </w:r>
      <w:r w:rsidRPr="007B5542">
        <w:rPr>
          <w:rFonts w:ascii="GHEA Grapalat" w:hAnsi="GHEA Grapalat" w:cs="Arial"/>
          <w:lang w:val="es-ES"/>
        </w:rPr>
        <w:t>-ն</w:t>
      </w:r>
      <w:r w:rsidR="00616976" w:rsidRPr="007B5542">
        <w:rPr>
          <w:rFonts w:ascii="GHEA Grapalat" w:hAnsi="GHEA Grapalat" w:cs="Arial"/>
          <w:lang w:val="es-ES"/>
        </w:rPr>
        <w:t xml:space="preserve"> </w:t>
      </w:r>
      <w:r w:rsidR="003A3ADE">
        <w:rPr>
          <w:rFonts w:ascii="GHEA Grapalat" w:hAnsi="GHEA Grapalat"/>
          <w:i w:val="0"/>
          <w:lang w:val="af-ZA"/>
        </w:rPr>
        <w:t>ԱՄԲՀ-ՋՄ-</w:t>
      </w:r>
      <w:r w:rsidR="003A3ADE" w:rsidRPr="00E6597C">
        <w:rPr>
          <w:rFonts w:ascii="GHEA Grapalat" w:hAnsi="GHEA Grapalat"/>
          <w:i w:val="0"/>
          <w:lang w:val="af-ZA"/>
        </w:rPr>
        <w:t>ԲՄԱՇՁԲ</w:t>
      </w:r>
      <w:r w:rsidR="003A3ADE" w:rsidRPr="003A3ADE">
        <w:rPr>
          <w:rFonts w:ascii="GHEA Grapalat" w:hAnsi="GHEA Grapalat"/>
          <w:i w:val="0"/>
          <w:lang w:val="af-ZA"/>
        </w:rPr>
        <w:t>-22/01</w:t>
      </w:r>
    </w:p>
    <w:p w:rsidR="000B1088" w:rsidRPr="007B5542" w:rsidRDefault="000B1088" w:rsidP="000B1088">
      <w:pPr>
        <w:ind w:firstLine="567"/>
        <w:jc w:val="both"/>
        <w:rPr>
          <w:rFonts w:ascii="GHEA Grapalat" w:hAnsi="GHEA Grapalat" w:cs="Arial"/>
          <w:sz w:val="20"/>
          <w:szCs w:val="20"/>
          <w:lang w:val="es-ES"/>
        </w:rPr>
      </w:pPr>
    </w:p>
    <w:p w:rsidR="000B1088" w:rsidRPr="007B5542" w:rsidRDefault="000B1088" w:rsidP="000B1088">
      <w:pPr>
        <w:jc w:val="both"/>
        <w:rPr>
          <w:rFonts w:ascii="GHEA Grapalat" w:hAnsi="GHEA Grapalat" w:cs="Arial"/>
          <w:sz w:val="20"/>
          <w:szCs w:val="20"/>
          <w:u w:val="single"/>
          <w:lang w:val="es-ES"/>
        </w:rPr>
      </w:pPr>
      <w:r w:rsidRPr="007B5542">
        <w:rPr>
          <w:rFonts w:ascii="GHEA Grapalat" w:hAnsi="GHEA Grapalat"/>
          <w:sz w:val="20"/>
          <w:vertAlign w:val="superscript"/>
          <w:lang w:val="es-ES"/>
        </w:rPr>
        <w:t xml:space="preserve">                                                    </w:t>
      </w:r>
      <w:r w:rsidR="0050401E" w:rsidRPr="007B5542">
        <w:rPr>
          <w:rFonts w:ascii="GHEA Grapalat" w:hAnsi="GHEA Grapalat"/>
          <w:sz w:val="20"/>
          <w:vertAlign w:val="superscript"/>
        </w:rPr>
        <w:t>մ</w:t>
      </w:r>
      <w:r w:rsidRPr="007B5542">
        <w:rPr>
          <w:rFonts w:ascii="GHEA Grapalat" w:hAnsi="GHEA Grapalat"/>
          <w:sz w:val="20"/>
          <w:vertAlign w:val="superscript"/>
          <w:lang w:val="hy-AM"/>
        </w:rPr>
        <w:t>ասնակցի անվանումը</w:t>
      </w:r>
    </w:p>
    <w:p w:rsidR="000B1088" w:rsidRPr="007B5542" w:rsidRDefault="000B1088" w:rsidP="000B1088">
      <w:pPr>
        <w:jc w:val="both"/>
        <w:rPr>
          <w:rFonts w:ascii="GHEA Grapalat" w:hAnsi="GHEA Grapalat"/>
          <w:lang w:val="hy-AM"/>
        </w:rPr>
      </w:pPr>
      <w:r w:rsidRPr="007B5542">
        <w:rPr>
          <w:rFonts w:ascii="GHEA Grapalat" w:hAnsi="GHEA Grapalat" w:cs="Arial"/>
          <w:sz w:val="20"/>
          <w:szCs w:val="20"/>
          <w:lang w:val="es-ES"/>
        </w:rPr>
        <w:t xml:space="preserve">ծածկագրով բաց մրցույթի շրջանակում  ըստ չափաբաժինների ստորև ներկայացնում է իր կողմից առաջարկվող </w:t>
      </w:r>
      <w:r w:rsidR="0050401E" w:rsidRPr="007B5542">
        <w:rPr>
          <w:rFonts w:ascii="GHEA Grapalat" w:hAnsi="GHEA Grapalat" w:cs="Arial"/>
          <w:sz w:val="20"/>
          <w:szCs w:val="20"/>
          <w:lang w:val="es-ES"/>
        </w:rPr>
        <w:t xml:space="preserve">սարքերի և սարքավորումների </w:t>
      </w:r>
      <w:r w:rsidRPr="007B5542">
        <w:rPr>
          <w:rFonts w:ascii="GHEA Grapalat" w:hAnsi="GHEA Grapalat" w:cs="Arial"/>
          <w:sz w:val="20"/>
          <w:szCs w:val="20"/>
          <w:lang w:val="es-ES"/>
        </w:rPr>
        <w:t xml:space="preserve">նկարագիրը </w:t>
      </w:r>
    </w:p>
    <w:p w:rsidR="000B1088" w:rsidRPr="007B5542" w:rsidRDefault="000B1088" w:rsidP="000B1088">
      <w:pPr>
        <w:pStyle w:val="3"/>
        <w:spacing w:line="240" w:lineRule="auto"/>
        <w:ind w:firstLine="567"/>
        <w:rPr>
          <w:rFonts w:ascii="GHEA Grapalat" w:hAnsi="GHEA Grapalat" w:cs="Arial"/>
          <w:lang w:val="es-ES"/>
        </w:rPr>
      </w:pPr>
    </w:p>
    <w:p w:rsidR="000B1088" w:rsidRPr="007B5542"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323"/>
        <w:gridCol w:w="1304"/>
      </w:tblGrid>
      <w:tr w:rsidR="000B1088" w:rsidRPr="007B5542" w:rsidTr="007478B5">
        <w:tc>
          <w:tcPr>
            <w:tcW w:w="1368" w:type="dxa"/>
            <w:vMerge w:val="restart"/>
            <w:vAlign w:val="center"/>
          </w:tcPr>
          <w:p w:rsidR="000B1088" w:rsidRPr="007B5542" w:rsidRDefault="000B1088" w:rsidP="007760A5">
            <w:pPr>
              <w:jc w:val="center"/>
              <w:rPr>
                <w:rFonts w:ascii="GHEA Grapalat" w:hAnsi="GHEA Grapalat"/>
                <w:b/>
                <w:bCs/>
                <w:sz w:val="16"/>
                <w:szCs w:val="18"/>
                <w:lang w:val="es-ES"/>
              </w:rPr>
            </w:pPr>
            <w:r w:rsidRPr="007B5542">
              <w:rPr>
                <w:rFonts w:ascii="GHEA Grapalat" w:hAnsi="GHEA Grapalat"/>
                <w:b/>
                <w:bCs/>
                <w:sz w:val="16"/>
                <w:szCs w:val="18"/>
                <w:lang w:val="es-ES"/>
              </w:rPr>
              <w:t>Չափաբաժնի համար</w:t>
            </w:r>
          </w:p>
        </w:tc>
        <w:tc>
          <w:tcPr>
            <w:tcW w:w="8973" w:type="dxa"/>
            <w:gridSpan w:val="6"/>
            <w:vAlign w:val="center"/>
          </w:tcPr>
          <w:p w:rsidR="000B1088" w:rsidRPr="007B5542" w:rsidRDefault="000B1088" w:rsidP="007760A5">
            <w:pPr>
              <w:jc w:val="center"/>
              <w:rPr>
                <w:rFonts w:ascii="GHEA Grapalat" w:hAnsi="GHEA Grapalat"/>
                <w:b/>
                <w:bCs/>
                <w:sz w:val="16"/>
                <w:szCs w:val="18"/>
                <w:lang w:val="es-ES"/>
              </w:rPr>
            </w:pPr>
            <w:r w:rsidRPr="007B5542">
              <w:rPr>
                <w:rFonts w:ascii="GHEA Grapalat" w:hAnsi="GHEA Grapalat"/>
                <w:b/>
                <w:bCs/>
                <w:sz w:val="16"/>
                <w:szCs w:val="18"/>
                <w:lang w:val="es-ES"/>
              </w:rPr>
              <w:t xml:space="preserve">Առաջարկվող </w:t>
            </w:r>
            <w:r w:rsidR="00514598" w:rsidRPr="007B5542">
              <w:rPr>
                <w:rFonts w:ascii="GHEA Grapalat" w:hAnsi="GHEA Grapalat"/>
                <w:b/>
                <w:bCs/>
                <w:sz w:val="16"/>
                <w:szCs w:val="18"/>
                <w:lang w:val="es-ES"/>
              </w:rPr>
              <w:t xml:space="preserve">սարքերի և սարքավորումների </w:t>
            </w:r>
          </w:p>
        </w:tc>
      </w:tr>
      <w:tr w:rsidR="00F02279" w:rsidRPr="007B5542" w:rsidTr="007478B5">
        <w:tc>
          <w:tcPr>
            <w:tcW w:w="1368" w:type="dxa"/>
            <w:vMerge/>
            <w:vAlign w:val="center"/>
          </w:tcPr>
          <w:p w:rsidR="00F02279" w:rsidRPr="007B5542" w:rsidRDefault="00F02279" w:rsidP="007760A5">
            <w:pPr>
              <w:jc w:val="center"/>
              <w:rPr>
                <w:rFonts w:ascii="GHEA Grapalat" w:hAnsi="GHEA Grapalat"/>
                <w:b/>
                <w:bCs/>
                <w:sz w:val="16"/>
                <w:szCs w:val="18"/>
                <w:lang w:val="es-ES"/>
              </w:rPr>
            </w:pPr>
          </w:p>
        </w:tc>
        <w:tc>
          <w:tcPr>
            <w:tcW w:w="1460" w:type="dxa"/>
            <w:vAlign w:val="center"/>
          </w:tcPr>
          <w:p w:rsidR="00F02279" w:rsidRPr="007B5542" w:rsidRDefault="00F02279" w:rsidP="007760A5">
            <w:pPr>
              <w:jc w:val="center"/>
              <w:rPr>
                <w:rFonts w:ascii="GHEA Grapalat" w:hAnsi="GHEA Grapalat"/>
                <w:b/>
                <w:bCs/>
                <w:sz w:val="16"/>
                <w:szCs w:val="18"/>
                <w:lang w:val="es-ES"/>
              </w:rPr>
            </w:pPr>
            <w:r w:rsidRPr="007B5542">
              <w:rPr>
                <w:rFonts w:ascii="GHEA Grapalat" w:hAnsi="GHEA Grapalat"/>
                <w:b/>
                <w:bCs/>
                <w:sz w:val="16"/>
                <w:szCs w:val="18"/>
              </w:rPr>
              <w:t>ֆ</w:t>
            </w:r>
            <w:r w:rsidRPr="007B5542">
              <w:rPr>
                <w:rFonts w:ascii="GHEA Grapalat" w:hAnsi="GHEA Grapalat"/>
                <w:b/>
                <w:bCs/>
                <w:sz w:val="16"/>
                <w:szCs w:val="18"/>
                <w:lang w:val="hy-AM"/>
              </w:rPr>
              <w:t>իրմային անվանումը</w:t>
            </w:r>
          </w:p>
        </w:tc>
        <w:tc>
          <w:tcPr>
            <w:tcW w:w="2003" w:type="dxa"/>
            <w:vAlign w:val="center"/>
          </w:tcPr>
          <w:p w:rsidR="00F02279" w:rsidRPr="007B5542" w:rsidRDefault="00F02279" w:rsidP="007760A5">
            <w:pPr>
              <w:jc w:val="center"/>
              <w:rPr>
                <w:rFonts w:ascii="GHEA Grapalat" w:hAnsi="GHEA Grapalat"/>
                <w:b/>
                <w:bCs/>
                <w:sz w:val="16"/>
                <w:szCs w:val="18"/>
                <w:lang w:val="es-ES"/>
              </w:rPr>
            </w:pPr>
            <w:r w:rsidRPr="007B5542">
              <w:rPr>
                <w:rFonts w:ascii="GHEA Grapalat" w:hAnsi="GHEA Grapalat"/>
                <w:b/>
                <w:bCs/>
                <w:sz w:val="16"/>
                <w:szCs w:val="18"/>
                <w:lang w:val="es-ES"/>
              </w:rPr>
              <w:t>ապրանքային նշանը</w:t>
            </w:r>
          </w:p>
        </w:tc>
        <w:tc>
          <w:tcPr>
            <w:tcW w:w="1757" w:type="dxa"/>
            <w:vAlign w:val="center"/>
          </w:tcPr>
          <w:p w:rsidR="00F02279" w:rsidRPr="007B5542" w:rsidRDefault="00F02279" w:rsidP="007760A5">
            <w:pPr>
              <w:jc w:val="center"/>
              <w:rPr>
                <w:rFonts w:ascii="GHEA Grapalat" w:hAnsi="GHEA Grapalat"/>
                <w:b/>
                <w:bCs/>
                <w:sz w:val="16"/>
                <w:szCs w:val="18"/>
                <w:lang w:val="hy-AM"/>
              </w:rPr>
            </w:pPr>
            <w:r w:rsidRPr="007B5542">
              <w:rPr>
                <w:rFonts w:ascii="GHEA Grapalat" w:hAnsi="GHEA Grapalat"/>
                <w:b/>
                <w:bCs/>
                <w:sz w:val="16"/>
                <w:szCs w:val="18"/>
                <w:lang w:val="hy-AM"/>
              </w:rPr>
              <w:t>մակնիշը</w:t>
            </w:r>
          </w:p>
        </w:tc>
        <w:tc>
          <w:tcPr>
            <w:tcW w:w="1530" w:type="dxa"/>
            <w:vAlign w:val="center"/>
          </w:tcPr>
          <w:p w:rsidR="00F02279" w:rsidRPr="007B5542" w:rsidRDefault="00F02279" w:rsidP="007760A5">
            <w:pPr>
              <w:jc w:val="center"/>
              <w:rPr>
                <w:rFonts w:ascii="GHEA Grapalat" w:hAnsi="GHEA Grapalat"/>
                <w:b/>
                <w:bCs/>
                <w:sz w:val="16"/>
                <w:szCs w:val="18"/>
                <w:lang w:val="es-ES"/>
              </w:rPr>
            </w:pPr>
            <w:r w:rsidRPr="007B5542">
              <w:rPr>
                <w:rFonts w:ascii="GHEA Grapalat" w:hAnsi="GHEA Grapalat"/>
                <w:b/>
                <w:bCs/>
                <w:sz w:val="16"/>
                <w:szCs w:val="18"/>
                <w:lang w:val="es-ES"/>
              </w:rPr>
              <w:t>արտադրողի անվանումը</w:t>
            </w:r>
          </w:p>
        </w:tc>
        <w:tc>
          <w:tcPr>
            <w:tcW w:w="1323" w:type="dxa"/>
            <w:vAlign w:val="center"/>
          </w:tcPr>
          <w:p w:rsidR="00F02279" w:rsidRPr="007B5542" w:rsidRDefault="00F02279" w:rsidP="007760A5">
            <w:pPr>
              <w:jc w:val="center"/>
              <w:rPr>
                <w:rFonts w:ascii="GHEA Grapalat" w:hAnsi="GHEA Grapalat"/>
                <w:b/>
                <w:bCs/>
                <w:sz w:val="16"/>
                <w:szCs w:val="18"/>
                <w:lang w:val="es-ES"/>
              </w:rPr>
            </w:pPr>
            <w:r w:rsidRPr="007B5542">
              <w:rPr>
                <w:rFonts w:ascii="GHEA Grapalat" w:hAnsi="GHEA Grapalat"/>
                <w:b/>
                <w:bCs/>
                <w:sz w:val="16"/>
                <w:szCs w:val="18"/>
                <w:lang w:val="es-ES"/>
              </w:rPr>
              <w:t>տեխնիկական բնութագրերը</w:t>
            </w:r>
          </w:p>
        </w:tc>
        <w:tc>
          <w:tcPr>
            <w:tcW w:w="900" w:type="dxa"/>
            <w:vAlign w:val="center"/>
          </w:tcPr>
          <w:p w:rsidR="00F02279" w:rsidRPr="007B5542" w:rsidRDefault="007478B5" w:rsidP="007760A5">
            <w:pPr>
              <w:jc w:val="center"/>
              <w:rPr>
                <w:rFonts w:ascii="GHEA Grapalat" w:hAnsi="GHEA Grapalat"/>
                <w:b/>
                <w:bCs/>
                <w:sz w:val="16"/>
                <w:szCs w:val="18"/>
                <w:lang w:val="es-ES"/>
              </w:rPr>
            </w:pPr>
            <w:r w:rsidRPr="007B5542">
              <w:rPr>
                <w:rFonts w:ascii="GHEA Grapalat" w:hAnsi="GHEA Grapalat"/>
                <w:b/>
                <w:bCs/>
                <w:sz w:val="16"/>
                <w:szCs w:val="18"/>
                <w:lang w:val="es-ES"/>
              </w:rPr>
              <w:t>երաշխիքային ժամկետները</w:t>
            </w:r>
          </w:p>
        </w:tc>
      </w:tr>
      <w:tr w:rsidR="007478B5" w:rsidRPr="007B5542" w:rsidTr="007478B5">
        <w:tc>
          <w:tcPr>
            <w:tcW w:w="1368" w:type="dxa"/>
            <w:vAlign w:val="center"/>
          </w:tcPr>
          <w:p w:rsidR="007478B5" w:rsidRPr="007B5542" w:rsidRDefault="007478B5" w:rsidP="007760A5">
            <w:pPr>
              <w:jc w:val="center"/>
              <w:rPr>
                <w:rFonts w:ascii="GHEA Grapalat" w:hAnsi="GHEA Grapalat"/>
                <w:b/>
                <w:bCs/>
                <w:sz w:val="16"/>
                <w:szCs w:val="18"/>
                <w:lang w:val="es-ES"/>
              </w:rPr>
            </w:pPr>
          </w:p>
        </w:tc>
        <w:tc>
          <w:tcPr>
            <w:tcW w:w="1460" w:type="dxa"/>
            <w:vAlign w:val="center"/>
          </w:tcPr>
          <w:p w:rsidR="007478B5" w:rsidRPr="007B5542" w:rsidDel="00E968EF" w:rsidRDefault="007478B5" w:rsidP="007760A5">
            <w:pPr>
              <w:jc w:val="center"/>
              <w:rPr>
                <w:rFonts w:ascii="GHEA Grapalat" w:hAnsi="GHEA Grapalat"/>
                <w:b/>
                <w:bCs/>
                <w:sz w:val="16"/>
                <w:szCs w:val="18"/>
                <w:lang w:val="hy-AM"/>
              </w:rPr>
            </w:pPr>
          </w:p>
        </w:tc>
        <w:tc>
          <w:tcPr>
            <w:tcW w:w="2003" w:type="dxa"/>
            <w:vAlign w:val="center"/>
          </w:tcPr>
          <w:p w:rsidR="007478B5" w:rsidRPr="007B5542" w:rsidRDefault="007478B5" w:rsidP="007760A5">
            <w:pPr>
              <w:jc w:val="center"/>
              <w:rPr>
                <w:rFonts w:ascii="GHEA Grapalat" w:hAnsi="GHEA Grapalat"/>
                <w:b/>
                <w:bCs/>
                <w:sz w:val="16"/>
                <w:szCs w:val="18"/>
                <w:lang w:val="es-ES"/>
              </w:rPr>
            </w:pPr>
          </w:p>
        </w:tc>
        <w:tc>
          <w:tcPr>
            <w:tcW w:w="1757" w:type="dxa"/>
            <w:vAlign w:val="center"/>
          </w:tcPr>
          <w:p w:rsidR="007478B5" w:rsidRPr="007B5542" w:rsidRDefault="007478B5" w:rsidP="007760A5">
            <w:pPr>
              <w:jc w:val="center"/>
              <w:rPr>
                <w:rFonts w:ascii="GHEA Grapalat" w:hAnsi="GHEA Grapalat"/>
                <w:b/>
                <w:bCs/>
                <w:sz w:val="16"/>
                <w:szCs w:val="18"/>
                <w:lang w:val="hy-AM"/>
              </w:rPr>
            </w:pPr>
          </w:p>
        </w:tc>
        <w:tc>
          <w:tcPr>
            <w:tcW w:w="1530" w:type="dxa"/>
            <w:vAlign w:val="center"/>
          </w:tcPr>
          <w:p w:rsidR="007478B5" w:rsidRPr="007B5542" w:rsidRDefault="007478B5" w:rsidP="007760A5">
            <w:pPr>
              <w:jc w:val="center"/>
              <w:rPr>
                <w:rFonts w:ascii="GHEA Grapalat" w:hAnsi="GHEA Grapalat"/>
                <w:b/>
                <w:bCs/>
                <w:sz w:val="16"/>
                <w:szCs w:val="18"/>
                <w:lang w:val="es-ES"/>
              </w:rPr>
            </w:pPr>
          </w:p>
        </w:tc>
        <w:tc>
          <w:tcPr>
            <w:tcW w:w="1323" w:type="dxa"/>
            <w:vAlign w:val="center"/>
          </w:tcPr>
          <w:p w:rsidR="007478B5" w:rsidRPr="007B5542" w:rsidRDefault="007478B5" w:rsidP="007760A5">
            <w:pPr>
              <w:jc w:val="center"/>
              <w:rPr>
                <w:rFonts w:ascii="GHEA Grapalat" w:hAnsi="GHEA Grapalat"/>
                <w:b/>
                <w:bCs/>
                <w:sz w:val="16"/>
                <w:szCs w:val="18"/>
                <w:lang w:val="es-ES"/>
              </w:rPr>
            </w:pPr>
          </w:p>
        </w:tc>
        <w:tc>
          <w:tcPr>
            <w:tcW w:w="900" w:type="dxa"/>
            <w:vAlign w:val="center"/>
          </w:tcPr>
          <w:p w:rsidR="007478B5" w:rsidRPr="007B5542" w:rsidRDefault="007478B5" w:rsidP="007760A5">
            <w:pPr>
              <w:jc w:val="center"/>
              <w:rPr>
                <w:rFonts w:ascii="GHEA Grapalat" w:hAnsi="GHEA Grapalat"/>
                <w:b/>
                <w:bCs/>
                <w:sz w:val="16"/>
                <w:szCs w:val="18"/>
                <w:lang w:val="es-ES"/>
              </w:rPr>
            </w:pPr>
          </w:p>
        </w:tc>
      </w:tr>
      <w:tr w:rsidR="007478B5" w:rsidRPr="007B5542" w:rsidTr="007478B5">
        <w:tc>
          <w:tcPr>
            <w:tcW w:w="1368" w:type="dxa"/>
            <w:vAlign w:val="center"/>
          </w:tcPr>
          <w:p w:rsidR="007478B5" w:rsidRPr="007B5542" w:rsidRDefault="007478B5" w:rsidP="007760A5">
            <w:pPr>
              <w:jc w:val="center"/>
              <w:rPr>
                <w:rFonts w:ascii="GHEA Grapalat" w:hAnsi="GHEA Grapalat"/>
                <w:b/>
                <w:bCs/>
                <w:sz w:val="16"/>
                <w:szCs w:val="18"/>
                <w:lang w:val="es-ES"/>
              </w:rPr>
            </w:pPr>
          </w:p>
        </w:tc>
        <w:tc>
          <w:tcPr>
            <w:tcW w:w="1460" w:type="dxa"/>
            <w:vAlign w:val="center"/>
          </w:tcPr>
          <w:p w:rsidR="007478B5" w:rsidRPr="007B5542" w:rsidDel="00E968EF" w:rsidRDefault="007478B5" w:rsidP="007760A5">
            <w:pPr>
              <w:jc w:val="center"/>
              <w:rPr>
                <w:rFonts w:ascii="GHEA Grapalat" w:hAnsi="GHEA Grapalat"/>
                <w:b/>
                <w:bCs/>
                <w:sz w:val="16"/>
                <w:szCs w:val="18"/>
                <w:lang w:val="hy-AM"/>
              </w:rPr>
            </w:pPr>
          </w:p>
        </w:tc>
        <w:tc>
          <w:tcPr>
            <w:tcW w:w="2003" w:type="dxa"/>
            <w:vAlign w:val="center"/>
          </w:tcPr>
          <w:p w:rsidR="007478B5" w:rsidRPr="007B5542" w:rsidRDefault="007478B5" w:rsidP="007760A5">
            <w:pPr>
              <w:jc w:val="center"/>
              <w:rPr>
                <w:rFonts w:ascii="GHEA Grapalat" w:hAnsi="GHEA Grapalat"/>
                <w:b/>
                <w:bCs/>
                <w:sz w:val="16"/>
                <w:szCs w:val="18"/>
                <w:lang w:val="es-ES"/>
              </w:rPr>
            </w:pPr>
          </w:p>
        </w:tc>
        <w:tc>
          <w:tcPr>
            <w:tcW w:w="1757" w:type="dxa"/>
            <w:vAlign w:val="center"/>
          </w:tcPr>
          <w:p w:rsidR="007478B5" w:rsidRPr="007B5542" w:rsidRDefault="007478B5" w:rsidP="007760A5">
            <w:pPr>
              <w:jc w:val="center"/>
              <w:rPr>
                <w:rFonts w:ascii="GHEA Grapalat" w:hAnsi="GHEA Grapalat"/>
                <w:b/>
                <w:bCs/>
                <w:sz w:val="16"/>
                <w:szCs w:val="18"/>
                <w:lang w:val="hy-AM"/>
              </w:rPr>
            </w:pPr>
          </w:p>
        </w:tc>
        <w:tc>
          <w:tcPr>
            <w:tcW w:w="1530" w:type="dxa"/>
            <w:vAlign w:val="center"/>
          </w:tcPr>
          <w:p w:rsidR="007478B5" w:rsidRPr="007B5542" w:rsidRDefault="007478B5" w:rsidP="007760A5">
            <w:pPr>
              <w:jc w:val="center"/>
              <w:rPr>
                <w:rFonts w:ascii="GHEA Grapalat" w:hAnsi="GHEA Grapalat"/>
                <w:b/>
                <w:bCs/>
                <w:sz w:val="16"/>
                <w:szCs w:val="18"/>
                <w:lang w:val="es-ES"/>
              </w:rPr>
            </w:pPr>
          </w:p>
        </w:tc>
        <w:tc>
          <w:tcPr>
            <w:tcW w:w="1323" w:type="dxa"/>
            <w:vAlign w:val="center"/>
          </w:tcPr>
          <w:p w:rsidR="007478B5" w:rsidRPr="007B5542" w:rsidRDefault="007478B5" w:rsidP="007760A5">
            <w:pPr>
              <w:jc w:val="center"/>
              <w:rPr>
                <w:rFonts w:ascii="GHEA Grapalat" w:hAnsi="GHEA Grapalat"/>
                <w:b/>
                <w:bCs/>
                <w:sz w:val="16"/>
                <w:szCs w:val="18"/>
                <w:lang w:val="es-ES"/>
              </w:rPr>
            </w:pPr>
          </w:p>
        </w:tc>
        <w:tc>
          <w:tcPr>
            <w:tcW w:w="900" w:type="dxa"/>
            <w:vAlign w:val="center"/>
          </w:tcPr>
          <w:p w:rsidR="007478B5" w:rsidRPr="007B5542" w:rsidRDefault="007478B5" w:rsidP="007760A5">
            <w:pPr>
              <w:jc w:val="center"/>
              <w:rPr>
                <w:rFonts w:ascii="GHEA Grapalat" w:hAnsi="GHEA Grapalat"/>
                <w:b/>
                <w:bCs/>
                <w:sz w:val="16"/>
                <w:szCs w:val="18"/>
                <w:lang w:val="es-ES"/>
              </w:rPr>
            </w:pPr>
          </w:p>
        </w:tc>
      </w:tr>
      <w:tr w:rsidR="007478B5" w:rsidRPr="007B5542" w:rsidTr="007478B5">
        <w:tc>
          <w:tcPr>
            <w:tcW w:w="1368" w:type="dxa"/>
            <w:vAlign w:val="center"/>
          </w:tcPr>
          <w:p w:rsidR="007478B5" w:rsidRPr="007B5542" w:rsidRDefault="007478B5" w:rsidP="007760A5">
            <w:pPr>
              <w:jc w:val="center"/>
              <w:rPr>
                <w:rFonts w:ascii="GHEA Grapalat" w:hAnsi="GHEA Grapalat"/>
                <w:b/>
                <w:bCs/>
                <w:sz w:val="16"/>
                <w:szCs w:val="18"/>
                <w:lang w:val="es-ES"/>
              </w:rPr>
            </w:pPr>
          </w:p>
        </w:tc>
        <w:tc>
          <w:tcPr>
            <w:tcW w:w="1460" w:type="dxa"/>
            <w:vAlign w:val="center"/>
          </w:tcPr>
          <w:p w:rsidR="007478B5" w:rsidRPr="007B5542" w:rsidDel="00E968EF" w:rsidRDefault="007478B5" w:rsidP="007760A5">
            <w:pPr>
              <w:jc w:val="center"/>
              <w:rPr>
                <w:rFonts w:ascii="GHEA Grapalat" w:hAnsi="GHEA Grapalat"/>
                <w:b/>
                <w:bCs/>
                <w:sz w:val="16"/>
                <w:szCs w:val="18"/>
                <w:lang w:val="hy-AM"/>
              </w:rPr>
            </w:pPr>
          </w:p>
        </w:tc>
        <w:tc>
          <w:tcPr>
            <w:tcW w:w="2003" w:type="dxa"/>
            <w:vAlign w:val="center"/>
          </w:tcPr>
          <w:p w:rsidR="007478B5" w:rsidRPr="007B5542" w:rsidRDefault="007478B5" w:rsidP="007760A5">
            <w:pPr>
              <w:jc w:val="center"/>
              <w:rPr>
                <w:rFonts w:ascii="GHEA Grapalat" w:hAnsi="GHEA Grapalat"/>
                <w:b/>
                <w:bCs/>
                <w:sz w:val="16"/>
                <w:szCs w:val="18"/>
                <w:lang w:val="es-ES"/>
              </w:rPr>
            </w:pPr>
          </w:p>
        </w:tc>
        <w:tc>
          <w:tcPr>
            <w:tcW w:w="1757" w:type="dxa"/>
            <w:vAlign w:val="center"/>
          </w:tcPr>
          <w:p w:rsidR="007478B5" w:rsidRPr="007B5542" w:rsidRDefault="007478B5" w:rsidP="007760A5">
            <w:pPr>
              <w:jc w:val="center"/>
              <w:rPr>
                <w:rFonts w:ascii="GHEA Grapalat" w:hAnsi="GHEA Grapalat"/>
                <w:b/>
                <w:bCs/>
                <w:sz w:val="16"/>
                <w:szCs w:val="18"/>
                <w:lang w:val="hy-AM"/>
              </w:rPr>
            </w:pPr>
          </w:p>
        </w:tc>
        <w:tc>
          <w:tcPr>
            <w:tcW w:w="1530" w:type="dxa"/>
            <w:vAlign w:val="center"/>
          </w:tcPr>
          <w:p w:rsidR="007478B5" w:rsidRPr="007B5542" w:rsidRDefault="007478B5" w:rsidP="007760A5">
            <w:pPr>
              <w:jc w:val="center"/>
              <w:rPr>
                <w:rFonts w:ascii="GHEA Grapalat" w:hAnsi="GHEA Grapalat"/>
                <w:b/>
                <w:bCs/>
                <w:sz w:val="16"/>
                <w:szCs w:val="18"/>
                <w:lang w:val="es-ES"/>
              </w:rPr>
            </w:pPr>
          </w:p>
        </w:tc>
        <w:tc>
          <w:tcPr>
            <w:tcW w:w="1323" w:type="dxa"/>
            <w:vAlign w:val="center"/>
          </w:tcPr>
          <w:p w:rsidR="007478B5" w:rsidRPr="007B5542" w:rsidRDefault="007478B5" w:rsidP="007760A5">
            <w:pPr>
              <w:jc w:val="center"/>
              <w:rPr>
                <w:rFonts w:ascii="GHEA Grapalat" w:hAnsi="GHEA Grapalat"/>
                <w:b/>
                <w:bCs/>
                <w:sz w:val="16"/>
                <w:szCs w:val="18"/>
                <w:lang w:val="es-ES"/>
              </w:rPr>
            </w:pPr>
          </w:p>
        </w:tc>
        <w:tc>
          <w:tcPr>
            <w:tcW w:w="900" w:type="dxa"/>
            <w:vAlign w:val="center"/>
          </w:tcPr>
          <w:p w:rsidR="007478B5" w:rsidRPr="007B5542" w:rsidRDefault="007478B5" w:rsidP="007760A5">
            <w:pPr>
              <w:jc w:val="center"/>
              <w:rPr>
                <w:rFonts w:ascii="GHEA Grapalat" w:hAnsi="GHEA Grapalat"/>
                <w:b/>
                <w:bCs/>
                <w:sz w:val="16"/>
                <w:szCs w:val="18"/>
                <w:lang w:val="es-ES"/>
              </w:rPr>
            </w:pPr>
          </w:p>
        </w:tc>
      </w:tr>
    </w:tbl>
    <w:p w:rsidR="000B1088" w:rsidRPr="007B5542" w:rsidRDefault="000B1088" w:rsidP="000B1088">
      <w:pPr>
        <w:pStyle w:val="3"/>
        <w:spacing w:line="240" w:lineRule="auto"/>
        <w:ind w:firstLine="567"/>
        <w:jc w:val="left"/>
        <w:rPr>
          <w:rFonts w:ascii="GHEA Grapalat" w:hAnsi="GHEA Grapalat"/>
          <w:b/>
          <w:lang w:val="en-US"/>
        </w:rPr>
      </w:pPr>
    </w:p>
    <w:p w:rsidR="000B1088" w:rsidRPr="007B5542" w:rsidRDefault="000B1088" w:rsidP="000B1088">
      <w:pPr>
        <w:pStyle w:val="3"/>
        <w:spacing w:line="240" w:lineRule="auto"/>
        <w:ind w:firstLine="567"/>
        <w:jc w:val="left"/>
        <w:rPr>
          <w:rFonts w:ascii="GHEA Grapalat" w:hAnsi="GHEA Grapalat"/>
          <w:b/>
          <w:lang w:val="en-US"/>
        </w:rPr>
      </w:pPr>
    </w:p>
    <w:p w:rsidR="000B1088" w:rsidRPr="007B5542" w:rsidRDefault="000B1088" w:rsidP="000B1088">
      <w:pPr>
        <w:pStyle w:val="3"/>
        <w:spacing w:line="240" w:lineRule="auto"/>
        <w:ind w:firstLine="567"/>
        <w:jc w:val="left"/>
        <w:rPr>
          <w:rFonts w:ascii="GHEA Grapalat" w:hAnsi="GHEA Grapalat"/>
          <w:b/>
          <w:lang w:val="en-US"/>
        </w:rPr>
      </w:pPr>
    </w:p>
    <w:p w:rsidR="000B1088" w:rsidRPr="007B5542" w:rsidRDefault="000B1088" w:rsidP="000B1088">
      <w:pPr>
        <w:pStyle w:val="3"/>
        <w:spacing w:line="240" w:lineRule="auto"/>
        <w:ind w:firstLine="567"/>
        <w:jc w:val="left"/>
        <w:rPr>
          <w:rFonts w:ascii="GHEA Grapalat" w:hAnsi="GHEA Grapalat"/>
          <w:b/>
          <w:lang w:val="en-US"/>
        </w:rPr>
      </w:pPr>
    </w:p>
    <w:p w:rsidR="000B1088" w:rsidRPr="007B5542" w:rsidRDefault="000B1088" w:rsidP="000B1088">
      <w:pPr>
        <w:rPr>
          <w:rFonts w:ascii="GHEA Grapalat" w:hAnsi="GHEA Grapalat"/>
          <w:sz w:val="20"/>
          <w:lang w:val="es-ES"/>
        </w:rPr>
      </w:pPr>
    </w:p>
    <w:p w:rsidR="000B1088" w:rsidRPr="007B5542" w:rsidRDefault="000B1088" w:rsidP="000B1088">
      <w:pPr>
        <w:jc w:val="both"/>
        <w:rPr>
          <w:rFonts w:ascii="GHEA Grapalat" w:hAnsi="GHEA Grapalat"/>
          <w:sz w:val="20"/>
          <w:u w:val="single"/>
        </w:rPr>
      </w:pP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t xml:space="preserve">    </w:t>
      </w:r>
    </w:p>
    <w:p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Pr>
          <w:rFonts w:ascii="GHEA Grapalat" w:hAnsi="GHEA Grapalat" w:cs="Sylfaen"/>
          <w:sz w:val="20"/>
          <w:vertAlign w:val="superscript"/>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rsidR="000B1088" w:rsidRPr="0053699F" w:rsidRDefault="000B1088" w:rsidP="000B1088">
      <w:pPr>
        <w:jc w:val="right"/>
        <w:rPr>
          <w:rFonts w:ascii="GHEA Grapalat" w:hAnsi="GHEA Grapalat" w:cs="Sylfaen"/>
          <w:sz w:val="20"/>
          <w:lang w:val="hy-AM"/>
        </w:rPr>
      </w:pPr>
    </w:p>
    <w:p w:rsidR="000B1088" w:rsidRPr="0053699F" w:rsidRDefault="000B1088" w:rsidP="000B1088">
      <w:pPr>
        <w:jc w:val="right"/>
        <w:rPr>
          <w:rFonts w:ascii="GHEA Grapalat" w:hAnsi="GHEA Grapalat" w:cs="Sylfaen"/>
          <w:sz w:val="20"/>
          <w:lang w:val="hy-AM"/>
        </w:rPr>
      </w:pPr>
    </w:p>
    <w:p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rsidR="000B1088" w:rsidRPr="007B5542" w:rsidRDefault="000B1088" w:rsidP="000B1088">
      <w:pPr>
        <w:jc w:val="right"/>
        <w:rPr>
          <w:rFonts w:ascii="GHEA Grapalat" w:hAnsi="GHEA Grapalat"/>
          <w:sz w:val="20"/>
          <w:lang w:val="hy-AM"/>
        </w:rPr>
      </w:pPr>
    </w:p>
    <w:p w:rsidR="000B1088" w:rsidRPr="007B5542" w:rsidRDefault="000B1088" w:rsidP="000B1088">
      <w:pPr>
        <w:jc w:val="right"/>
        <w:rPr>
          <w:rFonts w:ascii="GHEA Grapalat" w:hAnsi="GHEA Grapalat"/>
          <w:sz w:val="20"/>
          <w:lang w:val="hy-AM"/>
        </w:rPr>
      </w:pPr>
    </w:p>
    <w:p w:rsidR="001B7698" w:rsidRPr="00E6597C" w:rsidRDefault="001B7698" w:rsidP="001B7698">
      <w:pPr>
        <w:pStyle w:val="af2"/>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Pr="004605D7" w:rsidRDefault="00A52F0E" w:rsidP="00A52F0E">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Pr>
          <w:rFonts w:ascii="GHEA Grapalat" w:hAnsi="GHEA Grapalat" w:cs="Arial"/>
          <w:b/>
          <w:i w:val="0"/>
          <w:lang w:val="hy-AM"/>
        </w:rPr>
        <w:t>1.2**</w:t>
      </w:r>
    </w:p>
    <w:p w:rsidR="00A52F0E" w:rsidRPr="00C5286E" w:rsidRDefault="00C5286E" w:rsidP="00C5286E">
      <w:pPr>
        <w:pStyle w:val="a3"/>
        <w:spacing w:line="240" w:lineRule="auto"/>
        <w:jc w:val="right"/>
        <w:rPr>
          <w:rFonts w:ascii="GHEA Grapalat" w:hAnsi="GHEA Grapalat"/>
          <w:i w:val="0"/>
          <w:lang w:val="af-ZA"/>
        </w:rPr>
      </w:pPr>
      <w:r>
        <w:rPr>
          <w:rFonts w:ascii="GHEA Grapalat" w:hAnsi="GHEA Grapalat"/>
          <w:i w:val="0"/>
          <w:lang w:val="af-ZA"/>
        </w:rPr>
        <w:t>ԱՄԲՀ-ՋՄ-</w:t>
      </w:r>
      <w:r w:rsidRPr="00E6597C">
        <w:rPr>
          <w:rFonts w:ascii="GHEA Grapalat" w:hAnsi="GHEA Grapalat"/>
          <w:i w:val="0"/>
          <w:lang w:val="af-ZA"/>
        </w:rPr>
        <w:t>ԲՄԱՇՁԲ</w:t>
      </w:r>
      <w:r w:rsidRPr="003A3ADE">
        <w:rPr>
          <w:rFonts w:ascii="GHEA Grapalat" w:hAnsi="GHEA Grapalat"/>
          <w:i w:val="0"/>
          <w:lang w:val="af-ZA"/>
        </w:rPr>
        <w:t>-22/01</w:t>
      </w:r>
      <w:r>
        <w:rPr>
          <w:rFonts w:ascii="GHEA Grapalat" w:hAnsi="GHEA Grapalat"/>
          <w:i w:val="0"/>
          <w:lang w:val="af-ZA"/>
        </w:rPr>
        <w:t xml:space="preserve"> </w:t>
      </w:r>
      <w:r w:rsidR="00A52F0E" w:rsidRPr="007B5542">
        <w:rPr>
          <w:rFonts w:ascii="GHEA Grapalat" w:hAnsi="GHEA Grapalat" w:cs="Sylfaen"/>
          <w:b/>
          <w:lang w:val="hy-AM"/>
        </w:rPr>
        <w:t>ծածկագրով</w:t>
      </w:r>
    </w:p>
    <w:p w:rsidR="00A52F0E" w:rsidRPr="007B5542" w:rsidRDefault="001D58EE" w:rsidP="00A52F0E">
      <w:pPr>
        <w:pStyle w:val="31"/>
        <w:spacing w:line="240" w:lineRule="auto"/>
        <w:jc w:val="right"/>
        <w:rPr>
          <w:rFonts w:ascii="GHEA Grapalat" w:hAnsi="GHEA Grapalat" w:cs="Arial"/>
          <w:b/>
          <w:lang w:val="hy-AM"/>
        </w:rPr>
      </w:pPr>
      <w:r>
        <w:rPr>
          <w:rFonts w:ascii="GHEA Grapalat" w:hAnsi="GHEA Grapalat" w:cs="Sylfaen"/>
          <w:b/>
        </w:rPr>
        <w:t xml:space="preserve">Հրատապ </w:t>
      </w:r>
      <w:r w:rsidR="00A52F0E" w:rsidRPr="007B5542">
        <w:rPr>
          <w:rFonts w:ascii="GHEA Grapalat" w:hAnsi="GHEA Grapalat" w:cs="Sylfaen"/>
          <w:b/>
          <w:lang w:val="hy-AM"/>
        </w:rPr>
        <w:t>բաց</w:t>
      </w:r>
      <w:r w:rsidR="00A52F0E" w:rsidRPr="007B5542">
        <w:rPr>
          <w:rFonts w:ascii="GHEA Grapalat" w:hAnsi="GHEA Grapalat" w:cs="Arial"/>
          <w:b/>
          <w:lang w:val="hy-AM"/>
        </w:rPr>
        <w:t xml:space="preserve"> մրցույթի </w:t>
      </w:r>
      <w:r w:rsidR="00A52F0E" w:rsidRPr="007B5542">
        <w:rPr>
          <w:rFonts w:ascii="GHEA Grapalat" w:hAnsi="GHEA Grapalat" w:cs="Sylfaen"/>
          <w:b/>
          <w:lang w:val="hy-AM"/>
        </w:rPr>
        <w:t>հրավերի</w:t>
      </w:r>
    </w:p>
    <w:p w:rsidR="00A52F0E" w:rsidRDefault="00A52F0E" w:rsidP="000B1088">
      <w:pPr>
        <w:pStyle w:val="31"/>
        <w:spacing w:line="240" w:lineRule="auto"/>
        <w:ind w:firstLine="0"/>
        <w:jc w:val="right"/>
        <w:rPr>
          <w:rFonts w:ascii="GHEA Grapalat" w:hAnsi="GHEA Grapalat"/>
          <w:b/>
          <w:lang w:val="hy-AM"/>
        </w:rPr>
      </w:pPr>
    </w:p>
    <w:p w:rsidR="0091590A" w:rsidRDefault="0091590A" w:rsidP="0091590A">
      <w:pPr>
        <w:pStyle w:val="31"/>
        <w:spacing w:line="240" w:lineRule="auto"/>
        <w:ind w:firstLine="0"/>
        <w:jc w:val="center"/>
        <w:rPr>
          <w:rFonts w:ascii="GHEA Grapalat" w:hAnsi="GHEA Grapalat"/>
          <w:b/>
          <w:lang w:val="hy-AM"/>
        </w:rPr>
      </w:pPr>
      <w:r>
        <w:rPr>
          <w:rFonts w:ascii="GHEA Grapalat" w:hAnsi="GHEA Grapalat"/>
          <w:b/>
          <w:lang w:val="hy-AM"/>
        </w:rPr>
        <w:t>ՁԵՎ</w:t>
      </w:r>
    </w:p>
    <w:p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rsidR="00A52F0E" w:rsidRPr="00A66FC2" w:rsidRDefault="00A52F0E" w:rsidP="00A52F0E">
      <w:pPr>
        <w:ind w:left="360" w:hanging="360"/>
        <w:jc w:val="center"/>
        <w:rPr>
          <w:rFonts w:ascii="GHEA Grapalat" w:eastAsia="GHEA Grapalat" w:hAnsi="GHEA Grapalat" w:cs="GHEA Grapalat"/>
          <w:lang w:val="hy-AM"/>
        </w:rPr>
      </w:pPr>
    </w:p>
    <w:p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rPr>
          <w:rFonts w:ascii="GHEA Grapalat" w:eastAsia="GHEA Grapalat" w:hAnsi="GHEA Grapalat" w:cs="GHEA Grapalat"/>
        </w:rPr>
      </w:pPr>
    </w:p>
    <w:p w:rsidR="00A52F0E" w:rsidRPr="00FD1EE4" w:rsidRDefault="00A52F0E" w:rsidP="00A52F0E">
      <w:pPr>
        <w:rPr>
          <w:rFonts w:ascii="GHEA Grapalat" w:eastAsia="GHEA Grapalat" w:hAnsi="GHEA Grapalat" w:cs="GHEA Grapalat"/>
        </w:rPr>
      </w:pPr>
      <w:r w:rsidRPr="00FD1EE4">
        <w:rPr>
          <w:rFonts w:ascii="GHEA Grapalat" w:hAnsi="GHEA Grapalat"/>
        </w:rPr>
        <w:br w:type="page"/>
      </w:r>
    </w:p>
    <w:p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A52F0E" w:rsidRPr="00FD1EE4" w:rsidRDefault="00A52F0E" w:rsidP="00A52F0E">
      <w:pPr>
        <w:rPr>
          <w:rFonts w:ascii="GHEA Grapalat" w:eastAsia="GHEA Grapalat" w:hAnsi="GHEA Grapalat" w:cs="GHEA Grapalat"/>
          <w:b/>
        </w:rPr>
      </w:pPr>
      <w:r w:rsidRPr="00FD1EE4">
        <w:rPr>
          <w:rFonts w:ascii="GHEA Grapalat" w:hAnsi="GHEA Grapalat"/>
        </w:rPr>
        <w:br w:type="page"/>
      </w:r>
    </w:p>
    <w:p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52F0E" w:rsidRPr="00FD1EE4" w:rsidTr="00B1747C">
        <w:trPr>
          <w:trHeight w:val="924"/>
        </w:trPr>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FD1EE4" w:rsidTr="00B1747C">
        <w:trPr>
          <w:trHeight w:val="684"/>
        </w:trPr>
        <w:tc>
          <w:tcPr>
            <w:tcW w:w="4508"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1282"/>
        </w:trPr>
        <w:tc>
          <w:tcPr>
            <w:tcW w:w="4508"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52F0E" w:rsidRPr="00FD1EE4" w:rsidTr="00B1747C">
        <w:trPr>
          <w:trHeight w:val="924"/>
        </w:trPr>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A52F0E" w:rsidRPr="00FD1EE4" w:rsidTr="00B1747C">
        <w:trPr>
          <w:trHeight w:val="684"/>
        </w:trPr>
        <w:tc>
          <w:tcPr>
            <w:tcW w:w="4508"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1282"/>
        </w:trPr>
        <w:tc>
          <w:tcPr>
            <w:tcW w:w="4508"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FD1EE4" w:rsidTr="00B1747C">
        <w:trPr>
          <w:trHeight w:val="853"/>
        </w:trPr>
        <w:tc>
          <w:tcPr>
            <w:tcW w:w="2835" w:type="dxa"/>
            <w:vMerge w:val="restart"/>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850"/>
        </w:trPr>
        <w:tc>
          <w:tcPr>
            <w:tcW w:w="2835" w:type="dxa"/>
            <w:vMerge/>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850"/>
        </w:trPr>
        <w:tc>
          <w:tcPr>
            <w:tcW w:w="2835" w:type="dxa"/>
            <w:vMerge/>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850"/>
        </w:trPr>
        <w:tc>
          <w:tcPr>
            <w:tcW w:w="2835" w:type="dxa"/>
            <w:vMerge/>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850"/>
        </w:trPr>
        <w:tc>
          <w:tcPr>
            <w:tcW w:w="2835" w:type="dxa"/>
            <w:vMerge/>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52F0E" w:rsidRPr="00FD1EE4" w:rsidRDefault="00A52F0E" w:rsidP="00B1747C">
            <w:pPr>
              <w:spacing w:before="240" w:after="240"/>
              <w:rPr>
                <w:rFonts w:ascii="GHEA Grapalat" w:eastAsia="GHEA Grapalat" w:hAnsi="GHEA Grapalat" w:cs="GHEA Grapalat"/>
              </w:rPr>
            </w:pPr>
          </w:p>
        </w:tc>
      </w:tr>
    </w:tbl>
    <w:p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B1747C" w:rsidRPr="00FD1EE4" w:rsidTr="00B1747C">
        <w:tc>
          <w:tcPr>
            <w:tcW w:w="9016" w:type="dxa"/>
            <w:shd w:val="clear" w:color="auto" w:fill="DEEAF6"/>
          </w:tcPr>
          <w:p w:rsidR="00A52F0E" w:rsidRPr="00B1747C" w:rsidRDefault="00A52F0E" w:rsidP="00B1747C">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FD1EE4" w:rsidTr="00B1747C">
        <w:trPr>
          <w:trHeight w:val="10187"/>
        </w:trPr>
        <w:tc>
          <w:tcPr>
            <w:tcW w:w="9016" w:type="dxa"/>
            <w:shd w:val="clear" w:color="auto" w:fill="auto"/>
          </w:tcPr>
          <w:p w:rsidR="00A52F0E" w:rsidRPr="00B1747C" w:rsidRDefault="00A52F0E" w:rsidP="00B1747C">
            <w:pPr>
              <w:rPr>
                <w:rFonts w:ascii="GHEA Grapalat" w:eastAsia="GHEA Grapalat" w:hAnsi="GHEA Grapalat" w:cs="GHEA Grapalat"/>
                <w:b/>
                <w:color w:val="000000"/>
              </w:rPr>
            </w:pPr>
          </w:p>
        </w:tc>
      </w:tr>
    </w:tbl>
    <w:p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rsidR="00A52F0E" w:rsidRPr="00A66FC2" w:rsidRDefault="00A52F0E" w:rsidP="00A52F0E">
      <w:pPr>
        <w:pStyle w:val="31"/>
        <w:spacing w:line="240" w:lineRule="auto"/>
        <w:jc w:val="right"/>
        <w:rPr>
          <w:rFonts w:ascii="GHEA Grapalat" w:hAnsi="GHEA Grapalat" w:cs="Arial"/>
          <w:b/>
        </w:rPr>
      </w:pPr>
    </w:p>
    <w:p w:rsidR="00A52F0E" w:rsidRDefault="00A52F0E" w:rsidP="00A52F0E">
      <w:pPr>
        <w:pStyle w:val="31"/>
        <w:spacing w:line="240" w:lineRule="auto"/>
        <w:ind w:firstLine="0"/>
        <w:jc w:val="left"/>
        <w:rPr>
          <w:rFonts w:ascii="GHEA Grapalat" w:hAnsi="GHEA Grapalat"/>
          <w:i/>
          <w:sz w:val="16"/>
          <w:szCs w:val="16"/>
          <w:lang w:val="hy-AM"/>
        </w:rPr>
      </w:pPr>
    </w:p>
    <w:p w:rsidR="00A52F0E" w:rsidRDefault="00A52F0E" w:rsidP="00A52F0E">
      <w:pPr>
        <w:pStyle w:val="31"/>
        <w:spacing w:line="240" w:lineRule="auto"/>
        <w:ind w:firstLine="0"/>
        <w:jc w:val="left"/>
        <w:rPr>
          <w:rFonts w:ascii="GHEA Grapalat" w:hAnsi="GHEA Grapalat"/>
          <w:i/>
          <w:sz w:val="16"/>
          <w:szCs w:val="16"/>
          <w:lang w:val="hy-AM"/>
        </w:rPr>
      </w:pPr>
    </w:p>
    <w:p w:rsidR="00A52F0E" w:rsidRDefault="00A52F0E" w:rsidP="00A52F0E">
      <w:pPr>
        <w:pStyle w:val="31"/>
        <w:spacing w:line="240" w:lineRule="auto"/>
        <w:ind w:firstLine="0"/>
        <w:jc w:val="left"/>
        <w:rPr>
          <w:rFonts w:ascii="GHEA Grapalat" w:hAnsi="GHEA Grapalat"/>
          <w:i/>
          <w:sz w:val="16"/>
          <w:szCs w:val="16"/>
          <w:lang w:val="hy-AM"/>
        </w:rPr>
      </w:pPr>
    </w:p>
    <w:p w:rsidR="00A52F0E" w:rsidRDefault="00A52F0E" w:rsidP="00A52F0E">
      <w:pPr>
        <w:pStyle w:val="31"/>
        <w:spacing w:line="240" w:lineRule="auto"/>
        <w:ind w:firstLine="0"/>
        <w:jc w:val="left"/>
        <w:rPr>
          <w:rFonts w:ascii="GHEA Grapalat" w:hAnsi="GHEA Grapalat"/>
          <w:i/>
          <w:sz w:val="16"/>
          <w:szCs w:val="16"/>
          <w:lang w:val="hy-AM"/>
        </w:rPr>
      </w:pPr>
    </w:p>
    <w:p w:rsidR="00A52F0E" w:rsidRDefault="00A52F0E" w:rsidP="00A52F0E">
      <w:pPr>
        <w:pStyle w:val="31"/>
        <w:spacing w:line="240" w:lineRule="auto"/>
        <w:ind w:firstLine="0"/>
        <w:jc w:val="left"/>
        <w:rPr>
          <w:rFonts w:ascii="GHEA Grapalat" w:hAnsi="GHEA Grapalat"/>
          <w:b/>
          <w:lang w:val="hy-AM"/>
        </w:rPr>
      </w:pPr>
    </w:p>
    <w:p w:rsidR="00A52F0E" w:rsidRDefault="00A52F0E" w:rsidP="00A52F0E">
      <w:pPr>
        <w:pStyle w:val="31"/>
        <w:spacing w:line="240" w:lineRule="auto"/>
        <w:ind w:firstLine="0"/>
        <w:jc w:val="left"/>
        <w:rPr>
          <w:rFonts w:ascii="GHEA Grapalat" w:hAnsi="GHEA Grapalat"/>
          <w:b/>
          <w:lang w:val="hy-AM"/>
        </w:rPr>
      </w:pPr>
    </w:p>
    <w:p w:rsidR="00A52F0E" w:rsidRDefault="00A52F0E" w:rsidP="00A52F0E">
      <w:pPr>
        <w:pStyle w:val="31"/>
        <w:spacing w:line="240" w:lineRule="auto"/>
        <w:ind w:firstLine="0"/>
        <w:jc w:val="left"/>
        <w:rPr>
          <w:rFonts w:ascii="GHEA Grapalat" w:hAnsi="GHEA Grapalat"/>
          <w:b/>
          <w:lang w:val="hy-AM"/>
        </w:rPr>
      </w:pPr>
    </w:p>
    <w:p w:rsidR="00A52F0E" w:rsidRDefault="00A52F0E" w:rsidP="00A52F0E">
      <w:pPr>
        <w:pStyle w:val="31"/>
        <w:spacing w:line="240" w:lineRule="auto"/>
        <w:ind w:firstLine="0"/>
        <w:jc w:val="left"/>
        <w:rPr>
          <w:rFonts w:ascii="GHEA Grapalat" w:hAnsi="GHEA Grapalat"/>
          <w:b/>
          <w:lang w:val="hy-AM"/>
        </w:rPr>
      </w:pPr>
    </w:p>
    <w:p w:rsidR="00A52F0E" w:rsidRDefault="00A52F0E" w:rsidP="00A52F0E">
      <w:pPr>
        <w:spacing w:line="360" w:lineRule="auto"/>
        <w:jc w:val="center"/>
        <w:rPr>
          <w:rFonts w:ascii="GHEA Grapalat" w:eastAsia="GHEA Grapalat" w:hAnsi="GHEA Grapalat" w:cs="GHEA Grapalat"/>
          <w:b/>
        </w:rPr>
      </w:pPr>
    </w:p>
    <w:p w:rsidR="00A52F0E" w:rsidRDefault="00A52F0E" w:rsidP="00A52F0E">
      <w:pPr>
        <w:spacing w:line="360" w:lineRule="auto"/>
        <w:jc w:val="center"/>
        <w:rPr>
          <w:rFonts w:ascii="GHEA Grapalat" w:eastAsia="GHEA Grapalat" w:hAnsi="GHEA Grapalat" w:cs="GHEA Grapalat"/>
          <w:b/>
        </w:rPr>
      </w:pPr>
    </w:p>
    <w:p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91590A">
        <w:rPr>
          <w:rFonts w:ascii="GHEA Grapalat" w:eastAsia="GHEA Grapalat" w:hAnsi="GHEA Grapalat" w:cs="GHEA Grapalat"/>
        </w:rPr>
        <w:t>կազմակերպաիրավական ձևի մասին.</w:t>
      </w:r>
    </w:p>
    <w:p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1590A">
        <w:rPr>
          <w:rFonts w:ascii="GHEA Grapalat" w:eastAsia="GHEA Grapalat" w:hAnsi="GHEA Grapalat" w:cs="GHEA Grapalat"/>
          <w:lang w:val="hy-AM"/>
        </w:rPr>
        <w:t xml:space="preserve">սույն ընթացակարգի </w:t>
      </w:r>
      <w:r w:rsidRPr="0091590A">
        <w:rPr>
          <w:rFonts w:ascii="GHEA Grapalat" w:eastAsia="GHEA Grapalat" w:hAnsi="GHEA Grapalat" w:cs="GHEA Grapalat"/>
        </w:rPr>
        <w:t>հայտում ներառվող փաստաթղթերը.</w:t>
      </w:r>
    </w:p>
    <w:p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A52F0E" w:rsidRDefault="00A52F0E" w:rsidP="00A52F0E">
      <w:pPr>
        <w:spacing w:line="276" w:lineRule="auto"/>
        <w:ind w:firstLine="567"/>
        <w:jc w:val="both"/>
        <w:rPr>
          <w:rFonts w:ascii="GHEA Grapalat" w:eastAsia="GHEA Grapalat" w:hAnsi="GHEA Grapalat" w:cs="GHEA Grapalat"/>
        </w:rPr>
      </w:pPr>
    </w:p>
    <w:p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91590A">
        <w:rPr>
          <w:rFonts w:ascii="GHEA Grapalat" w:eastAsia="GHEA Grapalat" w:hAnsi="GHEA Grapalat" w:cs="GHEA Grapalat"/>
        </w:rPr>
        <w:t>պարազաբանումներ հայտարարագրի առնչությամբ։</w:t>
      </w:r>
    </w:p>
    <w:p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լրացնում և ստորագրում է հայտը ներկայացնող անձը։ </w:t>
      </w: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rsidR="00A52F0E" w:rsidRPr="00A66FC2" w:rsidRDefault="00A52F0E" w:rsidP="00A52F0E">
      <w:pPr>
        <w:pStyle w:val="31"/>
        <w:spacing w:line="240" w:lineRule="auto"/>
        <w:ind w:left="360" w:firstLine="0"/>
        <w:rPr>
          <w:rFonts w:ascii="GHEA Grapalat" w:hAnsi="GHEA Grapalat" w:cs="Sylfaen"/>
          <w:i/>
          <w:sz w:val="16"/>
          <w:szCs w:val="16"/>
          <w:lang w:val="hy-AM" w:eastAsia="ru-RU"/>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w:t>
      </w:r>
      <w:r w:rsidR="0091590A" w:rsidRPr="0091590A">
        <w:rPr>
          <w:rFonts w:ascii="GHEA Grapalat" w:hAnsi="GHEA Grapalat"/>
          <w:i/>
          <w:sz w:val="16"/>
          <w:szCs w:val="16"/>
          <w:lang w:val="hy-AM"/>
        </w:rPr>
        <w:t xml:space="preserve">մը, ինչպես նաև եթե մասնակիցը անհատ ձեռնարկատեր </w:t>
      </w:r>
      <w:r w:rsidRPr="0091590A">
        <w:rPr>
          <w:rFonts w:ascii="GHEA Grapalat" w:hAnsi="GHEA Grapalat"/>
          <w:i/>
          <w:sz w:val="16"/>
          <w:szCs w:val="16"/>
          <w:lang w:val="hy-AM"/>
        </w:rPr>
        <w:t>է կամ ֆիզիկական անձ։</w:t>
      </w:r>
    </w:p>
    <w:p w:rsidR="00B2572B" w:rsidRPr="00E6597C" w:rsidRDefault="000B1088" w:rsidP="000B1088">
      <w:pPr>
        <w:pStyle w:val="31"/>
        <w:spacing w:line="240" w:lineRule="auto"/>
        <w:ind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rsidR="00B2572B" w:rsidRPr="00C5286E" w:rsidRDefault="00C5286E" w:rsidP="00C5286E">
      <w:pPr>
        <w:pStyle w:val="a3"/>
        <w:spacing w:line="240" w:lineRule="auto"/>
        <w:jc w:val="right"/>
        <w:rPr>
          <w:rFonts w:ascii="GHEA Grapalat" w:hAnsi="GHEA Grapalat"/>
          <w:i w:val="0"/>
          <w:lang w:val="af-ZA"/>
        </w:rPr>
      </w:pPr>
      <w:r>
        <w:rPr>
          <w:rFonts w:ascii="GHEA Grapalat" w:hAnsi="GHEA Grapalat"/>
          <w:i w:val="0"/>
          <w:lang w:val="af-ZA"/>
        </w:rPr>
        <w:t>ԱՄԲՀ-ՋՄ-</w:t>
      </w:r>
      <w:r w:rsidRPr="00E6597C">
        <w:rPr>
          <w:rFonts w:ascii="GHEA Grapalat" w:hAnsi="GHEA Grapalat"/>
          <w:i w:val="0"/>
          <w:lang w:val="af-ZA"/>
        </w:rPr>
        <w:t>ԲՄԱՇՁԲ</w:t>
      </w:r>
      <w:r w:rsidRPr="003A3ADE">
        <w:rPr>
          <w:rFonts w:ascii="GHEA Grapalat" w:hAnsi="GHEA Grapalat"/>
          <w:i w:val="0"/>
          <w:lang w:val="af-ZA"/>
        </w:rPr>
        <w:t>-22/01</w:t>
      </w:r>
      <w:r w:rsidR="00B2572B" w:rsidRPr="00E6597C">
        <w:rPr>
          <w:rFonts w:ascii="GHEA Grapalat" w:hAnsi="GHEA Grapalat" w:cs="Sylfaen"/>
          <w:b/>
          <w:lang w:val="hy-AM"/>
        </w:rPr>
        <w:t>ծածկագրով</w:t>
      </w:r>
    </w:p>
    <w:p w:rsidR="00B2572B" w:rsidRPr="00E6597C" w:rsidRDefault="008E09F1" w:rsidP="00EF3662">
      <w:pPr>
        <w:pStyle w:val="31"/>
        <w:spacing w:line="240" w:lineRule="auto"/>
        <w:jc w:val="right"/>
        <w:rPr>
          <w:rFonts w:ascii="GHEA Grapalat" w:hAnsi="GHEA Grapalat" w:cs="Arial"/>
          <w:b/>
          <w:lang w:val="hy-AM"/>
        </w:rPr>
      </w:pPr>
      <w:r w:rsidRPr="00187D94">
        <w:rPr>
          <w:rFonts w:ascii="GHEA Grapalat" w:hAnsi="GHEA Grapalat" w:cs="Sylfaen"/>
          <w:b/>
          <w:lang w:val="hy-AM"/>
        </w:rPr>
        <w:t xml:space="preserve"> Հրատապ </w:t>
      </w:r>
      <w:r w:rsidR="00B2572B" w:rsidRPr="00E6597C">
        <w:rPr>
          <w:rFonts w:ascii="GHEA Grapalat" w:hAnsi="GHEA Grapalat" w:cs="Sylfaen"/>
          <w:b/>
          <w:lang w:val="hy-AM"/>
        </w:rPr>
        <w:t>բաց</w:t>
      </w:r>
      <w:r w:rsidR="00B2572B" w:rsidRPr="00E6597C">
        <w:rPr>
          <w:rFonts w:ascii="GHEA Grapalat" w:hAnsi="GHEA Grapalat" w:cs="Arial"/>
          <w:b/>
          <w:lang w:val="hy-AM"/>
        </w:rPr>
        <w:t xml:space="preserve"> մրցույթի </w:t>
      </w:r>
      <w:r w:rsidR="00B2572B" w:rsidRPr="00E6597C">
        <w:rPr>
          <w:rFonts w:ascii="GHEA Grapalat" w:hAnsi="GHEA Grapalat" w:cs="Sylfaen"/>
          <w:b/>
          <w:lang w:val="hy-AM"/>
        </w:rPr>
        <w:t>հրավերի</w:t>
      </w:r>
    </w:p>
    <w:p w:rsidR="00B2572B" w:rsidRPr="00E6597C" w:rsidRDefault="00B2572B" w:rsidP="00EF3662">
      <w:pPr>
        <w:rPr>
          <w:rFonts w:ascii="GHEA Grapalat" w:hAnsi="GHEA Grapalat"/>
          <w:lang w:val="hy-AM"/>
        </w:rPr>
      </w:pPr>
    </w:p>
    <w:p w:rsidR="00B2572B" w:rsidRPr="00E6597C" w:rsidRDefault="00B2572B" w:rsidP="00EF3662">
      <w:pPr>
        <w:ind w:firstLine="567"/>
        <w:jc w:val="center"/>
        <w:rPr>
          <w:rFonts w:ascii="GHEA Grapalat" w:hAnsi="GHEA Grapalat"/>
          <w:sz w:val="20"/>
          <w:lang w:val="hy-AM"/>
        </w:rPr>
      </w:pPr>
    </w:p>
    <w:p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rsidR="00B2572B" w:rsidRPr="00E6597C" w:rsidRDefault="00B2572B" w:rsidP="00EF3662">
      <w:pPr>
        <w:ind w:firstLine="567"/>
        <w:rPr>
          <w:rFonts w:ascii="GHEA Grapalat" w:hAnsi="GHEA Grapalat"/>
          <w:lang w:val="hy-AM"/>
        </w:rPr>
      </w:pPr>
    </w:p>
    <w:p w:rsidR="00B2572B" w:rsidRPr="00C5286E" w:rsidRDefault="00B2572B" w:rsidP="00C5286E">
      <w:pPr>
        <w:pStyle w:val="a3"/>
        <w:spacing w:line="240" w:lineRule="auto"/>
        <w:jc w:val="center"/>
        <w:rPr>
          <w:rFonts w:ascii="GHEA Grapalat" w:hAnsi="GHEA Grapalat"/>
          <w:i w:val="0"/>
          <w:lang w:val="af-ZA"/>
        </w:rPr>
      </w:pPr>
      <w:r w:rsidRPr="00E6597C">
        <w:rPr>
          <w:rFonts w:ascii="GHEA Grapalat" w:hAnsi="GHEA Grapalat" w:cs="Arial"/>
          <w:lang w:val="es-ES"/>
        </w:rPr>
        <w:t xml:space="preserve">Ուսումնասիրելով </w:t>
      </w:r>
      <w:r w:rsidR="00C5286E">
        <w:rPr>
          <w:rFonts w:ascii="GHEA Grapalat" w:hAnsi="GHEA Grapalat"/>
          <w:i w:val="0"/>
          <w:lang w:val="af-ZA"/>
        </w:rPr>
        <w:t>ԱՄԲՀ-ՋՄ-</w:t>
      </w:r>
      <w:r w:rsidR="00C5286E" w:rsidRPr="00E6597C">
        <w:rPr>
          <w:rFonts w:ascii="GHEA Grapalat" w:hAnsi="GHEA Grapalat"/>
          <w:i w:val="0"/>
          <w:lang w:val="af-ZA"/>
        </w:rPr>
        <w:t>ԲՄԱՇՁԲ</w:t>
      </w:r>
      <w:r w:rsidR="00C5286E" w:rsidRPr="003A3ADE">
        <w:rPr>
          <w:rFonts w:ascii="GHEA Grapalat" w:hAnsi="GHEA Grapalat"/>
          <w:i w:val="0"/>
          <w:lang w:val="af-ZA"/>
        </w:rPr>
        <w:t>-22/01</w:t>
      </w:r>
      <w:r w:rsidR="00C5286E">
        <w:rPr>
          <w:rFonts w:ascii="GHEA Grapalat" w:hAnsi="GHEA Grapalat"/>
          <w:i w:val="0"/>
          <w:lang w:val="af-ZA"/>
        </w:rPr>
        <w:t xml:space="preserve"> </w:t>
      </w:r>
      <w:r w:rsidRPr="00E6597C">
        <w:rPr>
          <w:rFonts w:ascii="GHEA Grapalat" w:hAnsi="GHEA Grapalat" w:cs="Arial"/>
          <w:lang w:val="es-ES"/>
        </w:rPr>
        <w:t>ծածկագրով բաց մրցույթի 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u w:val="single"/>
          <w:lang w:val="hy-AM"/>
        </w:rPr>
        <w:t xml:space="preserve">                  </w:t>
      </w:r>
      <w:r w:rsidRPr="00E6597C">
        <w:rPr>
          <w:rFonts w:ascii="GHEA Grapalat" w:hAnsi="GHEA Grapalat"/>
          <w:u w:val="single"/>
          <w:lang w:val="hy-AM"/>
        </w:rPr>
        <w:tab/>
      </w:r>
      <w:r w:rsidRPr="00E6597C">
        <w:rPr>
          <w:rFonts w:ascii="GHEA Grapalat" w:hAnsi="GHEA Grapalat"/>
          <w:u w:val="single"/>
          <w:lang w:val="hy-AM"/>
        </w:rPr>
        <w:tab/>
      </w:r>
      <w:r w:rsidRPr="00E6597C">
        <w:rPr>
          <w:rFonts w:ascii="GHEA Grapalat" w:hAnsi="GHEA Grapalat"/>
          <w:u w:val="single"/>
          <w:lang w:val="hy-AM"/>
        </w:rPr>
        <w:tab/>
      </w:r>
      <w:r w:rsidRPr="00E6597C">
        <w:rPr>
          <w:rFonts w:ascii="GHEA Grapalat" w:hAnsi="GHEA Grapalat"/>
          <w:u w:val="single"/>
          <w:lang w:val="hy-AM"/>
        </w:rPr>
        <w:tab/>
        <w:t xml:space="preserve">     </w:t>
      </w:r>
      <w:r w:rsidRPr="00E6597C">
        <w:rPr>
          <w:rFonts w:ascii="GHEA Grapalat" w:hAnsi="GHEA Grapalat"/>
          <w:u w:val="single"/>
          <w:lang w:val="hy-AM"/>
        </w:rPr>
        <w:tab/>
      </w:r>
      <w:r w:rsidRPr="00E6597C">
        <w:rPr>
          <w:rFonts w:ascii="GHEA Grapalat" w:hAnsi="GHEA Grapalat"/>
          <w:u w:val="single"/>
          <w:lang w:val="hy-AM"/>
        </w:rPr>
        <w:tab/>
        <w:t xml:space="preserve">           </w:t>
      </w:r>
      <w:r w:rsidRPr="00E6597C">
        <w:rPr>
          <w:rFonts w:ascii="GHEA Grapalat" w:hAnsi="GHEA Grapalat" w:cs="Arial"/>
          <w:lang w:val="es-ES"/>
        </w:rPr>
        <w:t>-ն առաջարկում է</w:t>
      </w:r>
      <w:r w:rsidRPr="00E6597C">
        <w:rPr>
          <w:rFonts w:ascii="GHEA Grapalat" w:hAnsi="GHEA Grapalat" w:cs="Arial"/>
          <w:lang w:val="hy-AM"/>
        </w:rPr>
        <w:t xml:space="preserve">   </w:t>
      </w:r>
    </w:p>
    <w:p w:rsidR="00B2572B" w:rsidRPr="00E6597C" w:rsidRDefault="00B2572B" w:rsidP="00EF3662">
      <w:pPr>
        <w:ind w:firstLine="567"/>
        <w:jc w:val="both"/>
        <w:rPr>
          <w:rFonts w:ascii="GHEA Grapalat" w:hAnsi="GHEA Grapalat" w:cs="Arial"/>
        </w:rPr>
      </w:pPr>
      <w:bookmarkStart w:id="9" w:name="_Hlk23147299"/>
      <w:r w:rsidRPr="00E6597C">
        <w:rPr>
          <w:rFonts w:ascii="GHEA Grapalat" w:hAnsi="GHEA Grapalat" w:cs="Sylfaen"/>
          <w:vertAlign w:val="superscript"/>
          <w:lang w:val="hy-AM"/>
        </w:rPr>
        <w:t xml:space="preserve">                                                                                     մասնակցի անվանումը</w:t>
      </w:r>
    </w:p>
    <w:bookmarkEnd w:id="9"/>
    <w:p w:rsidR="00B2572B" w:rsidRPr="00E6597C" w:rsidRDefault="00B2572B" w:rsidP="00EF3662">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1643"/>
        <w:gridCol w:w="1701"/>
        <w:gridCol w:w="1701"/>
      </w:tblGrid>
      <w:tr w:rsidR="0053699F" w:rsidRPr="00187D94" w:rsidTr="0053699F">
        <w:trPr>
          <w:cantSplit/>
          <w:trHeight w:val="916"/>
          <w:jc w:val="center"/>
        </w:trPr>
        <w:tc>
          <w:tcPr>
            <w:tcW w:w="1136"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187D94"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r>
      <w:tr w:rsidR="0053699F" w:rsidRPr="00187D94"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rPr>
                <w:rFonts w:ascii="GHEA Grapalat" w:hAnsi="GHEA Grapalat"/>
                <w:lang w:val="es-ES"/>
              </w:rPr>
            </w:pPr>
          </w:p>
        </w:tc>
      </w:tr>
      <w:tr w:rsidR="0053699F" w:rsidRPr="00187D94"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r>
      <w:tr w:rsidR="0053699F" w:rsidRPr="00E6597C"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r>
      <w:tr w:rsidR="0053699F" w:rsidRPr="00E6597C"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jc w:val="center"/>
              <w:rPr>
                <w:rFonts w:ascii="GHEA Grapalat" w:hAnsi="GHEA Grapalat"/>
                <w:b/>
                <w:bCs/>
                <w:sz w:val="18"/>
                <w:lang w:val="es-ES"/>
              </w:rPr>
            </w:pPr>
            <w:r w:rsidRPr="00E6597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3699F" w:rsidRPr="00E6597C" w:rsidRDefault="0053699F" w:rsidP="00EF3662">
            <w:pPr>
              <w:jc w:val="center"/>
              <w:rPr>
                <w:rFonts w:ascii="GHEA Grapalat" w:hAnsi="GHEA Grapalat"/>
                <w:sz w:val="20"/>
                <w:lang w:val="es-ES"/>
              </w:rPr>
            </w:pPr>
          </w:p>
        </w:tc>
      </w:tr>
    </w:tbl>
    <w:p w:rsidR="00B2572B" w:rsidRPr="00E6597C" w:rsidRDefault="00B2572B" w:rsidP="00EF3662">
      <w:pPr>
        <w:rPr>
          <w:rFonts w:ascii="GHEA Grapalat" w:hAnsi="GHEA Grapalat"/>
          <w:sz w:val="18"/>
          <w:szCs w:val="18"/>
          <w:lang w:val="es-ES"/>
        </w:rPr>
      </w:pPr>
    </w:p>
    <w:p w:rsidR="00B2572B" w:rsidRPr="00E6597C" w:rsidRDefault="00B2572B" w:rsidP="00EF3662">
      <w:pPr>
        <w:rPr>
          <w:rFonts w:ascii="GHEA Grapalat" w:hAnsi="GHEA Grapalat"/>
          <w:sz w:val="18"/>
          <w:szCs w:val="18"/>
          <w:lang w:val="es-ES"/>
        </w:rPr>
      </w:pPr>
    </w:p>
    <w:p w:rsidR="00B2572B" w:rsidRPr="00E6597C" w:rsidRDefault="00B2572B" w:rsidP="00EF3662">
      <w:pPr>
        <w:rPr>
          <w:rFonts w:ascii="GHEA Grapalat" w:hAnsi="GHEA Grapalat"/>
          <w:sz w:val="18"/>
          <w:szCs w:val="18"/>
          <w:lang w:val="hy-AM"/>
        </w:rPr>
      </w:pPr>
    </w:p>
    <w:p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rsidR="00B2572B" w:rsidRPr="00E6597C"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ստորագրությունը</w:t>
      </w:r>
      <w:r w:rsidRPr="00E6597C">
        <w:rPr>
          <w:rFonts w:ascii="GHEA Grapalat" w:hAnsi="GHEA Grapalat"/>
          <w:sz w:val="20"/>
          <w:vertAlign w:val="superscript"/>
          <w:lang w:val="hy-AM"/>
        </w:rPr>
        <w:tab/>
      </w:r>
    </w:p>
    <w:p w:rsidR="00B2572B" w:rsidRPr="00E6597C" w:rsidRDefault="00B2572B" w:rsidP="00EF3662">
      <w:pPr>
        <w:jc w:val="right"/>
        <w:rPr>
          <w:rFonts w:ascii="GHEA Grapalat" w:hAnsi="GHEA Grapalat"/>
          <w:sz w:val="20"/>
          <w:lang w:val="hy-AM"/>
        </w:rPr>
      </w:pPr>
      <w:r w:rsidRPr="00E6597C">
        <w:rPr>
          <w:rFonts w:ascii="GHEA Grapalat" w:hAnsi="GHEA Grapalat"/>
          <w:sz w:val="20"/>
          <w:lang w:val="hy-AM"/>
        </w:rPr>
        <w:t xml:space="preserve">    </w:t>
      </w:r>
    </w:p>
    <w:p w:rsidR="00B2572B" w:rsidRPr="00E6597C" w:rsidRDefault="00B2572B" w:rsidP="00EF3662">
      <w:pPr>
        <w:jc w:val="right"/>
        <w:rPr>
          <w:rFonts w:ascii="GHEA Grapalat" w:hAnsi="GHEA Grapalat"/>
          <w:sz w:val="20"/>
          <w:lang w:val="hy-AM"/>
        </w:rPr>
      </w:pPr>
      <w:r w:rsidRPr="00E6597C">
        <w:rPr>
          <w:rFonts w:ascii="GHEA Grapalat" w:hAnsi="GHEA Grapalat"/>
          <w:sz w:val="20"/>
          <w:lang w:val="hy-AM"/>
        </w:rPr>
        <w:t>Կ. Տ.</w:t>
      </w:r>
      <w:r w:rsidRPr="00E6597C">
        <w:rPr>
          <w:rStyle w:val="af6"/>
          <w:rFonts w:ascii="GHEA Grapalat" w:hAnsi="GHEA Grapalat"/>
          <w:color w:val="FFFFFF"/>
          <w:sz w:val="20"/>
          <w:lang w:val="hy-AM"/>
        </w:rPr>
        <w:footnoteReference w:id="16"/>
      </w:r>
      <w:r w:rsidRPr="00E6597C">
        <w:rPr>
          <w:rFonts w:ascii="GHEA Grapalat" w:hAnsi="GHEA Grapalat"/>
          <w:sz w:val="20"/>
          <w:lang w:val="hy-AM"/>
        </w:rPr>
        <w:tab/>
      </w:r>
      <w:r w:rsidRPr="00E6597C">
        <w:rPr>
          <w:rFonts w:ascii="GHEA Grapalat" w:hAnsi="GHEA Grapalat"/>
          <w:sz w:val="20"/>
          <w:lang w:val="hy-AM"/>
        </w:rPr>
        <w:tab/>
        <w:t xml:space="preserve"> </w:t>
      </w:r>
    </w:p>
    <w:p w:rsidR="00B2572B" w:rsidRPr="00E6597C" w:rsidRDefault="00B2572B" w:rsidP="00EF3662">
      <w:pPr>
        <w:jc w:val="right"/>
        <w:rPr>
          <w:rFonts w:ascii="GHEA Grapalat" w:hAnsi="GHEA Grapalat"/>
          <w:sz w:val="20"/>
          <w:lang w:val="hy-AM"/>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pStyle w:val="31"/>
        <w:spacing w:line="240" w:lineRule="auto"/>
        <w:jc w:val="right"/>
        <w:rPr>
          <w:rFonts w:ascii="GHEA Grapalat" w:hAnsi="GHEA Grapalat"/>
          <w:i/>
          <w:lang w:val="hy-AM"/>
        </w:rPr>
      </w:pPr>
    </w:p>
    <w:p w:rsidR="00B2572B" w:rsidRPr="00E6597C" w:rsidRDefault="00B2572B" w:rsidP="00EF3662">
      <w:pPr>
        <w:pStyle w:val="31"/>
        <w:spacing w:line="240" w:lineRule="auto"/>
        <w:jc w:val="right"/>
        <w:rPr>
          <w:rFonts w:ascii="GHEA Grapalat" w:hAnsi="GHEA Grapalat"/>
          <w:i/>
          <w:lang w:val="hy-AM"/>
        </w:rPr>
      </w:pPr>
    </w:p>
    <w:p w:rsidR="00B2572B" w:rsidRPr="00E6597C" w:rsidRDefault="00B2572B" w:rsidP="00EF3662">
      <w:pPr>
        <w:pStyle w:val="31"/>
        <w:spacing w:line="240" w:lineRule="auto"/>
        <w:jc w:val="right"/>
        <w:rPr>
          <w:rFonts w:ascii="GHEA Grapalat" w:hAnsi="GHEA Grapalat"/>
          <w:i/>
          <w:lang w:val="hy-AM"/>
        </w:rPr>
      </w:pPr>
    </w:p>
    <w:p w:rsidR="00B2572B" w:rsidRPr="00E6597C" w:rsidRDefault="00B2572B" w:rsidP="00EF3662">
      <w:pPr>
        <w:pStyle w:val="31"/>
        <w:spacing w:line="240" w:lineRule="auto"/>
        <w:jc w:val="right"/>
        <w:rPr>
          <w:rFonts w:ascii="GHEA Grapalat" w:hAnsi="GHEA Grapalat"/>
          <w:i/>
          <w:lang w:val="es-ES" w:eastAsia="ru-RU"/>
        </w:rPr>
      </w:pPr>
    </w:p>
    <w:p w:rsidR="000B1088" w:rsidRPr="00E6597C" w:rsidDel="000B1088" w:rsidRDefault="00B2572B" w:rsidP="000B10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rsidR="00B2572B" w:rsidRPr="00E6597C" w:rsidRDefault="00B2572B" w:rsidP="001557AE">
      <w:pPr>
        <w:pStyle w:val="31"/>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007942E8" w:rsidRPr="00E6597C">
        <w:rPr>
          <w:rFonts w:ascii="GHEA Grapalat" w:hAnsi="GHEA Grapalat" w:cs="Arial"/>
          <w:b/>
          <w:lang w:val="hy-AM"/>
        </w:rPr>
        <w:t>3</w:t>
      </w:r>
    </w:p>
    <w:p w:rsidR="00B2572B" w:rsidRPr="00C5286E" w:rsidRDefault="00C5286E" w:rsidP="00C5286E">
      <w:pPr>
        <w:pStyle w:val="a3"/>
        <w:spacing w:line="240" w:lineRule="auto"/>
        <w:jc w:val="right"/>
        <w:rPr>
          <w:rFonts w:ascii="GHEA Grapalat" w:hAnsi="GHEA Grapalat"/>
          <w:i w:val="0"/>
          <w:lang w:val="af-ZA"/>
        </w:rPr>
      </w:pPr>
      <w:r>
        <w:rPr>
          <w:rFonts w:ascii="GHEA Grapalat" w:hAnsi="GHEA Grapalat"/>
          <w:i w:val="0"/>
          <w:lang w:val="af-ZA"/>
        </w:rPr>
        <w:t>ԱՄԲՀ-ՋՄ-</w:t>
      </w:r>
      <w:r w:rsidRPr="00E6597C">
        <w:rPr>
          <w:rFonts w:ascii="GHEA Grapalat" w:hAnsi="GHEA Grapalat"/>
          <w:i w:val="0"/>
          <w:lang w:val="af-ZA"/>
        </w:rPr>
        <w:t>ԲՄԱՇՁԲ</w:t>
      </w:r>
      <w:r w:rsidRPr="003A3ADE">
        <w:rPr>
          <w:rFonts w:ascii="GHEA Grapalat" w:hAnsi="GHEA Grapalat"/>
          <w:i w:val="0"/>
          <w:lang w:val="af-ZA"/>
        </w:rPr>
        <w:t>-22/01</w:t>
      </w:r>
      <w:r w:rsidR="00B2572B" w:rsidRPr="00E6597C">
        <w:rPr>
          <w:rFonts w:ascii="GHEA Grapalat" w:hAnsi="GHEA Grapalat" w:cs="Sylfaen"/>
          <w:b/>
          <w:lang w:val="hy-AM"/>
        </w:rPr>
        <w:t>ծածկագրով</w:t>
      </w:r>
    </w:p>
    <w:p w:rsidR="00B2572B" w:rsidRPr="00E6597C" w:rsidRDefault="00301156" w:rsidP="000B1088">
      <w:pPr>
        <w:pStyle w:val="31"/>
        <w:spacing w:line="240" w:lineRule="auto"/>
        <w:jc w:val="right"/>
        <w:rPr>
          <w:rFonts w:ascii="GHEA Grapalat" w:hAnsi="GHEA Grapalat" w:cs="Sylfaen"/>
          <w:b/>
          <w:lang w:val="hy-AM"/>
        </w:rPr>
      </w:pPr>
      <w:r>
        <w:rPr>
          <w:rFonts w:ascii="GHEA Grapalat" w:hAnsi="GHEA Grapalat" w:cs="Sylfaen"/>
          <w:b/>
        </w:rPr>
        <w:t>Հրատապ</w:t>
      </w:r>
      <w:r w:rsidRPr="00187D94">
        <w:rPr>
          <w:rFonts w:ascii="GHEA Grapalat" w:hAnsi="GHEA Grapalat" w:cs="Sylfaen"/>
          <w:b/>
          <w:lang w:val="af-ZA"/>
        </w:rPr>
        <w:t xml:space="preserve"> </w:t>
      </w:r>
      <w:r w:rsidR="00B2572B" w:rsidRPr="00E6597C">
        <w:rPr>
          <w:rFonts w:ascii="GHEA Grapalat" w:hAnsi="GHEA Grapalat" w:cs="Sylfaen"/>
          <w:b/>
          <w:lang w:val="hy-AM"/>
        </w:rPr>
        <w:t>բաց</w:t>
      </w:r>
      <w:r w:rsidR="00B2572B" w:rsidRPr="00E6597C">
        <w:rPr>
          <w:rFonts w:ascii="GHEA Grapalat" w:hAnsi="GHEA Grapalat" w:cs="Arial"/>
          <w:b/>
          <w:lang w:val="hy-AM"/>
        </w:rPr>
        <w:t xml:space="preserve"> մրցույթի </w:t>
      </w:r>
      <w:r w:rsidR="00B2572B" w:rsidRPr="00E6597C">
        <w:rPr>
          <w:rFonts w:ascii="GHEA Grapalat" w:hAnsi="GHEA Grapalat" w:cs="Sylfaen"/>
          <w:b/>
          <w:lang w:val="hy-AM"/>
        </w:rPr>
        <w:t>հրավերի</w:t>
      </w:r>
    </w:p>
    <w:p w:rsidR="001557AE" w:rsidRPr="00E6597C" w:rsidRDefault="001557AE" w:rsidP="000B1088">
      <w:pPr>
        <w:pStyle w:val="31"/>
        <w:spacing w:line="240" w:lineRule="auto"/>
        <w:jc w:val="right"/>
        <w:rPr>
          <w:rFonts w:ascii="GHEA Grapalat" w:hAnsi="GHEA Grapalat" w:cs="Sylfaen"/>
          <w:b/>
          <w:lang w:val="hy-AM"/>
        </w:rPr>
      </w:pPr>
    </w:p>
    <w:p w:rsidR="001557AE" w:rsidRPr="004605D7" w:rsidRDefault="001557AE" w:rsidP="001557A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rsidR="007154FC" w:rsidRPr="004605D7" w:rsidRDefault="007154FC" w:rsidP="007154FC">
      <w:pPr>
        <w:pStyle w:val="af4"/>
        <w:shd w:val="clear" w:color="auto" w:fill="FFFFFF"/>
        <w:spacing w:before="0" w:beforeAutospacing="0" w:after="0" w:afterAutospacing="0"/>
        <w:ind w:firstLine="375"/>
        <w:rPr>
          <w:rStyle w:val="af5"/>
          <w:lang w:val="hy-AM"/>
        </w:rPr>
      </w:pPr>
    </w:p>
    <w:p w:rsidR="007154FC" w:rsidRPr="004605D7" w:rsidRDefault="007154FC" w:rsidP="007154F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rsidR="007154FC" w:rsidRPr="004605D7" w:rsidRDefault="007154FC" w:rsidP="007154FC">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w:t>
      </w:r>
      <w:r w:rsidR="009E1525" w:rsidRPr="004605D7">
        <w:rPr>
          <w:rFonts w:ascii="GHEA Grapalat" w:hAnsi="GHEA Grapalat" w:cs="Sylfaen"/>
          <w:vertAlign w:val="superscript"/>
          <w:lang w:val="hy-AM"/>
        </w:rPr>
        <w:t>պատվիրատուի անվանումը</w:t>
      </w:r>
    </w:p>
    <w:p w:rsidR="009E1525" w:rsidRPr="00E6597C" w:rsidRDefault="007154FC" w:rsidP="006E4901">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w:t>
      </w:r>
      <w:r w:rsidR="009E1525" w:rsidRPr="004605D7">
        <w:rPr>
          <w:rStyle w:val="af5"/>
          <w:rFonts w:ascii="GHEA Grapalat" w:hAnsi="GHEA Grapalat"/>
          <w:b w:val="0"/>
          <w:bCs w:val="0"/>
          <w:sz w:val="20"/>
          <w:szCs w:val="20"/>
          <w:lang w:val="hy-AM"/>
        </w:rPr>
        <w:t>բենեֆիցիար</w:t>
      </w:r>
      <w:r w:rsidRPr="004605D7">
        <w:rPr>
          <w:rStyle w:val="af5"/>
          <w:rFonts w:ascii="GHEA Grapalat" w:hAnsi="GHEA Grapalat"/>
          <w:b w:val="0"/>
          <w:bCs w:val="0"/>
          <w:sz w:val="20"/>
          <w:szCs w:val="20"/>
          <w:lang w:val="hy-AM"/>
        </w:rPr>
        <w:t xml:space="preserve">) </w:t>
      </w:r>
      <w:r w:rsidR="009E1525" w:rsidRPr="004605D7">
        <w:rPr>
          <w:rStyle w:val="af5"/>
          <w:rFonts w:ascii="GHEA Grapalat" w:hAnsi="GHEA Grapalat"/>
          <w:b w:val="0"/>
          <w:bCs w:val="0"/>
          <w:sz w:val="20"/>
          <w:szCs w:val="20"/>
          <w:lang w:val="hy-AM"/>
        </w:rPr>
        <w:t xml:space="preserve">կողմից </w:t>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lang w:val="hy-AM"/>
        </w:rPr>
        <w:t xml:space="preserve"> ծածկագրով կազմակերպված</w:t>
      </w:r>
      <w:r w:rsidR="009E1525" w:rsidRPr="004605D7">
        <w:rPr>
          <w:rFonts w:cs="Sylfaen"/>
          <w:vertAlign w:val="superscript"/>
          <w:lang w:val="hy-AM"/>
        </w:rPr>
        <w:t xml:space="preserve">                       </w:t>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E6597C">
        <w:rPr>
          <w:rFonts w:ascii="GHEA Grapalat" w:hAnsi="GHEA Grapalat" w:cs="Sylfaen"/>
          <w:vertAlign w:val="superscript"/>
          <w:lang w:val="hy-AM"/>
        </w:rPr>
        <w:t xml:space="preserve">ընթացակարգի ծածկագիրը </w:t>
      </w:r>
    </w:p>
    <w:p w:rsidR="006A0F27" w:rsidRPr="004605D7" w:rsidRDefault="006A0F27"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գնման </w:t>
      </w:r>
      <w:r w:rsidR="009E1525" w:rsidRPr="004605D7">
        <w:rPr>
          <w:rStyle w:val="af5"/>
          <w:rFonts w:ascii="GHEA Grapalat" w:hAnsi="GHEA Grapalat"/>
          <w:b w:val="0"/>
          <w:bCs w:val="0"/>
          <w:sz w:val="20"/>
          <w:szCs w:val="20"/>
          <w:lang w:val="hy-AM"/>
        </w:rPr>
        <w:t xml:space="preserve">ընթացակարգին </w:t>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lang w:val="hy-AM"/>
        </w:rPr>
        <w:t xml:space="preserve">(այսուհետ՝ պրիցիպալ) </w:t>
      </w:r>
      <w:r w:rsidR="009E1525" w:rsidRPr="004605D7">
        <w:rPr>
          <w:rStyle w:val="af5"/>
          <w:rFonts w:ascii="GHEA Grapalat" w:hAnsi="GHEA Grapalat"/>
          <w:b w:val="0"/>
          <w:bCs w:val="0"/>
          <w:sz w:val="20"/>
          <w:szCs w:val="20"/>
          <w:lang w:val="hy-AM"/>
        </w:rPr>
        <w:t>մասնակցելու</w:t>
      </w:r>
      <w:r w:rsidRPr="004605D7">
        <w:rPr>
          <w:rStyle w:val="af5"/>
          <w:rFonts w:ascii="GHEA Grapalat" w:hAnsi="GHEA Grapalat"/>
          <w:b w:val="0"/>
          <w:bCs w:val="0"/>
          <w:sz w:val="20"/>
          <w:szCs w:val="20"/>
          <w:lang w:val="hy-AM"/>
        </w:rPr>
        <w:t>ց</w:t>
      </w:r>
      <w:r w:rsidR="009E1525" w:rsidRPr="004605D7">
        <w:rPr>
          <w:rStyle w:val="af5"/>
          <w:rFonts w:ascii="GHEA Grapalat" w:hAnsi="GHEA Grapalat"/>
          <w:b w:val="0"/>
          <w:bCs w:val="0"/>
          <w:sz w:val="20"/>
          <w:szCs w:val="20"/>
          <w:lang w:val="hy-AM"/>
        </w:rPr>
        <w:t xml:space="preserve"> </w:t>
      </w:r>
    </w:p>
    <w:p w:rsidR="006A0F27" w:rsidRPr="004605D7" w:rsidRDefault="006A0F27" w:rsidP="006A0F27">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մասնակցի </w:t>
      </w:r>
      <w:r w:rsidRPr="00E6597C">
        <w:rPr>
          <w:rFonts w:ascii="GHEA Grapalat" w:hAnsi="GHEA Grapalat" w:cs="Sylfaen"/>
          <w:vertAlign w:val="superscript"/>
          <w:lang w:val="hy-AM"/>
        </w:rPr>
        <w:t>անվանումը</w:t>
      </w:r>
    </w:p>
    <w:p w:rsidR="007154FC" w:rsidRPr="004605D7" w:rsidRDefault="009E1525"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12726">
        <w:rPr>
          <w:rStyle w:val="af5"/>
          <w:rFonts w:ascii="GHEA Grapalat" w:hAnsi="GHEA Grapalat"/>
          <w:b w:val="0"/>
          <w:bCs w:val="0"/>
          <w:sz w:val="20"/>
          <w:szCs w:val="20"/>
          <w:lang w:val="hy-AM"/>
        </w:rPr>
        <w:t>ում</w:t>
      </w:r>
      <w:r w:rsidR="006A0F27" w:rsidRPr="004605D7">
        <w:rPr>
          <w:rStyle w:val="af5"/>
          <w:rFonts w:ascii="GHEA Grapalat" w:hAnsi="GHEA Grapalat"/>
          <w:b w:val="0"/>
          <w:bCs w:val="0"/>
          <w:sz w:val="20"/>
          <w:szCs w:val="20"/>
          <w:lang w:val="hy-AM"/>
        </w:rPr>
        <w:t>:</w:t>
      </w:r>
      <w:r w:rsidR="007154FC" w:rsidRPr="004605D7">
        <w:rPr>
          <w:rStyle w:val="af5"/>
          <w:rFonts w:ascii="GHEA Grapalat" w:hAnsi="GHEA Grapalat"/>
          <w:b w:val="0"/>
          <w:bCs w:val="0"/>
          <w:sz w:val="20"/>
          <w:szCs w:val="20"/>
          <w:lang w:val="hy-AM"/>
        </w:rPr>
        <w:t xml:space="preserve"> </w:t>
      </w:r>
    </w:p>
    <w:p w:rsidR="009E1525" w:rsidRPr="004605D7" w:rsidRDefault="005A64FF" w:rsidP="005A64F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rsidR="009E1525" w:rsidRPr="004605D7" w:rsidRDefault="009E1525" w:rsidP="009E1525">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rsidR="00961895" w:rsidRPr="004605D7" w:rsidRDefault="005A64FF" w:rsidP="009E1525">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4605D7">
        <w:rPr>
          <w:rStyle w:val="af5"/>
          <w:rFonts w:ascii="GHEA Grapalat" w:hAnsi="GHEA Grapalat"/>
          <w:b w:val="0"/>
          <w:bCs w:val="0"/>
          <w:sz w:val="20"/>
          <w:szCs w:val="20"/>
          <w:lang w:val="hy-AM"/>
        </w:rPr>
        <w:t xml:space="preserve">ներկայացված պահանջով (այսուհետ՝ պահանջ) </w:t>
      </w:r>
      <w:r w:rsidR="006A0F27" w:rsidRPr="004605D7">
        <w:rPr>
          <w:rStyle w:val="af5"/>
          <w:rFonts w:ascii="GHEA Grapalat" w:hAnsi="GHEA Grapalat"/>
          <w:b w:val="0"/>
          <w:bCs w:val="0"/>
          <w:sz w:val="20"/>
          <w:szCs w:val="20"/>
          <w:lang w:val="hy-AM"/>
        </w:rPr>
        <w:t xml:space="preserve">բենեֆիցիարին վճարել </w:t>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p>
    <w:p w:rsidR="00961895" w:rsidRPr="004605D7"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rsidR="00961895" w:rsidRPr="004605D7" w:rsidRDefault="006A0F27" w:rsidP="00961895">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(այսուհետ՝ երաշխիքի գումար)՝</w:t>
      </w:r>
      <w:r w:rsidR="007154FC"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lang w:val="hy-AM"/>
        </w:rPr>
        <w:t xml:space="preserve">պահանջն ստանալուց </w:t>
      </w:r>
      <w:r w:rsidR="00C8399F">
        <w:rPr>
          <w:rStyle w:val="af5"/>
          <w:rFonts w:ascii="GHEA Grapalat" w:hAnsi="GHEA Grapalat"/>
          <w:b w:val="0"/>
          <w:bCs w:val="0"/>
          <w:sz w:val="20"/>
          <w:szCs w:val="20"/>
          <w:lang w:val="hy-AM"/>
        </w:rPr>
        <w:t>հինգ</w:t>
      </w:r>
      <w:r w:rsidR="009D3747" w:rsidRPr="004605D7">
        <w:rPr>
          <w:rStyle w:val="af5"/>
          <w:rFonts w:ascii="GHEA Grapalat" w:hAnsi="GHEA Grapalat"/>
          <w:b w:val="0"/>
          <w:bCs w:val="0"/>
          <w:sz w:val="20"/>
          <w:szCs w:val="20"/>
          <w:lang w:val="hy-AM"/>
        </w:rPr>
        <w:t xml:space="preserve"> աշխատանքային օրվա ընթացքում:</w:t>
      </w:r>
      <w:r w:rsidR="004C77DB" w:rsidRPr="004605D7">
        <w:rPr>
          <w:rStyle w:val="af5"/>
          <w:rFonts w:ascii="GHEA Grapalat" w:hAnsi="GHEA Grapalat"/>
          <w:b w:val="0"/>
          <w:bCs w:val="0"/>
          <w:sz w:val="20"/>
          <w:szCs w:val="20"/>
          <w:lang w:val="hy-AM"/>
        </w:rPr>
        <w:t xml:space="preserve"> </w:t>
      </w:r>
      <w:r w:rsidR="000C0396" w:rsidRPr="004605D7">
        <w:rPr>
          <w:rStyle w:val="af5"/>
          <w:rFonts w:ascii="GHEA Grapalat" w:hAnsi="GHEA Grapalat"/>
          <w:b w:val="0"/>
          <w:bCs w:val="0"/>
          <w:sz w:val="20"/>
          <w:szCs w:val="20"/>
          <w:lang w:val="hy-AM"/>
        </w:rPr>
        <w:t xml:space="preserve">  </w:t>
      </w:r>
      <w:r w:rsidR="004C77DB" w:rsidRPr="004605D7">
        <w:rPr>
          <w:rStyle w:val="af5"/>
          <w:rFonts w:ascii="GHEA Grapalat" w:hAnsi="GHEA Grapalat"/>
          <w:b w:val="0"/>
          <w:bCs w:val="0"/>
          <w:sz w:val="20"/>
          <w:szCs w:val="20"/>
          <w:lang w:val="hy-AM"/>
        </w:rPr>
        <w:t>Վճարումը</w:t>
      </w:r>
      <w:r w:rsidR="00244642" w:rsidRPr="004605D7">
        <w:rPr>
          <w:rStyle w:val="af5"/>
          <w:rFonts w:ascii="GHEA Grapalat" w:hAnsi="GHEA Grapalat"/>
          <w:b w:val="0"/>
          <w:bCs w:val="0"/>
          <w:sz w:val="20"/>
          <w:szCs w:val="20"/>
          <w:lang w:val="hy-AM"/>
        </w:rPr>
        <w:t xml:space="preserve"> </w:t>
      </w:r>
      <w:r w:rsidR="000C0396" w:rsidRPr="004605D7">
        <w:rPr>
          <w:rStyle w:val="af5"/>
          <w:rFonts w:ascii="GHEA Grapalat" w:hAnsi="GHEA Grapalat"/>
          <w:b w:val="0"/>
          <w:bCs w:val="0"/>
          <w:sz w:val="20"/>
          <w:szCs w:val="20"/>
          <w:lang w:val="hy-AM"/>
        </w:rPr>
        <w:t xml:space="preserve"> </w:t>
      </w:r>
      <w:r w:rsidR="00962585" w:rsidRPr="004605D7">
        <w:rPr>
          <w:rStyle w:val="af5"/>
          <w:rFonts w:ascii="GHEA Grapalat" w:hAnsi="GHEA Grapalat"/>
          <w:b w:val="0"/>
          <w:bCs w:val="0"/>
          <w:sz w:val="20"/>
          <w:szCs w:val="20"/>
          <w:lang w:val="hy-AM"/>
        </w:rPr>
        <w:t>կատարվում է բենեֆիցիարի</w:t>
      </w:r>
      <w:r w:rsidR="000C0396" w:rsidRPr="004605D7">
        <w:rPr>
          <w:rStyle w:val="af5"/>
          <w:rFonts w:ascii="GHEA Grapalat" w:hAnsi="GHEA Grapalat"/>
          <w:b w:val="0"/>
          <w:bCs w:val="0"/>
          <w:sz w:val="20"/>
          <w:szCs w:val="20"/>
          <w:lang w:val="hy-AM"/>
        </w:rPr>
        <w:t xml:space="preserve"> </w:t>
      </w:r>
      <w:r w:rsidR="000C0396" w:rsidRPr="004605D7">
        <w:rPr>
          <w:rStyle w:val="af5"/>
          <w:rFonts w:ascii="GHEA Grapalat" w:hAnsi="GHEA Grapalat"/>
          <w:b w:val="0"/>
          <w:bCs w:val="0"/>
          <w:sz w:val="20"/>
          <w:szCs w:val="20"/>
          <w:u w:val="single"/>
          <w:lang w:val="hy-AM"/>
        </w:rPr>
        <w:tab/>
      </w:r>
      <w:r w:rsidR="000C0396" w:rsidRPr="004605D7">
        <w:rPr>
          <w:rStyle w:val="af5"/>
          <w:rFonts w:ascii="GHEA Grapalat" w:hAnsi="GHEA Grapalat"/>
          <w:b w:val="0"/>
          <w:bCs w:val="0"/>
          <w:sz w:val="20"/>
          <w:szCs w:val="20"/>
          <w:u w:val="single"/>
          <w:lang w:val="hy-AM"/>
        </w:rPr>
        <w:tab/>
      </w:r>
      <w:r w:rsidR="000C0396" w:rsidRPr="004605D7">
        <w:rPr>
          <w:rStyle w:val="af5"/>
          <w:rFonts w:ascii="GHEA Grapalat" w:hAnsi="GHEA Grapalat"/>
          <w:b w:val="0"/>
          <w:bCs w:val="0"/>
          <w:sz w:val="20"/>
          <w:szCs w:val="20"/>
          <w:u w:val="single"/>
          <w:lang w:val="hy-AM"/>
        </w:rPr>
        <w:tab/>
      </w:r>
      <w:r w:rsidR="00961895" w:rsidRPr="004605D7">
        <w:rPr>
          <w:rStyle w:val="af5"/>
          <w:rFonts w:ascii="GHEA Grapalat" w:hAnsi="GHEA Grapalat"/>
          <w:b w:val="0"/>
          <w:bCs w:val="0"/>
          <w:sz w:val="20"/>
          <w:szCs w:val="20"/>
          <w:u w:val="single"/>
          <w:lang w:val="hy-AM"/>
        </w:rPr>
        <w:t xml:space="preserve"> </w:t>
      </w:r>
      <w:r w:rsidR="00961895" w:rsidRPr="004605D7">
        <w:rPr>
          <w:rStyle w:val="af5"/>
          <w:rFonts w:ascii="GHEA Grapalat" w:hAnsi="GHEA Grapalat"/>
          <w:b w:val="0"/>
          <w:bCs w:val="0"/>
          <w:sz w:val="20"/>
          <w:szCs w:val="20"/>
          <w:u w:val="single"/>
          <w:lang w:val="hy-AM"/>
        </w:rPr>
        <w:tab/>
      </w:r>
      <w:r w:rsidR="00961895" w:rsidRPr="004605D7">
        <w:rPr>
          <w:rStyle w:val="af5"/>
          <w:rFonts w:ascii="GHEA Grapalat" w:hAnsi="GHEA Grapalat"/>
          <w:b w:val="0"/>
          <w:bCs w:val="0"/>
          <w:sz w:val="20"/>
          <w:szCs w:val="20"/>
          <w:u w:val="single"/>
          <w:lang w:val="hy-AM"/>
        </w:rPr>
        <w:tab/>
      </w:r>
      <w:r w:rsidR="00961895" w:rsidRPr="004605D7">
        <w:rPr>
          <w:rStyle w:val="af5"/>
          <w:rFonts w:ascii="GHEA Grapalat" w:hAnsi="GHEA Grapalat"/>
          <w:b w:val="0"/>
          <w:bCs w:val="0"/>
          <w:sz w:val="20"/>
          <w:szCs w:val="20"/>
          <w:u w:val="single"/>
          <w:lang w:val="hy-AM"/>
        </w:rPr>
        <w:tab/>
      </w:r>
      <w:r w:rsidR="00961895" w:rsidRPr="004605D7">
        <w:rPr>
          <w:rStyle w:val="af5"/>
          <w:rFonts w:ascii="GHEA Grapalat" w:hAnsi="GHEA Grapalat"/>
          <w:b w:val="0"/>
          <w:bCs w:val="0"/>
          <w:sz w:val="20"/>
          <w:szCs w:val="20"/>
          <w:lang w:val="hy-AM"/>
        </w:rPr>
        <w:t xml:space="preserve"> հ</w:t>
      </w:r>
      <w:r w:rsidR="000C0396" w:rsidRPr="004605D7">
        <w:rPr>
          <w:rStyle w:val="af5"/>
          <w:rFonts w:ascii="GHEA Grapalat" w:hAnsi="GHEA Grapalat"/>
          <w:b w:val="0"/>
          <w:bCs w:val="0"/>
          <w:sz w:val="20"/>
          <w:szCs w:val="20"/>
          <w:lang w:val="hy-AM"/>
        </w:rPr>
        <w:t xml:space="preserve">աշվեհամարին </w:t>
      </w:r>
      <w:r w:rsidR="00961895" w:rsidRPr="004605D7">
        <w:rPr>
          <w:rStyle w:val="af5"/>
          <w:rFonts w:ascii="GHEA Grapalat" w:hAnsi="GHEA Grapalat"/>
          <w:b w:val="0"/>
          <w:bCs w:val="0"/>
          <w:sz w:val="20"/>
          <w:szCs w:val="20"/>
          <w:lang w:val="hy-AM"/>
        </w:rPr>
        <w:t>փոխանցման միջոցով:</w:t>
      </w:r>
    </w:p>
    <w:p w:rsidR="00961895" w:rsidRPr="004605D7" w:rsidRDefault="00961895" w:rsidP="00962585">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  </w:t>
      </w:r>
    </w:p>
    <w:p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C0396" w:rsidRPr="004605D7" w:rsidRDefault="001557AE" w:rsidP="000C039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Երաշխիքը գործում է </w:t>
      </w:r>
      <w:r w:rsidR="000C0396" w:rsidRPr="004605D7">
        <w:rPr>
          <w:rFonts w:ascii="GHEA Grapalat" w:hAnsi="GHEA Grapalat"/>
          <w:color w:val="000000"/>
          <w:sz w:val="20"/>
          <w:szCs w:val="20"/>
          <w:lang w:val="hy-AM"/>
        </w:rPr>
        <w:t xml:space="preserve">բենեֆիցիարի կողմից </w:t>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lang w:val="hy-AM"/>
        </w:rPr>
        <w:t xml:space="preserve"> ծածկագրով </w:t>
      </w:r>
    </w:p>
    <w:p w:rsidR="000C0396" w:rsidRPr="00E6597C" w:rsidRDefault="000C0396" w:rsidP="000C0396">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E6597C">
        <w:rPr>
          <w:rFonts w:ascii="GHEA Grapalat" w:hAnsi="GHEA Grapalat" w:cs="Sylfaen"/>
          <w:vertAlign w:val="superscript"/>
          <w:lang w:val="hy-AM"/>
        </w:rPr>
        <w:t xml:space="preserve">ընթացակարգի ծածկագիրը </w:t>
      </w:r>
    </w:p>
    <w:p w:rsidR="000C0396" w:rsidRPr="000A5226" w:rsidRDefault="000C0396" w:rsidP="000A5226">
      <w:pPr>
        <w:pStyle w:val="aff3"/>
        <w:tabs>
          <w:tab w:val="left" w:pos="0"/>
        </w:tabs>
        <w:ind w:left="0"/>
        <w:mirrorIndents/>
        <w:jc w:val="both"/>
        <w:rPr>
          <w:rFonts w:ascii="GHEA Grapalat" w:eastAsia="Calibri" w:hAnsi="GHEA Grapalat"/>
          <w:color w:val="000000"/>
          <w:sz w:val="20"/>
          <w:szCs w:val="20"/>
          <w:lang w:val="hy-AM"/>
        </w:rPr>
      </w:pPr>
      <w:r w:rsidRPr="004605D7">
        <w:rPr>
          <w:rFonts w:ascii="GHEA Grapalat" w:hAnsi="GHEA Grapalat"/>
          <w:color w:val="000000"/>
          <w:sz w:val="20"/>
          <w:szCs w:val="20"/>
          <w:lang w:val="hy-AM"/>
        </w:rPr>
        <w:t>կազմակերպված գնման ընթացակագին մասնակցելու նպատակով պրինացիպալի կողմից հայտը ներկայացնելու օրվանից հաշված իննսուն աշխատանքային օր:</w:t>
      </w:r>
      <w:r w:rsidR="00624D21">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Սույն երաշխիքի տրամադրման փաստի վերաբերյալ տեղեկատվությունը՝ </w:t>
      </w:r>
      <w:r w:rsidR="00FC6796" w:rsidRPr="009D1C6D">
        <w:rPr>
          <w:rFonts w:ascii="GHEA Grapalat" w:hAnsi="GHEA Grapalat"/>
          <w:color w:val="000000"/>
          <w:sz w:val="20"/>
          <w:szCs w:val="20"/>
          <w:lang w:val="hy-AM"/>
        </w:rPr>
        <w:t>երաշխիքի համարը, տրամադրող բանկի անվանումը և սույն երաշխիքի 1-ին կետում նշված ծածկագիրը</w:t>
      </w:r>
      <w:r w:rsidR="00FC6796">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A5226">
        <w:rPr>
          <w:rFonts w:ascii="GHEA Grapalat" w:eastAsia="Calibri" w:hAnsi="GHEA Grapalat"/>
          <w:color w:val="000000"/>
          <w:sz w:val="20"/>
          <w:szCs w:val="20"/>
          <w:lang w:val="hy-AM"/>
        </w:rPr>
        <w:t xml:space="preserve">գնահատող հանձնաժողովի </w:t>
      </w:r>
      <w:r w:rsidR="000A5226">
        <w:rPr>
          <w:rFonts w:ascii="GHEA Grapalat" w:hAnsi="GHEA Grapalat"/>
          <w:color w:val="000000"/>
          <w:sz w:val="20"/>
          <w:szCs w:val="20"/>
          <w:lang w:val="hy-AM"/>
        </w:rPr>
        <w:t xml:space="preserve">քարտուղարի էլեկտրոնային փոստի հասցեին։     </w:t>
      </w:r>
      <w:r w:rsidR="00624D21" w:rsidRPr="00842CF6">
        <w:rPr>
          <w:rFonts w:ascii="GHEA Grapalat" w:hAnsi="GHEA Grapalat"/>
          <w:color w:val="000000"/>
          <w:sz w:val="20"/>
          <w:szCs w:val="20"/>
          <w:lang w:val="hy-AM"/>
        </w:rPr>
        <w:t xml:space="preserve">   </w:t>
      </w:r>
    </w:p>
    <w:p w:rsidR="000C0396" w:rsidRPr="00A91342"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A91342" w:rsidRPr="00A91342">
        <w:rPr>
          <w:rFonts w:ascii="GHEA Grapalat" w:hAnsi="GHEA Grapalat"/>
          <w:color w:val="000000"/>
          <w:sz w:val="20"/>
          <w:szCs w:val="20"/>
          <w:lang w:val="hy-AM"/>
        </w:rPr>
        <w:t xml:space="preserve">է </w:t>
      </w:r>
      <w:r w:rsidR="000C0396" w:rsidRPr="004605D7">
        <w:rPr>
          <w:rFonts w:ascii="GHEA Grapalat" w:hAnsi="GHEA Grapalat"/>
          <w:color w:val="000000"/>
          <w:sz w:val="20"/>
          <w:szCs w:val="20"/>
          <w:lang w:val="hy-AM"/>
        </w:rPr>
        <w:t>հայտը մերժելու մասին գնահատող հանձնաժողովի նիստի արձանագրության պատճենը</w:t>
      </w:r>
      <w:r w:rsidR="00A91342" w:rsidRPr="00A91342">
        <w:rPr>
          <w:rFonts w:ascii="GHEA Grapalat" w:hAnsi="GHEA Grapalat"/>
          <w:color w:val="000000"/>
          <w:sz w:val="20"/>
          <w:szCs w:val="20"/>
          <w:lang w:val="hy-AM"/>
        </w:rPr>
        <w:t>:</w:t>
      </w:r>
    </w:p>
    <w:p w:rsidR="009C370D" w:rsidRPr="004605D7" w:rsidRDefault="000C0396"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796">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4605D7">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rsidR="001557AE" w:rsidRPr="004605D7" w:rsidRDefault="0061458A"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1557AE" w:rsidRPr="004605D7">
        <w:rPr>
          <w:rFonts w:ascii="GHEA Grapalat" w:hAnsi="GHEA Grapalat"/>
          <w:color w:val="000000"/>
          <w:sz w:val="20"/>
          <w:szCs w:val="20"/>
          <w:lang w:val="hy-AM"/>
        </w:rPr>
        <w:t>. Երաշխիք տվող անձը մերժում է բենեֆիցիարի պահանջը, եթե`</w:t>
      </w:r>
    </w:p>
    <w:p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rsidR="001557AE" w:rsidRPr="004605D7" w:rsidRDefault="0061458A"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1557AE"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9C370D" w:rsidRPr="00E6597C" w:rsidRDefault="009C370D" w:rsidP="009C370D">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rsidR="001557AE" w:rsidRPr="00E6597C" w:rsidRDefault="001557AE" w:rsidP="009C370D">
      <w:pPr>
        <w:pStyle w:val="31"/>
        <w:spacing w:line="240" w:lineRule="auto"/>
        <w:jc w:val="center"/>
        <w:rPr>
          <w:rFonts w:ascii="GHEA Grapalat" w:hAnsi="GHEA Grapalat" w:cs="Arial"/>
          <w:b/>
          <w:lang w:val="hy-AM"/>
        </w:rPr>
      </w:pPr>
    </w:p>
    <w:p w:rsidR="00B2572B" w:rsidRPr="00E6597C" w:rsidRDefault="00B2572B" w:rsidP="00ED36CA">
      <w:pPr>
        <w:pStyle w:val="31"/>
        <w:spacing w:line="240" w:lineRule="auto"/>
        <w:jc w:val="right"/>
        <w:rPr>
          <w:rFonts w:ascii="GHEA Grapalat" w:hAnsi="GHEA Grapalat"/>
          <w:szCs w:val="24"/>
          <w:lang w:val="hy-AM"/>
        </w:rPr>
      </w:pPr>
    </w:p>
    <w:p w:rsidR="009C370D" w:rsidRPr="004605D7" w:rsidRDefault="009C370D" w:rsidP="009C370D">
      <w:pPr>
        <w:pStyle w:val="31"/>
        <w:spacing w:line="240" w:lineRule="auto"/>
        <w:jc w:val="right"/>
        <w:rPr>
          <w:rFonts w:ascii="GHEA Grapalat" w:hAnsi="GHEA Grapalat" w:cs="Arial"/>
          <w:b/>
          <w:lang w:val="hy-AM"/>
        </w:rPr>
      </w:pPr>
      <w:r w:rsidRPr="00E6597C">
        <w:rPr>
          <w:rFonts w:ascii="GHEA Grapalat" w:hAnsi="GHEA Grapalat"/>
          <w:b/>
          <w:lang w:val="hy-AM"/>
        </w:rPr>
        <w:br w:type="page"/>
      </w: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p>
    <w:p w:rsidR="009C370D" w:rsidRPr="00C5286E" w:rsidRDefault="00C5286E" w:rsidP="00C5286E">
      <w:pPr>
        <w:pStyle w:val="a3"/>
        <w:spacing w:line="240" w:lineRule="auto"/>
        <w:jc w:val="right"/>
        <w:rPr>
          <w:rFonts w:ascii="GHEA Grapalat" w:hAnsi="GHEA Grapalat"/>
          <w:i w:val="0"/>
          <w:lang w:val="af-ZA"/>
        </w:rPr>
      </w:pPr>
      <w:r>
        <w:rPr>
          <w:rFonts w:ascii="GHEA Grapalat" w:hAnsi="GHEA Grapalat"/>
          <w:i w:val="0"/>
          <w:lang w:val="af-ZA"/>
        </w:rPr>
        <w:t>ԱՄԲՀ-ՋՄ-</w:t>
      </w:r>
      <w:r w:rsidRPr="00E6597C">
        <w:rPr>
          <w:rFonts w:ascii="GHEA Grapalat" w:hAnsi="GHEA Grapalat"/>
          <w:i w:val="0"/>
          <w:lang w:val="af-ZA"/>
        </w:rPr>
        <w:t>ԲՄԱՇՁԲ</w:t>
      </w:r>
      <w:r w:rsidRPr="003A3ADE">
        <w:rPr>
          <w:rFonts w:ascii="GHEA Grapalat" w:hAnsi="GHEA Grapalat"/>
          <w:i w:val="0"/>
          <w:lang w:val="af-ZA"/>
        </w:rPr>
        <w:t>-22/01</w:t>
      </w:r>
      <w:r>
        <w:rPr>
          <w:rFonts w:ascii="GHEA Grapalat" w:hAnsi="GHEA Grapalat"/>
          <w:i w:val="0"/>
          <w:lang w:val="af-ZA"/>
        </w:rPr>
        <w:t xml:space="preserve"> </w:t>
      </w:r>
      <w:r w:rsidR="009C370D" w:rsidRPr="00E6597C">
        <w:rPr>
          <w:rFonts w:ascii="GHEA Grapalat" w:hAnsi="GHEA Grapalat" w:cs="Sylfaen"/>
          <w:b/>
          <w:lang w:val="hy-AM"/>
        </w:rPr>
        <w:t>ծածկագրով</w:t>
      </w:r>
    </w:p>
    <w:p w:rsidR="009C370D" w:rsidRPr="00E6597C" w:rsidRDefault="00301156" w:rsidP="009C370D">
      <w:pPr>
        <w:pStyle w:val="31"/>
        <w:spacing w:line="240" w:lineRule="auto"/>
        <w:jc w:val="right"/>
        <w:rPr>
          <w:rFonts w:ascii="GHEA Grapalat" w:hAnsi="GHEA Grapalat"/>
          <w:szCs w:val="24"/>
          <w:lang w:val="hy-AM"/>
        </w:rPr>
      </w:pPr>
      <w:r w:rsidRPr="00187D94">
        <w:rPr>
          <w:rFonts w:ascii="GHEA Grapalat" w:hAnsi="GHEA Grapalat" w:cs="Sylfaen"/>
          <w:b/>
          <w:lang w:val="hy-AM"/>
        </w:rPr>
        <w:t xml:space="preserve">Հրատապ </w:t>
      </w:r>
      <w:r w:rsidR="009C370D" w:rsidRPr="00E6597C">
        <w:rPr>
          <w:rFonts w:ascii="GHEA Grapalat" w:hAnsi="GHEA Grapalat" w:cs="Sylfaen"/>
          <w:b/>
          <w:lang w:val="hy-AM"/>
        </w:rPr>
        <w:t>բաց</w:t>
      </w:r>
      <w:r w:rsidR="009C370D" w:rsidRPr="00E6597C">
        <w:rPr>
          <w:rFonts w:ascii="GHEA Grapalat" w:hAnsi="GHEA Grapalat" w:cs="Arial"/>
          <w:b/>
          <w:lang w:val="hy-AM"/>
        </w:rPr>
        <w:t xml:space="preserve"> մրցույթի </w:t>
      </w:r>
      <w:r w:rsidR="009C370D" w:rsidRPr="00E6597C">
        <w:rPr>
          <w:rFonts w:ascii="GHEA Grapalat" w:hAnsi="GHEA Grapalat" w:cs="Sylfaen"/>
          <w:b/>
          <w:lang w:val="hy-AM"/>
        </w:rPr>
        <w:t>հրավերի</w:t>
      </w:r>
    </w:p>
    <w:p w:rsidR="00091EBC" w:rsidRPr="004605D7"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rsidR="007A5E2D" w:rsidRPr="004605D7" w:rsidRDefault="007A5E2D"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(որակավորման ապահովում)</w:t>
      </w:r>
    </w:p>
    <w:p w:rsidR="00091EBC" w:rsidRPr="004605D7" w:rsidRDefault="00091EBC" w:rsidP="00091EBC">
      <w:pPr>
        <w:pStyle w:val="af4"/>
        <w:shd w:val="clear" w:color="auto" w:fill="FFFFFF"/>
        <w:spacing w:before="0" w:beforeAutospacing="0" w:after="0" w:afterAutospacing="0"/>
        <w:ind w:firstLine="375"/>
        <w:rPr>
          <w:rStyle w:val="af5"/>
          <w:lang w:val="hy-AM"/>
        </w:rPr>
      </w:pPr>
    </w:p>
    <w:p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rsidR="00091EBC" w:rsidRPr="004605D7" w:rsidRDefault="00091EBC" w:rsidP="00091EBC">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պատվիրատուի անվանումը</w:t>
      </w:r>
    </w:p>
    <w:p w:rsidR="00091EBC" w:rsidRPr="00E6597C" w:rsidRDefault="00091EBC" w:rsidP="006E4901">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բենեֆիցիար) կողմից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ծածկագրով կազմակերպված</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ընթացակարգի ծածկագիրը </w:t>
      </w:r>
    </w:p>
    <w:p w:rsidR="00F27778"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գնման ընթացակարգի</w:t>
      </w:r>
      <w:r w:rsidR="00F27778" w:rsidRPr="004605D7">
        <w:rPr>
          <w:rStyle w:val="af5"/>
          <w:rFonts w:ascii="GHEA Grapalat" w:hAnsi="GHEA Grapalat"/>
          <w:b w:val="0"/>
          <w:bCs w:val="0"/>
          <w:sz w:val="20"/>
          <w:szCs w:val="20"/>
          <w:lang w:val="hy-AM"/>
        </w:rPr>
        <w:t xml:space="preserve"> արդյունքում</w:t>
      </w:r>
      <w:r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w:t>
      </w:r>
    </w:p>
    <w:p w:rsidR="00F27778" w:rsidRPr="00E6597C" w:rsidRDefault="00F27778" w:rsidP="00091EBC">
      <w:pPr>
        <w:pStyle w:val="af4"/>
        <w:shd w:val="clear" w:color="auto" w:fill="FFFFFF"/>
        <w:spacing w:before="0" w:beforeAutospacing="0" w:after="0" w:afterAutospacing="0"/>
        <w:ind w:firstLine="375"/>
        <w:rPr>
          <w:rFonts w:cs="Sylfaen"/>
          <w:vertAlign w:val="superscript"/>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E6597C">
        <w:rPr>
          <w:rFonts w:ascii="GHEA Grapalat" w:hAnsi="GHEA Grapalat" w:cs="Sylfaen"/>
          <w:vertAlign w:val="superscript"/>
          <w:lang w:val="hy-AM"/>
        </w:rPr>
        <w:t>ընտրված մասնակցի անվանումը</w:t>
      </w:r>
    </w:p>
    <w:p w:rsidR="00F27778"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պրիցիպալ) </w:t>
      </w:r>
      <w:r w:rsidR="00F27778" w:rsidRPr="004605D7">
        <w:rPr>
          <w:rStyle w:val="af5"/>
          <w:rFonts w:ascii="GHEA Grapalat" w:hAnsi="GHEA Grapalat"/>
          <w:b w:val="0"/>
          <w:bCs w:val="0"/>
          <w:sz w:val="20"/>
          <w:szCs w:val="20"/>
          <w:lang w:val="hy-AM"/>
        </w:rPr>
        <w:t xml:space="preserve">կողմից կնքվելիք </w:t>
      </w:r>
      <w:r w:rsidR="007A5E2D" w:rsidRPr="004605D7">
        <w:rPr>
          <w:rStyle w:val="af5"/>
          <w:rFonts w:ascii="GHEA Grapalat" w:hAnsi="GHEA Grapalat"/>
          <w:b w:val="0"/>
          <w:bCs w:val="0"/>
          <w:sz w:val="20"/>
          <w:szCs w:val="20"/>
          <w:lang w:val="hy-AM"/>
        </w:rPr>
        <w:t>N</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t xml:space="preserve">           </w:t>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t xml:space="preserve">  </w:t>
      </w:r>
      <w:r w:rsidR="00F27778"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 xml:space="preserve"> </w:t>
      </w:r>
      <w:r w:rsidR="00F27778" w:rsidRPr="004605D7">
        <w:rPr>
          <w:rStyle w:val="af5"/>
          <w:rFonts w:ascii="GHEA Grapalat" w:hAnsi="GHEA Grapalat"/>
          <w:b w:val="0"/>
          <w:bCs w:val="0"/>
          <w:sz w:val="20"/>
          <w:szCs w:val="20"/>
          <w:lang w:val="hy-AM"/>
        </w:rPr>
        <w:tab/>
        <w:t xml:space="preserve">            </w:t>
      </w:r>
      <w:r w:rsidR="00E23921"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rsidR="00091EBC" w:rsidRPr="004605D7" w:rsidRDefault="00F27778" w:rsidP="006E4901">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պայմանագրով </w:t>
      </w:r>
      <w:r w:rsidR="00091EBC"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lang w:val="hy-AM"/>
        </w:rPr>
        <w:t>նախատեսված պարտավորությունների կատարման համար անհրաժեշտ որակավոր</w:t>
      </w:r>
      <w:r w:rsidR="006E4901" w:rsidRPr="004605D7">
        <w:rPr>
          <w:rStyle w:val="af5"/>
          <w:rFonts w:ascii="GHEA Grapalat" w:hAnsi="GHEA Grapalat"/>
          <w:b w:val="0"/>
          <w:bCs w:val="0"/>
          <w:sz w:val="20"/>
          <w:szCs w:val="20"/>
          <w:lang w:val="hy-AM"/>
        </w:rPr>
        <w:t xml:space="preserve">ման ապահովում </w:t>
      </w:r>
      <w:r w:rsidR="00091EBC" w:rsidRPr="004605D7">
        <w:rPr>
          <w:rStyle w:val="af5"/>
          <w:rFonts w:ascii="GHEA Grapalat" w:hAnsi="GHEA Grapalat"/>
          <w:b w:val="0"/>
          <w:bCs w:val="0"/>
          <w:sz w:val="20"/>
          <w:szCs w:val="20"/>
          <w:lang w:val="hy-AM"/>
        </w:rPr>
        <w:t>(այսուհետ՝ երաշխավորված պարտավորություններ</w:t>
      </w:r>
      <w:r w:rsidR="007A5E2D" w:rsidRPr="004605D7">
        <w:rPr>
          <w:rStyle w:val="af5"/>
          <w:rFonts w:ascii="GHEA Grapalat" w:hAnsi="GHEA Grapalat"/>
          <w:b w:val="0"/>
          <w:bCs w:val="0"/>
          <w:sz w:val="20"/>
          <w:szCs w:val="20"/>
          <w:lang w:val="hy-AM"/>
        </w:rPr>
        <w:t>)</w:t>
      </w:r>
      <w:r w:rsidR="00091EBC" w:rsidRPr="004605D7">
        <w:rPr>
          <w:rStyle w:val="af5"/>
          <w:rFonts w:ascii="GHEA Grapalat" w:hAnsi="GHEA Grapalat"/>
          <w:b w:val="0"/>
          <w:bCs w:val="0"/>
          <w:sz w:val="20"/>
          <w:szCs w:val="20"/>
          <w:lang w:val="hy-AM"/>
        </w:rPr>
        <w:t xml:space="preserve">: </w:t>
      </w:r>
    </w:p>
    <w:p w:rsidR="00091EBC" w:rsidRPr="004605D7"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rsidR="00091EBC" w:rsidRPr="004605D7" w:rsidRDefault="006D3406"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sidR="00091EBC" w:rsidRPr="004605D7">
        <w:rPr>
          <w:rStyle w:val="af5"/>
          <w:rFonts w:ascii="GHEA Grapalat" w:hAnsi="GHEA Grapalat"/>
          <w:b w:val="0"/>
          <w:bCs w:val="0"/>
          <w:sz w:val="20"/>
          <w:szCs w:val="20"/>
          <w:lang w:val="hy-AM"/>
        </w:rPr>
        <w:t xml:space="preserve">   </w:t>
      </w:r>
      <w:r w:rsidR="00091EBC" w:rsidRPr="004605D7">
        <w:rPr>
          <w:rFonts w:ascii="GHEA Grapalat" w:hAnsi="GHEA Grapalat" w:cs="Sylfaen"/>
          <w:vertAlign w:val="superscript"/>
          <w:lang w:val="hy-AM"/>
        </w:rPr>
        <w:t>երաշխիքը տվող բանկի</w:t>
      </w:r>
      <w:r w:rsidR="00FC6796">
        <w:rPr>
          <w:rFonts w:ascii="GHEA Grapalat" w:hAnsi="GHEA Grapalat" w:cs="Sylfaen"/>
          <w:vertAlign w:val="superscript"/>
          <w:lang w:val="hy-AM"/>
        </w:rPr>
        <w:t xml:space="preserve"> </w:t>
      </w:r>
      <w:r w:rsidR="00091EBC" w:rsidRPr="00E6597C">
        <w:rPr>
          <w:rFonts w:ascii="GHEA Grapalat" w:hAnsi="GHEA Grapalat" w:cs="Sylfaen"/>
          <w:vertAlign w:val="superscript"/>
          <w:lang w:val="hy-AM"/>
        </w:rPr>
        <w:t>անվանումը</w:t>
      </w:r>
    </w:p>
    <w:p w:rsidR="00091EBC"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6E4901" w:rsidRPr="004605D7">
        <w:rPr>
          <w:rStyle w:val="af5"/>
          <w:rFonts w:ascii="GHEA Grapalat" w:hAnsi="GHEA Grapalat"/>
          <w:b w:val="0"/>
          <w:bCs w:val="0"/>
          <w:sz w:val="20"/>
          <w:szCs w:val="20"/>
          <w:u w:val="single"/>
          <w:lang w:val="hy-AM"/>
        </w:rPr>
        <w:tab/>
        <w:t xml:space="preserve">  </w:t>
      </w:r>
    </w:p>
    <w:p w:rsidR="00091EBC" w:rsidRPr="004605D7"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w:t>
      </w:r>
      <w:r w:rsidR="006E4901" w:rsidRPr="004605D7">
        <w:rPr>
          <w:rFonts w:ascii="GHEA Grapalat" w:hAnsi="GHEA Grapalat" w:cs="Sylfaen"/>
          <w:vertAlign w:val="superscript"/>
          <w:lang w:val="hy-AM"/>
        </w:rPr>
        <w:t xml:space="preserve">   </w:t>
      </w:r>
      <w:r w:rsidRPr="004605D7">
        <w:rPr>
          <w:rFonts w:ascii="GHEA Grapalat" w:hAnsi="GHEA Grapalat" w:cs="Sylfaen"/>
          <w:vertAlign w:val="superscript"/>
          <w:lang w:val="hy-AM"/>
        </w:rPr>
        <w:t>գումարը թվերով և տառերով</w:t>
      </w:r>
    </w:p>
    <w:p w:rsidR="006E4901"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երաշխիքի գումար)՝ պահանջն ստանալուց </w:t>
      </w:r>
      <w:r w:rsidR="00C8399F">
        <w:rPr>
          <w:rStyle w:val="af5"/>
          <w:rFonts w:ascii="GHEA Grapalat" w:hAnsi="GHEA Grapalat"/>
          <w:b w:val="0"/>
          <w:bCs w:val="0"/>
          <w:sz w:val="20"/>
          <w:szCs w:val="20"/>
          <w:lang w:val="hy-AM"/>
        </w:rPr>
        <w:t>հինգ</w:t>
      </w:r>
      <w:r w:rsidRPr="004605D7">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t xml:space="preserve">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հաշվեհամարին </w:t>
      </w:r>
      <w:r w:rsidR="006E4901" w:rsidRPr="004605D7">
        <w:rPr>
          <w:rStyle w:val="af5"/>
          <w:rFonts w:ascii="GHEA Grapalat" w:hAnsi="GHEA Grapalat"/>
          <w:b w:val="0"/>
          <w:bCs w:val="0"/>
          <w:sz w:val="20"/>
          <w:szCs w:val="20"/>
          <w:lang w:val="hy-AM"/>
        </w:rPr>
        <w:t>փոխանցման միջոցով:</w:t>
      </w:r>
    </w:p>
    <w:p w:rsidR="006E4901" w:rsidRPr="004605D7" w:rsidRDefault="006E4901" w:rsidP="006E4901">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  </w:t>
      </w:r>
    </w:p>
    <w:p w:rsidR="00091EBC" w:rsidRPr="004605D7"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rsidR="00091EBC" w:rsidRPr="004605D7"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BA096A" w:rsidRPr="00842CF6" w:rsidRDefault="00091EBC" w:rsidP="00BA096A">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BA096A" w:rsidRPr="00842CF6">
        <w:rPr>
          <w:rFonts w:ascii="GHEA Grapalat" w:hAnsi="GHEA Grapalat"/>
          <w:color w:val="000000"/>
          <w:sz w:val="20"/>
          <w:szCs w:val="20"/>
          <w:lang w:val="hy-AM"/>
        </w:rPr>
        <w:t xml:space="preserve">Երաշխիքը գործում է բենեֆիցիարի և պրինցիպալի միջև N </w:t>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p>
    <w:p w:rsidR="00BA096A" w:rsidRPr="00842CF6" w:rsidRDefault="00BA096A" w:rsidP="00BA096A">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rsidR="00BA096A" w:rsidRPr="00842CF6" w:rsidRDefault="00BA096A" w:rsidP="00BA096A">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ծածկագրով կնքվելիք պայմանագիրն ուժի մեջ մտնելու օրվանից մինչև</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rsidR="00BA096A" w:rsidRPr="00842CF6" w:rsidRDefault="00BA096A" w:rsidP="00BA096A">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կնքվել</w:t>
      </w:r>
      <w:r w:rsidR="00807F72">
        <w:rPr>
          <w:rFonts w:ascii="GHEA Grapalat" w:hAnsi="GHEA Grapalat" w:cs="Sylfaen"/>
          <w:vertAlign w:val="superscript"/>
          <w:lang w:val="hy-AM"/>
        </w:rPr>
        <w:t xml:space="preserve">իք պայմանագրով նախատեսված </w:t>
      </w:r>
    </w:p>
    <w:p w:rsidR="00BA096A" w:rsidRPr="00842CF6" w:rsidRDefault="00807F72" w:rsidP="00BA096A">
      <w:pPr>
        <w:pStyle w:val="aff3"/>
        <w:tabs>
          <w:tab w:val="left" w:pos="0"/>
        </w:tabs>
        <w:ind w:left="0"/>
        <w:mirrorIndents/>
        <w:jc w:val="both"/>
        <w:rPr>
          <w:rFonts w:ascii="GHEA Grapalat" w:hAnsi="GHEA Grapalat" w:cs="Sylfaen"/>
          <w:vertAlign w:val="superscript"/>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rsidR="00BA096A" w:rsidRPr="00842CF6" w:rsidRDefault="00BA096A" w:rsidP="00BA096A">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աշխատանքի կա</w:t>
      </w:r>
      <w:r w:rsidR="00807F72">
        <w:rPr>
          <w:rFonts w:ascii="GHEA Grapalat" w:hAnsi="GHEA Grapalat" w:cs="Sylfaen"/>
          <w:vertAlign w:val="superscript"/>
          <w:lang w:val="hy-AM"/>
        </w:rPr>
        <w:t xml:space="preserve">տարման </w:t>
      </w:r>
      <w:r w:rsidRPr="00842CF6">
        <w:rPr>
          <w:rFonts w:ascii="GHEA Grapalat" w:hAnsi="GHEA Grapalat" w:cs="Sylfaen"/>
          <w:vertAlign w:val="superscript"/>
          <w:lang w:val="hy-AM"/>
        </w:rPr>
        <w:t xml:space="preserve"> վերջնաժամկետը </w:t>
      </w:r>
    </w:p>
    <w:p w:rsidR="00BA096A" w:rsidRPr="00842CF6" w:rsidRDefault="00BA096A" w:rsidP="00BA096A">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091EBC" w:rsidRPr="004605D7" w:rsidRDefault="00091EBC" w:rsidP="00807F72">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B3D9D" w:rsidRPr="004605D7" w:rsidRDefault="007B3D9D"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1</w:t>
      </w:r>
      <w:r w:rsidR="00091EBC" w:rsidRPr="004605D7">
        <w:rPr>
          <w:rFonts w:ascii="GHEA Grapalat" w:hAnsi="GHEA Grapalat"/>
          <w:color w:val="000000"/>
          <w:sz w:val="20"/>
          <w:szCs w:val="20"/>
          <w:lang w:val="hy-AM"/>
        </w:rPr>
        <w:t xml:space="preserve">) </w:t>
      </w:r>
      <w:r w:rsidR="007A5E2D" w:rsidRPr="004605D7">
        <w:rPr>
          <w:rFonts w:ascii="GHEA Grapalat" w:hAnsi="GHEA Grapalat"/>
          <w:color w:val="000000"/>
          <w:sz w:val="20"/>
          <w:szCs w:val="20"/>
          <w:lang w:val="hy-AM"/>
        </w:rPr>
        <w:t xml:space="preserve">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24041A" w:rsidRPr="004605D7">
        <w:rPr>
          <w:rFonts w:ascii="GHEA Grapalat" w:hAnsi="GHEA Grapalat"/>
          <w:color w:val="000000"/>
          <w:sz w:val="20"/>
          <w:szCs w:val="20"/>
          <w:u w:val="single"/>
          <w:lang w:val="hy-AM"/>
        </w:rPr>
        <w:tab/>
      </w:r>
      <w:r w:rsidRPr="004605D7">
        <w:rPr>
          <w:rFonts w:ascii="GHEA Grapalat" w:hAnsi="GHEA Grapalat"/>
          <w:color w:val="000000"/>
          <w:sz w:val="20"/>
          <w:szCs w:val="20"/>
          <w:lang w:val="hy-AM"/>
        </w:rPr>
        <w:t xml:space="preserve"> ծածկագրով կնքված պայմանագրի, ներառյալ նաև դրանում </w:t>
      </w:r>
    </w:p>
    <w:p w:rsidR="007B3D9D" w:rsidRPr="004605D7" w:rsidRDefault="007B3D9D" w:rsidP="007B3D9D">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0024041A" w:rsidRPr="004605D7">
        <w:rPr>
          <w:rFonts w:ascii="GHEA Grapalat" w:hAnsi="GHEA Grapalat" w:cs="Sylfaen"/>
          <w:vertAlign w:val="superscript"/>
          <w:lang w:val="hy-AM"/>
        </w:rPr>
        <w:t xml:space="preserve">       </w:t>
      </w: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rsidR="00091EBC" w:rsidRPr="004605D7" w:rsidRDefault="007B3D9D" w:rsidP="007B3D9D">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կատարված փոփոխությունների, լրացուցիչ համաձայնագրերի պատճենները</w:t>
      </w:r>
      <w:r w:rsidR="00091EBC" w:rsidRPr="004605D7">
        <w:rPr>
          <w:rFonts w:ascii="GHEA Grapalat" w:hAnsi="GHEA Grapalat"/>
          <w:color w:val="000000"/>
          <w:sz w:val="20"/>
          <w:szCs w:val="20"/>
          <w:lang w:val="hy-AM"/>
        </w:rPr>
        <w:t>.</w:t>
      </w:r>
    </w:p>
    <w:p w:rsidR="007B3D9D" w:rsidRPr="004605D7" w:rsidRDefault="007B3D9D" w:rsidP="007B3D9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2</w:t>
      </w:r>
      <w:r w:rsidR="00091EBC" w:rsidRPr="004605D7">
        <w:rPr>
          <w:rFonts w:ascii="GHEA Grapalat" w:hAnsi="GHEA Grapalat"/>
          <w:color w:val="000000"/>
          <w:sz w:val="20"/>
          <w:szCs w:val="20"/>
          <w:lang w:val="hy-AM"/>
        </w:rPr>
        <w:t xml:space="preserve">) </w:t>
      </w:r>
      <w:r w:rsidRPr="004605D7">
        <w:rPr>
          <w:rFonts w:ascii="GHEA Grapalat" w:hAnsi="GHEA Grapalat"/>
          <w:color w:val="000000"/>
          <w:sz w:val="20"/>
          <w:szCs w:val="20"/>
          <w:lang w:val="hy-AM"/>
        </w:rPr>
        <w:t xml:space="preserve">բենեֆիցիարի կողմից պայմանագիրը միակողմանի լուծելու մասին </w:t>
      </w:r>
      <w:hyperlink r:id="rId10" w:history="1">
        <w:r w:rsidRPr="004605D7">
          <w:rPr>
            <w:rStyle w:val="a9"/>
            <w:rFonts w:ascii="GHEA Grapalat" w:hAnsi="GHEA Grapalat"/>
            <w:sz w:val="20"/>
            <w:szCs w:val="20"/>
            <w:lang w:val="hy-AM"/>
          </w:rPr>
          <w:t>www.procurement.am</w:t>
        </w:r>
      </w:hyperlink>
      <w:r w:rsidRPr="004605D7">
        <w:rPr>
          <w:rFonts w:ascii="GHEA Grapalat" w:hAnsi="GHEA Grapalat"/>
          <w:color w:val="000000"/>
          <w:sz w:val="20"/>
          <w:szCs w:val="20"/>
          <w:lang w:val="hy-AM"/>
        </w:rPr>
        <w:t xml:space="preserve"> հասց</w:t>
      </w:r>
      <w:r w:rsidR="002F2AD2">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2F2AD2">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4605D7" w:rsidRDefault="00D82F69"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rsidR="00091EBC" w:rsidRPr="004605D7" w:rsidRDefault="00D82F69"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lastRenderedPageBreak/>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091EBC" w:rsidRPr="00E6597C"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rsidR="00485BCE" w:rsidRPr="00015CC3" w:rsidRDefault="009C370D" w:rsidP="00485BCE">
      <w:pPr>
        <w:pStyle w:val="31"/>
        <w:spacing w:line="240" w:lineRule="auto"/>
        <w:jc w:val="right"/>
        <w:rPr>
          <w:rFonts w:ascii="GHEA Grapalat" w:hAnsi="GHEA Grapalat" w:cs="Arial"/>
          <w:b/>
          <w:lang w:val="hy-AM"/>
        </w:rPr>
      </w:pPr>
      <w:r w:rsidRPr="00E6597C">
        <w:rPr>
          <w:rFonts w:ascii="GHEA Grapalat" w:hAnsi="GHEA Grapalat"/>
          <w:b/>
          <w:lang w:val="hy-AM"/>
        </w:rPr>
        <w:br w:type="page"/>
      </w:r>
      <w:r w:rsidR="00485BCE" w:rsidRPr="00E6597C">
        <w:rPr>
          <w:rFonts w:ascii="GHEA Grapalat" w:hAnsi="GHEA Grapalat" w:cs="Sylfaen"/>
          <w:b/>
          <w:lang w:val="hy-AM"/>
        </w:rPr>
        <w:lastRenderedPageBreak/>
        <w:t>Հավելված</w:t>
      </w:r>
      <w:r w:rsidR="00485BCE" w:rsidRPr="00E6597C">
        <w:rPr>
          <w:rFonts w:ascii="GHEA Grapalat" w:hAnsi="GHEA Grapalat" w:cs="Arial"/>
          <w:b/>
          <w:lang w:val="hy-AM"/>
        </w:rPr>
        <w:t xml:space="preserve"> </w:t>
      </w:r>
      <w:r w:rsidR="00485BCE" w:rsidRPr="004605D7">
        <w:rPr>
          <w:rFonts w:ascii="GHEA Grapalat" w:hAnsi="GHEA Grapalat" w:cs="Arial"/>
          <w:b/>
          <w:lang w:val="hy-AM"/>
        </w:rPr>
        <w:t>4</w:t>
      </w:r>
      <w:r w:rsidR="00485BCE" w:rsidRPr="00015CC3">
        <w:rPr>
          <w:rFonts w:ascii="GHEA Grapalat" w:hAnsi="GHEA Grapalat" w:cs="Arial"/>
          <w:b/>
          <w:lang w:val="hy-AM"/>
        </w:rPr>
        <w:t>.1</w:t>
      </w:r>
    </w:p>
    <w:p w:rsidR="00485BCE" w:rsidRPr="00C5286E" w:rsidRDefault="00C5286E" w:rsidP="00C5286E">
      <w:pPr>
        <w:pStyle w:val="a3"/>
        <w:spacing w:line="240" w:lineRule="auto"/>
        <w:jc w:val="right"/>
        <w:rPr>
          <w:rFonts w:ascii="GHEA Grapalat" w:hAnsi="GHEA Grapalat"/>
          <w:i w:val="0"/>
          <w:lang w:val="af-ZA"/>
        </w:rPr>
      </w:pPr>
      <w:r>
        <w:rPr>
          <w:rFonts w:ascii="GHEA Grapalat" w:hAnsi="GHEA Grapalat"/>
          <w:i w:val="0"/>
          <w:lang w:val="af-ZA"/>
        </w:rPr>
        <w:t>ԱՄԲՀ-ՋՄ-</w:t>
      </w:r>
      <w:r w:rsidRPr="00E6597C">
        <w:rPr>
          <w:rFonts w:ascii="GHEA Grapalat" w:hAnsi="GHEA Grapalat"/>
          <w:i w:val="0"/>
          <w:lang w:val="af-ZA"/>
        </w:rPr>
        <w:t>ԲՄԱՇՁԲ</w:t>
      </w:r>
      <w:r w:rsidRPr="003A3ADE">
        <w:rPr>
          <w:rFonts w:ascii="GHEA Grapalat" w:hAnsi="GHEA Grapalat"/>
          <w:i w:val="0"/>
          <w:lang w:val="af-ZA"/>
        </w:rPr>
        <w:t>-22/01</w:t>
      </w:r>
      <w:r w:rsidR="00485BCE" w:rsidRPr="00E6597C">
        <w:rPr>
          <w:rFonts w:ascii="GHEA Grapalat" w:hAnsi="GHEA Grapalat" w:cs="Sylfaen"/>
          <w:b/>
          <w:lang w:val="hy-AM"/>
        </w:rPr>
        <w:t>ծածկագրով</w:t>
      </w:r>
    </w:p>
    <w:p w:rsidR="00485BCE" w:rsidRPr="00E6597C" w:rsidRDefault="00301156" w:rsidP="00485BCE">
      <w:pPr>
        <w:pStyle w:val="31"/>
        <w:spacing w:line="240" w:lineRule="auto"/>
        <w:jc w:val="right"/>
        <w:rPr>
          <w:rFonts w:ascii="GHEA Grapalat" w:hAnsi="GHEA Grapalat"/>
          <w:szCs w:val="24"/>
          <w:lang w:val="hy-AM"/>
        </w:rPr>
      </w:pPr>
      <w:r w:rsidRPr="00187D94">
        <w:rPr>
          <w:rFonts w:ascii="GHEA Grapalat" w:hAnsi="GHEA Grapalat" w:cs="Sylfaen"/>
          <w:b/>
          <w:lang w:val="hy-AM"/>
        </w:rPr>
        <w:t xml:space="preserve">Հրատապ </w:t>
      </w:r>
      <w:r w:rsidR="00485BCE" w:rsidRPr="00E6597C">
        <w:rPr>
          <w:rFonts w:ascii="GHEA Grapalat" w:hAnsi="GHEA Grapalat" w:cs="Sylfaen"/>
          <w:b/>
          <w:lang w:val="hy-AM"/>
        </w:rPr>
        <w:t>բաց</w:t>
      </w:r>
      <w:r w:rsidR="00485BCE" w:rsidRPr="00E6597C">
        <w:rPr>
          <w:rFonts w:ascii="GHEA Grapalat" w:hAnsi="GHEA Grapalat" w:cs="Arial"/>
          <w:b/>
          <w:lang w:val="hy-AM"/>
        </w:rPr>
        <w:t xml:space="preserve"> մրցույթի </w:t>
      </w:r>
      <w:r w:rsidR="00485BCE" w:rsidRPr="00E6597C">
        <w:rPr>
          <w:rFonts w:ascii="GHEA Grapalat" w:hAnsi="GHEA Grapalat" w:cs="Sylfaen"/>
          <w:b/>
          <w:lang w:val="hy-AM"/>
        </w:rPr>
        <w:t>հրավերի</w:t>
      </w:r>
    </w:p>
    <w:p w:rsidR="000E5C08" w:rsidRPr="00015CC3" w:rsidRDefault="000E5C08" w:rsidP="00F70B7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rsidR="000E5C08" w:rsidRPr="00015CC3" w:rsidRDefault="000E5C08" w:rsidP="00F70B7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rsidR="00F70B7C" w:rsidRPr="000B4CF4" w:rsidRDefault="00F70B7C" w:rsidP="00F70B7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B4CF4">
        <w:rPr>
          <w:rStyle w:val="af5"/>
          <w:rFonts w:ascii="GHEA Grapalat" w:hAnsi="GHEA Grapalat"/>
          <w:color w:val="000000"/>
          <w:sz w:val="20"/>
          <w:szCs w:val="20"/>
          <w:lang w:val="hy-AM"/>
        </w:rPr>
        <w:t>ԵՐԱՇԽԻՔ N __________</w:t>
      </w:r>
    </w:p>
    <w:p w:rsidR="00F70B7C" w:rsidRPr="000B4CF4" w:rsidRDefault="00F70B7C" w:rsidP="00F70B7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B4CF4">
        <w:rPr>
          <w:rStyle w:val="af5"/>
          <w:rFonts w:ascii="GHEA Grapalat" w:hAnsi="GHEA Grapalat"/>
          <w:color w:val="000000"/>
          <w:sz w:val="20"/>
          <w:szCs w:val="20"/>
          <w:lang w:val="hy-AM"/>
        </w:rPr>
        <w:t>(որակավորման ապահովում)</w:t>
      </w:r>
    </w:p>
    <w:p w:rsidR="00F70B7C" w:rsidRPr="000B4CF4" w:rsidRDefault="00F70B7C" w:rsidP="00F70B7C">
      <w:pPr>
        <w:pStyle w:val="af4"/>
        <w:shd w:val="clear" w:color="auto" w:fill="FFFFFF"/>
        <w:spacing w:before="0" w:beforeAutospacing="0" w:after="0" w:afterAutospacing="0"/>
        <w:ind w:firstLine="375"/>
        <w:rPr>
          <w:rStyle w:val="af5"/>
          <w:lang w:val="hy-AM"/>
        </w:rPr>
      </w:pPr>
    </w:p>
    <w:p w:rsidR="00F70B7C" w:rsidRPr="000B4CF4" w:rsidRDefault="00F70B7C" w:rsidP="00F70B7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0B4CF4">
        <w:rPr>
          <w:rStyle w:val="af5"/>
          <w:rFonts w:ascii="GHEA Grapalat" w:hAnsi="GHEA Grapalat"/>
          <w:b w:val="0"/>
          <w:bCs w:val="0"/>
          <w:sz w:val="20"/>
          <w:szCs w:val="20"/>
          <w:lang w:val="hy-AM"/>
        </w:rPr>
        <w:tab/>
        <w:t xml:space="preserve">1.Սույն երաշխիքը (այսուհետ՝ երաշխիք) հանդիսանում է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p>
    <w:p w:rsidR="00F70B7C" w:rsidRPr="000B4CF4" w:rsidRDefault="00F70B7C" w:rsidP="00F70B7C">
      <w:pPr>
        <w:pStyle w:val="af4"/>
        <w:shd w:val="clear" w:color="auto" w:fill="FFFFFF"/>
        <w:spacing w:before="0" w:beforeAutospacing="0" w:after="0" w:afterAutospacing="0"/>
        <w:ind w:left="5664" w:firstLine="708"/>
        <w:rPr>
          <w:rStyle w:val="af5"/>
          <w:lang w:val="hy-AM"/>
        </w:rPr>
      </w:pPr>
      <w:r w:rsidRPr="000B4CF4">
        <w:rPr>
          <w:rFonts w:ascii="GHEA Grapalat" w:hAnsi="GHEA Grapalat" w:cs="Sylfaen"/>
          <w:vertAlign w:val="superscript"/>
          <w:lang w:val="hy-AM"/>
        </w:rPr>
        <w:t xml:space="preserve">          պատվիրատուի անվանումը</w:t>
      </w:r>
    </w:p>
    <w:p w:rsidR="00F70B7C" w:rsidRPr="007154FC" w:rsidRDefault="00F70B7C" w:rsidP="00F70B7C">
      <w:pPr>
        <w:pStyle w:val="af4"/>
        <w:shd w:val="clear" w:color="auto" w:fill="FFFFFF"/>
        <w:spacing w:before="0" w:beforeAutospacing="0" w:after="0" w:afterAutospacing="0"/>
        <w:rPr>
          <w:rFonts w:ascii="GHEA Grapalat" w:hAnsi="GHEA Grapalat" w:cs="Sylfaen"/>
          <w:vertAlign w:val="superscript"/>
          <w:lang w:val="hy-AM"/>
        </w:rPr>
      </w:pPr>
      <w:r w:rsidRPr="000B4CF4">
        <w:rPr>
          <w:rStyle w:val="af5"/>
          <w:rFonts w:ascii="GHEA Grapalat" w:hAnsi="GHEA Grapalat"/>
          <w:b w:val="0"/>
          <w:bCs w:val="0"/>
          <w:sz w:val="20"/>
          <w:szCs w:val="20"/>
          <w:lang w:val="hy-AM"/>
        </w:rPr>
        <w:t xml:space="preserve">(այսուհետ՝ բենեֆիցիար) կողմից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lang w:val="hy-AM"/>
        </w:rPr>
        <w:t xml:space="preserve"> ծածկագրով կազմակերպված</w:t>
      </w:r>
      <w:r w:rsidRPr="000B4CF4">
        <w:rPr>
          <w:rFonts w:cs="Sylfaen"/>
          <w:vertAlign w:val="superscript"/>
          <w:lang w:val="hy-AM"/>
        </w:rPr>
        <w:t xml:space="preserve">                       </w:t>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9E1525">
        <w:rPr>
          <w:rFonts w:ascii="GHEA Grapalat" w:hAnsi="GHEA Grapalat" w:cs="Sylfaen"/>
          <w:vertAlign w:val="superscript"/>
          <w:lang w:val="hy-AM"/>
        </w:rPr>
        <w:t>ը</w:t>
      </w:r>
      <w:r w:rsidRPr="007154FC">
        <w:rPr>
          <w:rFonts w:ascii="GHEA Grapalat" w:hAnsi="GHEA Grapalat" w:cs="Sylfaen"/>
          <w:vertAlign w:val="superscript"/>
          <w:lang w:val="hy-AM"/>
        </w:rPr>
        <w:t xml:space="preserve">նթացակարգի ծածկագիրը </w:t>
      </w:r>
    </w:p>
    <w:p w:rsidR="00F70B7C" w:rsidRPr="000B4CF4" w:rsidRDefault="00F70B7C" w:rsidP="00F70B7C">
      <w:pPr>
        <w:pStyle w:val="af4"/>
        <w:shd w:val="clear" w:color="auto" w:fill="FFFFFF"/>
        <w:spacing w:before="0" w:beforeAutospacing="0" w:after="0" w:afterAutospacing="0"/>
        <w:rPr>
          <w:rStyle w:val="af5"/>
          <w:rFonts w:ascii="GHEA Grapalat" w:hAnsi="GHEA Grapalat"/>
          <w:b w:val="0"/>
          <w:bCs w:val="0"/>
          <w:sz w:val="20"/>
          <w:szCs w:val="20"/>
          <w:lang w:val="hy-AM"/>
        </w:rPr>
      </w:pPr>
      <w:r w:rsidRPr="000B4CF4">
        <w:rPr>
          <w:rStyle w:val="af5"/>
          <w:rFonts w:ascii="GHEA Grapalat" w:hAnsi="GHEA Grapalat"/>
          <w:b w:val="0"/>
          <w:bCs w:val="0"/>
          <w:sz w:val="20"/>
          <w:szCs w:val="20"/>
          <w:lang w:val="hy-AM"/>
        </w:rPr>
        <w:t xml:space="preserve">գնման ընթացակարգի արդյունքում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lang w:val="hy-AM"/>
        </w:rPr>
        <w:t xml:space="preserve"> </w:t>
      </w:r>
    </w:p>
    <w:p w:rsidR="00F70B7C" w:rsidRPr="00F27778" w:rsidRDefault="00F70B7C" w:rsidP="00F70B7C">
      <w:pPr>
        <w:pStyle w:val="af4"/>
        <w:shd w:val="clear" w:color="auto" w:fill="FFFFFF"/>
        <w:spacing w:before="0" w:beforeAutospacing="0" w:after="0" w:afterAutospacing="0"/>
        <w:ind w:firstLine="375"/>
        <w:rPr>
          <w:rFonts w:cs="Sylfaen"/>
          <w:vertAlign w:val="superscript"/>
          <w:lang w:val="hy-AM"/>
        </w:rPr>
      </w:pP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F27778">
        <w:rPr>
          <w:rFonts w:ascii="GHEA Grapalat" w:hAnsi="GHEA Grapalat" w:cs="Sylfaen"/>
          <w:vertAlign w:val="superscript"/>
          <w:lang w:val="hy-AM"/>
        </w:rPr>
        <w:t>ընտրված մասնակցի անվանումը</w:t>
      </w:r>
    </w:p>
    <w:p w:rsidR="00F70B7C" w:rsidRPr="000B4CF4" w:rsidRDefault="00F70B7C" w:rsidP="00F70B7C">
      <w:pPr>
        <w:pStyle w:val="af4"/>
        <w:shd w:val="clear" w:color="auto" w:fill="FFFFFF"/>
        <w:spacing w:before="0" w:beforeAutospacing="0" w:after="0" w:afterAutospacing="0"/>
        <w:rPr>
          <w:rStyle w:val="af5"/>
          <w:rFonts w:ascii="GHEA Grapalat" w:hAnsi="GHEA Grapalat"/>
          <w:b w:val="0"/>
          <w:bCs w:val="0"/>
          <w:sz w:val="20"/>
          <w:szCs w:val="20"/>
          <w:lang w:val="hy-AM"/>
        </w:rPr>
      </w:pPr>
      <w:r w:rsidRPr="000B4CF4">
        <w:rPr>
          <w:rStyle w:val="af5"/>
          <w:rFonts w:ascii="GHEA Grapalat" w:hAnsi="GHEA Grapalat"/>
          <w:b w:val="0"/>
          <w:bCs w:val="0"/>
          <w:sz w:val="20"/>
          <w:szCs w:val="20"/>
          <w:lang w:val="hy-AM"/>
        </w:rPr>
        <w:t>(այսուհետ՝ պրիցիպալ) կողմից կնքվելիք N</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t xml:space="preserve">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t xml:space="preserve">  </w:t>
      </w:r>
      <w:r w:rsidRPr="000B4CF4">
        <w:rPr>
          <w:rStyle w:val="af5"/>
          <w:rFonts w:ascii="GHEA Grapalat" w:hAnsi="GHEA Grapalat"/>
          <w:b w:val="0"/>
          <w:bCs w:val="0"/>
          <w:sz w:val="20"/>
          <w:szCs w:val="20"/>
          <w:lang w:val="hy-AM"/>
        </w:rPr>
        <w:tab/>
        <w:t xml:space="preserve"> </w:t>
      </w:r>
      <w:r w:rsidRPr="000B4CF4">
        <w:rPr>
          <w:rStyle w:val="af5"/>
          <w:rFonts w:ascii="GHEA Grapalat" w:hAnsi="GHEA Grapalat"/>
          <w:b w:val="0"/>
          <w:bCs w:val="0"/>
          <w:sz w:val="20"/>
          <w:szCs w:val="20"/>
          <w:lang w:val="hy-AM"/>
        </w:rPr>
        <w:tab/>
        <w:t xml:space="preserve">            </w:t>
      </w:r>
      <w:r w:rsidRPr="00CC7693">
        <w:rPr>
          <w:rFonts w:ascii="GHEA Grapalat" w:hAnsi="GHEA Grapalat" w:cs="Sylfaen"/>
          <w:vertAlign w:val="superscript"/>
          <w:lang w:val="hy-AM"/>
        </w:rPr>
        <w:t xml:space="preserve">կնքվելիք պայմանագրի </w:t>
      </w:r>
      <w:r w:rsidRPr="000B4CF4">
        <w:rPr>
          <w:rFonts w:ascii="GHEA Grapalat" w:hAnsi="GHEA Grapalat" w:cs="Sylfaen"/>
          <w:vertAlign w:val="superscript"/>
          <w:lang w:val="hy-AM"/>
        </w:rPr>
        <w:t>համարը</w:t>
      </w:r>
    </w:p>
    <w:p w:rsidR="00F70B7C" w:rsidRPr="000B4CF4" w:rsidRDefault="00F70B7C" w:rsidP="00F70B7C">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F70B7C">
        <w:rPr>
          <w:rStyle w:val="af5"/>
          <w:rFonts w:ascii="GHEA Grapalat" w:hAnsi="GHEA Grapalat"/>
          <w:b w:val="0"/>
          <w:bCs w:val="0"/>
          <w:sz w:val="20"/>
          <w:szCs w:val="20"/>
          <w:lang w:val="hy-AM"/>
        </w:rPr>
        <w:t>պայմանագրով (այսուհետ՝ պայմանագիր)</w:t>
      </w:r>
      <w:r w:rsidRPr="000B4CF4">
        <w:rPr>
          <w:rStyle w:val="af5"/>
          <w:rFonts w:ascii="GHEA Grapalat" w:hAnsi="GHEA Grapalat"/>
          <w:b w:val="0"/>
          <w:bCs w:val="0"/>
          <w:sz w:val="20"/>
          <w:szCs w:val="20"/>
          <w:lang w:val="hy-AM"/>
        </w:rPr>
        <w:t xml:space="preserve"> նախատեսված պարտավորությունների կատարման համար անհրաժեշտ որակավորման ապահովում (այսուհետ՝ երաշխավորված պարտավորություններ): </w:t>
      </w:r>
    </w:p>
    <w:p w:rsidR="00F70B7C" w:rsidRPr="000B4CF4" w:rsidRDefault="00F70B7C" w:rsidP="00F70B7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B4CF4">
        <w:rPr>
          <w:rStyle w:val="af5"/>
          <w:rFonts w:ascii="GHEA Grapalat" w:hAnsi="GHEA Grapalat"/>
          <w:b w:val="0"/>
          <w:bCs w:val="0"/>
          <w:sz w:val="20"/>
          <w:szCs w:val="20"/>
          <w:lang w:val="hy-AM"/>
        </w:rPr>
        <w:t xml:space="preserve">2. Երաշխիքով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lang w:val="hy-AM"/>
        </w:rPr>
        <w:t xml:space="preserve"> (այսուհետ՝ երաշխիք տվող </w:t>
      </w:r>
    </w:p>
    <w:p w:rsidR="00F70B7C" w:rsidRPr="000B4CF4" w:rsidRDefault="006D3406" w:rsidP="00F70B7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t xml:space="preserve"> </w:t>
      </w:r>
      <w:r w:rsidR="00F70B7C" w:rsidRPr="000B4CF4">
        <w:rPr>
          <w:rStyle w:val="af5"/>
          <w:rFonts w:ascii="GHEA Grapalat" w:hAnsi="GHEA Grapalat"/>
          <w:b w:val="0"/>
          <w:bCs w:val="0"/>
          <w:sz w:val="20"/>
          <w:szCs w:val="20"/>
          <w:lang w:val="hy-AM"/>
        </w:rPr>
        <w:t xml:space="preserve">  </w:t>
      </w:r>
      <w:r w:rsidR="00F70B7C" w:rsidRPr="000B4CF4">
        <w:rPr>
          <w:rFonts w:ascii="GHEA Grapalat" w:hAnsi="GHEA Grapalat" w:cs="Sylfaen"/>
          <w:vertAlign w:val="superscript"/>
          <w:lang w:val="hy-AM"/>
        </w:rPr>
        <w:t>երաշխիքը տվող բանկի</w:t>
      </w:r>
      <w:r w:rsidR="002F2AD2">
        <w:rPr>
          <w:rFonts w:ascii="GHEA Grapalat" w:hAnsi="GHEA Grapalat" w:cs="Sylfaen"/>
          <w:vertAlign w:val="superscript"/>
          <w:lang w:val="hy-AM"/>
        </w:rPr>
        <w:t xml:space="preserve"> </w:t>
      </w:r>
      <w:r w:rsidR="00F70B7C" w:rsidRPr="005E1F72">
        <w:rPr>
          <w:rFonts w:ascii="GHEA Grapalat" w:hAnsi="GHEA Grapalat" w:cs="Sylfaen"/>
          <w:vertAlign w:val="superscript"/>
          <w:lang w:val="hy-AM"/>
        </w:rPr>
        <w:t>անվանումը</w:t>
      </w:r>
    </w:p>
    <w:p w:rsidR="00F70B7C" w:rsidRPr="000B4CF4" w:rsidRDefault="00F70B7C" w:rsidP="00F70B7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B4CF4">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t xml:space="preserve">  </w:t>
      </w:r>
    </w:p>
    <w:p w:rsidR="00F70B7C" w:rsidRPr="000B4CF4" w:rsidRDefault="00F70B7C" w:rsidP="00F70B7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B4CF4">
        <w:rPr>
          <w:rFonts w:ascii="GHEA Grapalat" w:hAnsi="GHEA Grapalat" w:cs="Sylfaen"/>
          <w:vertAlign w:val="superscript"/>
          <w:lang w:val="hy-AM"/>
        </w:rPr>
        <w:t xml:space="preserve">     գումարը թվերով և տառերով</w:t>
      </w:r>
    </w:p>
    <w:p w:rsidR="00F70B7C" w:rsidRPr="00F70B7C" w:rsidRDefault="00F70B7C" w:rsidP="00F70B7C">
      <w:pPr>
        <w:pStyle w:val="af4"/>
        <w:shd w:val="clear" w:color="auto" w:fill="FFFFFF"/>
        <w:spacing w:before="0" w:beforeAutospacing="0" w:after="0" w:afterAutospacing="0"/>
        <w:jc w:val="both"/>
        <w:rPr>
          <w:rFonts w:ascii="GHEA Grapalat" w:hAnsi="GHEA Grapalat" w:cs="Arial"/>
          <w:sz w:val="20"/>
          <w:lang w:val="hy-AM"/>
        </w:rPr>
      </w:pPr>
      <w:r w:rsidRPr="00F70B7C">
        <w:rPr>
          <w:rStyle w:val="af5"/>
          <w:rFonts w:ascii="GHEA Grapalat" w:hAnsi="GHEA Grapalat"/>
          <w:b w:val="0"/>
          <w:bCs w:val="0"/>
          <w:sz w:val="20"/>
          <w:szCs w:val="20"/>
          <w:lang w:val="hy-AM"/>
        </w:rPr>
        <w:t xml:space="preserve">(այսուհետ՝ երաշխիքի գումար)՝ պահանջն ստանալուց </w:t>
      </w:r>
      <w:r w:rsidR="00C8399F">
        <w:rPr>
          <w:rStyle w:val="af5"/>
          <w:rFonts w:ascii="GHEA Grapalat" w:hAnsi="GHEA Grapalat"/>
          <w:b w:val="0"/>
          <w:bCs w:val="0"/>
          <w:sz w:val="20"/>
          <w:szCs w:val="20"/>
          <w:lang w:val="hy-AM"/>
        </w:rPr>
        <w:t>հինգ</w:t>
      </w:r>
      <w:r w:rsidRPr="00F70B7C">
        <w:rPr>
          <w:rStyle w:val="af5"/>
          <w:rFonts w:ascii="GHEA Grapalat" w:hAnsi="GHEA Grapalat"/>
          <w:b w:val="0"/>
          <w:bCs w:val="0"/>
          <w:sz w:val="20"/>
          <w:szCs w:val="20"/>
          <w:lang w:val="hy-AM"/>
        </w:rPr>
        <w:t xml:space="preserve"> աշխատանքային օրվա ընթացքում: </w:t>
      </w:r>
      <w:r w:rsidRPr="00F70B7C">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70B7C" w:rsidRPr="000B4CF4" w:rsidRDefault="00F70B7C" w:rsidP="00F70B7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F70B7C">
        <w:rPr>
          <w:rStyle w:val="af5"/>
          <w:rFonts w:ascii="GHEA Grapalat" w:hAnsi="GHEA Grapalat"/>
          <w:b w:val="0"/>
          <w:bCs w:val="0"/>
          <w:sz w:val="20"/>
          <w:szCs w:val="20"/>
          <w:lang w:val="hy-AM"/>
        </w:rPr>
        <w:t xml:space="preserve">  Վճարումը  կատարվում է բենեֆիցիարի </w:t>
      </w:r>
      <w:r w:rsidRPr="00F70B7C">
        <w:rPr>
          <w:rStyle w:val="af5"/>
          <w:rFonts w:ascii="GHEA Grapalat" w:hAnsi="GHEA Grapalat"/>
          <w:b w:val="0"/>
          <w:bCs w:val="0"/>
          <w:sz w:val="20"/>
          <w:szCs w:val="20"/>
          <w:u w:val="single"/>
          <w:lang w:val="hy-AM"/>
        </w:rPr>
        <w:tab/>
      </w:r>
      <w:r w:rsidRPr="00F70B7C">
        <w:rPr>
          <w:rStyle w:val="af5"/>
          <w:rFonts w:ascii="GHEA Grapalat" w:hAnsi="GHEA Grapalat"/>
          <w:b w:val="0"/>
          <w:bCs w:val="0"/>
          <w:sz w:val="20"/>
          <w:szCs w:val="20"/>
          <w:u w:val="single"/>
          <w:lang w:val="hy-AM"/>
        </w:rPr>
        <w:tab/>
      </w:r>
      <w:r w:rsidRPr="00F70B7C">
        <w:rPr>
          <w:rStyle w:val="af5"/>
          <w:rFonts w:ascii="GHEA Grapalat" w:hAnsi="GHEA Grapalat"/>
          <w:b w:val="0"/>
          <w:bCs w:val="0"/>
          <w:sz w:val="20"/>
          <w:szCs w:val="20"/>
          <w:u w:val="single"/>
          <w:lang w:val="hy-AM"/>
        </w:rPr>
        <w:tab/>
        <w:t xml:space="preserve"> </w:t>
      </w:r>
      <w:r w:rsidRPr="00F70B7C">
        <w:rPr>
          <w:rStyle w:val="af5"/>
          <w:rFonts w:ascii="GHEA Grapalat" w:hAnsi="GHEA Grapalat"/>
          <w:b w:val="0"/>
          <w:bCs w:val="0"/>
          <w:sz w:val="20"/>
          <w:szCs w:val="20"/>
          <w:u w:val="single"/>
          <w:lang w:val="hy-AM"/>
        </w:rPr>
        <w:tab/>
      </w:r>
      <w:r w:rsidRPr="00F70B7C">
        <w:rPr>
          <w:rStyle w:val="af5"/>
          <w:rFonts w:ascii="GHEA Grapalat" w:hAnsi="GHEA Grapalat"/>
          <w:b w:val="0"/>
          <w:bCs w:val="0"/>
          <w:sz w:val="20"/>
          <w:szCs w:val="20"/>
          <w:u w:val="single"/>
          <w:lang w:val="hy-AM"/>
        </w:rPr>
        <w:tab/>
      </w:r>
      <w:r w:rsidRPr="00F70B7C">
        <w:rPr>
          <w:rStyle w:val="af5"/>
          <w:rFonts w:ascii="GHEA Grapalat" w:hAnsi="GHEA Grapalat"/>
          <w:b w:val="0"/>
          <w:bCs w:val="0"/>
          <w:sz w:val="20"/>
          <w:szCs w:val="20"/>
          <w:u w:val="single"/>
          <w:lang w:val="hy-AM"/>
        </w:rPr>
        <w:tab/>
      </w:r>
      <w:r w:rsidRPr="00F70B7C">
        <w:rPr>
          <w:rStyle w:val="af5"/>
          <w:rFonts w:ascii="GHEA Grapalat" w:hAnsi="GHEA Grapalat"/>
          <w:b w:val="0"/>
          <w:bCs w:val="0"/>
          <w:sz w:val="20"/>
          <w:szCs w:val="20"/>
          <w:lang w:val="hy-AM"/>
        </w:rPr>
        <w:t xml:space="preserve"> հաշվեհամարին փոխանցման միջոցով:</w:t>
      </w:r>
    </w:p>
    <w:p w:rsidR="00F70B7C" w:rsidRPr="000B4CF4" w:rsidRDefault="00F70B7C" w:rsidP="00F70B7C">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0B4CF4">
        <w:rPr>
          <w:rFonts w:ascii="GHEA Grapalat" w:hAnsi="GHEA Grapalat" w:cs="Sylfaen"/>
          <w:vertAlign w:val="superscript"/>
          <w:lang w:val="hy-AM"/>
        </w:rPr>
        <w:t xml:space="preserve">                                                                                     հաշվեհամարը  </w:t>
      </w:r>
    </w:p>
    <w:p w:rsidR="00F70B7C" w:rsidRPr="000B4CF4" w:rsidRDefault="00F70B7C" w:rsidP="00F70B7C">
      <w:pPr>
        <w:pStyle w:val="af4"/>
        <w:shd w:val="clear" w:color="auto" w:fill="FFFFFF"/>
        <w:spacing w:before="0" w:beforeAutospacing="0" w:after="0" w:afterAutospacing="0"/>
        <w:ind w:firstLine="708"/>
        <w:rPr>
          <w:rFonts w:ascii="GHEA Grapalat" w:hAnsi="GHEA Grapalat"/>
          <w:color w:val="000000"/>
          <w:sz w:val="20"/>
          <w:szCs w:val="20"/>
          <w:lang w:val="hy-AM"/>
        </w:rPr>
      </w:pPr>
      <w:r w:rsidRPr="000B4CF4">
        <w:rPr>
          <w:rFonts w:ascii="GHEA Grapalat" w:hAnsi="GHEA Grapalat"/>
          <w:color w:val="000000"/>
          <w:sz w:val="20"/>
          <w:szCs w:val="20"/>
          <w:lang w:val="hy-AM"/>
        </w:rPr>
        <w:t>3. Սույն երաշխիքն անհետկանչելի է:</w:t>
      </w:r>
    </w:p>
    <w:p w:rsidR="00F70B7C" w:rsidRPr="000B4CF4" w:rsidRDefault="00F70B7C" w:rsidP="00F70B7C">
      <w:pPr>
        <w:pStyle w:val="af4"/>
        <w:shd w:val="clear" w:color="auto" w:fill="FFFFFF"/>
        <w:spacing w:before="0" w:beforeAutospacing="0" w:after="0" w:afterAutospacing="0"/>
        <w:ind w:firstLine="708"/>
        <w:rPr>
          <w:rFonts w:ascii="GHEA Grapalat" w:hAnsi="GHEA Grapalat"/>
          <w:color w:val="000000"/>
          <w:sz w:val="20"/>
          <w:szCs w:val="20"/>
          <w:lang w:val="hy-AM"/>
        </w:rPr>
      </w:pPr>
      <w:r w:rsidRPr="000B4CF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516D3" w:rsidRPr="00842CF6" w:rsidRDefault="00F70B7C" w:rsidP="001516D3">
      <w:pPr>
        <w:pStyle w:val="af4"/>
        <w:shd w:val="clear" w:color="auto" w:fill="FFFFFF"/>
        <w:spacing w:before="0" w:beforeAutospacing="0" w:after="0" w:afterAutospacing="0"/>
        <w:ind w:firstLine="708"/>
        <w:jc w:val="both"/>
        <w:rPr>
          <w:rFonts w:ascii="GHEA Grapalat" w:hAnsi="GHEA Grapalat" w:cs="Sylfaen"/>
          <w:vertAlign w:val="superscript"/>
          <w:lang w:val="hy-AM"/>
        </w:rPr>
      </w:pPr>
      <w:r w:rsidRPr="000B4CF4">
        <w:rPr>
          <w:rFonts w:ascii="GHEA Grapalat" w:hAnsi="GHEA Grapalat"/>
          <w:color w:val="000000"/>
          <w:sz w:val="20"/>
          <w:szCs w:val="20"/>
          <w:lang w:val="hy-AM"/>
        </w:rPr>
        <w:t xml:space="preserve">5. </w:t>
      </w:r>
      <w:r w:rsidR="001516D3" w:rsidRPr="00842CF6">
        <w:rPr>
          <w:rFonts w:ascii="GHEA Grapalat" w:hAnsi="GHEA Grapalat"/>
          <w:color w:val="000000"/>
          <w:sz w:val="20"/>
          <w:szCs w:val="20"/>
          <w:lang w:val="hy-AM"/>
        </w:rPr>
        <w:t xml:space="preserve">Երաշխիքը գործում է բենեֆիցիարի և պրինցիպալի միջև N </w:t>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s="Sylfaen"/>
          <w:vertAlign w:val="superscript"/>
          <w:lang w:val="hy-AM"/>
        </w:rPr>
        <w:t xml:space="preserve">                               </w:t>
      </w:r>
    </w:p>
    <w:p w:rsidR="001516D3" w:rsidRPr="00842CF6" w:rsidRDefault="001516D3" w:rsidP="001516D3">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842CF6">
        <w:rPr>
          <w:rFonts w:ascii="GHEA Grapalat" w:hAnsi="GHEA Grapalat" w:cs="Sylfaen"/>
          <w:vertAlign w:val="superscript"/>
          <w:lang w:val="hy-AM"/>
        </w:rPr>
        <w:t xml:space="preserve">                                                                                                                                             կնքվելիք պայմանագրի համարը </w:t>
      </w:r>
    </w:p>
    <w:p w:rsidR="001516D3" w:rsidRPr="00842CF6" w:rsidRDefault="001516D3" w:rsidP="001516D3">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ծածկագրով կնքվելիք 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w:t>
      </w:r>
      <w:r w:rsidR="00807F72">
        <w:rPr>
          <w:rFonts w:ascii="GHEA Grapalat" w:hAnsi="GHEA Grapalat" w:cs="Sylfaen"/>
          <w:vertAlign w:val="superscript"/>
          <w:lang w:val="hy-AM"/>
        </w:rPr>
        <w:t xml:space="preserve"> պայմանագրով նախատեսված </w:t>
      </w:r>
      <w:r w:rsidRPr="00842CF6">
        <w:rPr>
          <w:rFonts w:ascii="GHEA Grapalat" w:hAnsi="GHEA Grapalat" w:cs="Sylfaen"/>
          <w:vertAlign w:val="superscript"/>
          <w:lang w:val="hy-AM"/>
        </w:rPr>
        <w:t>աշխատանքի կա</w:t>
      </w:r>
      <w:r w:rsidR="00807F72">
        <w:rPr>
          <w:rFonts w:ascii="GHEA Grapalat" w:hAnsi="GHEA Grapalat" w:cs="Sylfaen"/>
          <w:vertAlign w:val="superscript"/>
          <w:lang w:val="hy-AM"/>
        </w:rPr>
        <w:t xml:space="preserve">տարման </w:t>
      </w:r>
      <w:r w:rsidRPr="00842CF6">
        <w:rPr>
          <w:rFonts w:ascii="GHEA Grapalat" w:hAnsi="GHEA Grapalat" w:cs="Sylfaen"/>
          <w:vertAlign w:val="superscript"/>
          <w:lang w:val="hy-AM"/>
        </w:rPr>
        <w:t xml:space="preserve"> վերջնաժամկետը,</w:t>
      </w:r>
    </w:p>
    <w:p w:rsidR="001516D3" w:rsidRPr="00842CF6" w:rsidRDefault="001516D3" w:rsidP="001516D3">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F70B7C" w:rsidRPr="000B4CF4" w:rsidRDefault="00F70B7C" w:rsidP="00807F72">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70B7C" w:rsidRPr="000B4CF4" w:rsidRDefault="00F70B7C" w:rsidP="00F70B7C">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 xml:space="preserve">1) N </w:t>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lang w:val="hy-AM"/>
        </w:rPr>
        <w:t xml:space="preserve"> ծածկագրով կնքված պայմանագրի, ներառյալ նաև դրանում </w:t>
      </w:r>
    </w:p>
    <w:p w:rsidR="00F70B7C" w:rsidRPr="000B4CF4" w:rsidRDefault="00F70B7C" w:rsidP="00F70B7C">
      <w:pPr>
        <w:pStyle w:val="af4"/>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CC7693">
        <w:rPr>
          <w:rFonts w:ascii="GHEA Grapalat" w:hAnsi="GHEA Grapalat" w:cs="Sylfaen"/>
          <w:vertAlign w:val="superscript"/>
          <w:lang w:val="hy-AM"/>
        </w:rPr>
        <w:t xml:space="preserve">կնքվելիք պայմանագրի </w:t>
      </w:r>
      <w:r w:rsidRPr="000B4CF4">
        <w:rPr>
          <w:rFonts w:ascii="GHEA Grapalat" w:hAnsi="GHEA Grapalat" w:cs="Sylfaen"/>
          <w:vertAlign w:val="superscript"/>
          <w:lang w:val="hy-AM"/>
        </w:rPr>
        <w:t>համարը</w:t>
      </w:r>
    </w:p>
    <w:p w:rsidR="00F70B7C" w:rsidRPr="000B4CF4" w:rsidRDefault="00F70B7C" w:rsidP="00F70B7C">
      <w:pPr>
        <w:pStyle w:val="af4"/>
        <w:shd w:val="clear" w:color="auto" w:fill="FFFFFF"/>
        <w:spacing w:before="0" w:beforeAutospacing="0" w:after="0" w:afterAutospacing="0"/>
        <w:rPr>
          <w:rFonts w:ascii="GHEA Grapalat" w:hAnsi="GHEA Grapalat"/>
          <w:color w:val="000000"/>
          <w:sz w:val="20"/>
          <w:szCs w:val="20"/>
          <w:lang w:val="hy-AM"/>
        </w:rPr>
      </w:pPr>
      <w:r w:rsidRPr="000B4CF4">
        <w:rPr>
          <w:rFonts w:ascii="GHEA Grapalat" w:hAnsi="GHEA Grapalat"/>
          <w:color w:val="000000"/>
          <w:sz w:val="20"/>
          <w:szCs w:val="20"/>
          <w:lang w:val="hy-AM"/>
        </w:rPr>
        <w:t>կատարված փոփոխությունների, լրացուցիչ համաձայնագրերի պատճենները.</w:t>
      </w:r>
    </w:p>
    <w:p w:rsidR="00F70B7C" w:rsidRPr="00F70B7C"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0B4CF4">
          <w:rPr>
            <w:rStyle w:val="a9"/>
            <w:rFonts w:ascii="GHEA Grapalat" w:hAnsi="GHEA Grapalat"/>
            <w:sz w:val="20"/>
            <w:szCs w:val="20"/>
            <w:lang w:val="hy-AM"/>
          </w:rPr>
          <w:t>www.procurement.am</w:t>
        </w:r>
      </w:hyperlink>
      <w:r w:rsidRPr="000B4CF4">
        <w:rPr>
          <w:rFonts w:ascii="GHEA Grapalat" w:hAnsi="GHEA Grapalat"/>
          <w:color w:val="000000"/>
          <w:sz w:val="20"/>
          <w:szCs w:val="20"/>
          <w:lang w:val="hy-AM"/>
        </w:rPr>
        <w:t xml:space="preserve"> հասց</w:t>
      </w:r>
      <w:r w:rsidR="002F2AD2">
        <w:rPr>
          <w:rFonts w:ascii="GHEA Grapalat" w:hAnsi="GHEA Grapalat"/>
          <w:color w:val="000000"/>
          <w:sz w:val="20"/>
          <w:szCs w:val="20"/>
          <w:lang w:val="hy-AM"/>
        </w:rPr>
        <w:t>ե</w:t>
      </w:r>
      <w:r w:rsidRPr="000B4CF4">
        <w:rPr>
          <w:rFonts w:ascii="GHEA Grapalat" w:hAnsi="GHEA Grapalat"/>
          <w:color w:val="000000"/>
          <w:sz w:val="20"/>
          <w:szCs w:val="20"/>
          <w:lang w:val="hy-AM"/>
        </w:rPr>
        <w:t xml:space="preserve">ով գործող </w:t>
      </w:r>
      <w:r w:rsidRPr="00F70B7C">
        <w:rPr>
          <w:rFonts w:ascii="GHEA Grapalat" w:hAnsi="GHEA Grapalat"/>
          <w:color w:val="000000"/>
          <w:sz w:val="20"/>
          <w:szCs w:val="20"/>
          <w:lang w:val="hy-AM"/>
        </w:rPr>
        <w:t>տեղեկագրում հրապարակած ծանուցումը.</w:t>
      </w:r>
    </w:p>
    <w:p w:rsidR="00F70B7C" w:rsidRPr="00F70B7C"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F70B7C">
        <w:rPr>
          <w:rFonts w:ascii="GHEA Grapalat" w:hAnsi="GHEA Grapalat"/>
          <w:color w:val="000000"/>
          <w:sz w:val="20"/>
          <w:szCs w:val="20"/>
          <w:lang w:val="hy-AM"/>
        </w:rPr>
        <w:t xml:space="preserve">3) պայմանագրի շրջանակում </w:t>
      </w:r>
      <w:r w:rsidRPr="00F70B7C">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F70B7C">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2F2AD2">
        <w:rPr>
          <w:rFonts w:ascii="GHEA Grapalat" w:hAnsi="GHEA Grapalat"/>
          <w:color w:val="000000"/>
          <w:sz w:val="20"/>
          <w:szCs w:val="20"/>
          <w:lang w:val="hy-AM"/>
        </w:rPr>
        <w:t>ց</w:t>
      </w:r>
      <w:r w:rsidRPr="00F70B7C">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w:t>
      </w:r>
      <w:r w:rsidRPr="000B4CF4">
        <w:rPr>
          <w:rFonts w:ascii="GHEA Grapalat" w:hAnsi="GHEA Grapalat"/>
          <w:color w:val="000000"/>
          <w:sz w:val="20"/>
          <w:szCs w:val="20"/>
          <w:lang w:val="hy-AM"/>
        </w:rPr>
        <w:t xml:space="preserve"> և կից փաստաթղթերը՝ սույն երաշխիքի պայմաններին դրանց համապատասխանությունը պարզելու համար:</w:t>
      </w:r>
    </w:p>
    <w:p w:rsidR="00F70B7C" w:rsidRPr="000B4CF4" w:rsidRDefault="00F70B7C" w:rsidP="00F70B7C">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8. Երաշխիք տվող անձը մերժում է բենեֆիցիարի պահանջը, եթե`</w:t>
      </w:r>
    </w:p>
    <w:p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lastRenderedPageBreak/>
        <w:t>1) պահանջը կամ կից փաստաթղթերը չեն համապատասխանում սույն երաշխիքի պայմաններին.</w:t>
      </w:r>
    </w:p>
    <w:p w:rsidR="00F70B7C" w:rsidRPr="000B4CF4" w:rsidRDefault="00F70B7C" w:rsidP="00F70B7C">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2) պահանջը ներկայացվել է երաշխիքով սահմանված ժամկետի ավարտից հետո:</w:t>
      </w:r>
    </w:p>
    <w:p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51E1B"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F70B7C" w:rsidRPr="000B4CF4" w:rsidRDefault="00151E1B"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br w:type="page"/>
      </w:r>
    </w:p>
    <w:p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B4CF4">
        <w:rPr>
          <w:rFonts w:ascii="GHEA Grapalat" w:hAnsi="GHEA Grapalat"/>
          <w:color w:val="000000"/>
          <w:sz w:val="20"/>
          <w:szCs w:val="20"/>
          <w:lang w:val="hy-AM"/>
        </w:rPr>
        <w:t xml:space="preserve">Գործադիր մարմնի ղեկավար </w:t>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rsidR="00F70B7C" w:rsidRPr="009C370D" w:rsidRDefault="00F70B7C" w:rsidP="00F70B7C">
      <w:pPr>
        <w:pStyle w:val="af4"/>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9C370D">
        <w:rPr>
          <w:rFonts w:ascii="GHEA Grapalat" w:hAnsi="GHEA Grapalat" w:cs="Sylfaen"/>
          <w:vertAlign w:val="superscript"/>
          <w:lang w:val="hy-AM"/>
        </w:rPr>
        <w:t>ամիսը, ամսաթիվը, տարեթիվը</w:t>
      </w:r>
    </w:p>
    <w:p w:rsidR="007862B1" w:rsidRPr="00015CC3" w:rsidRDefault="00F70B7C" w:rsidP="00F70B7C">
      <w:pPr>
        <w:pStyle w:val="31"/>
        <w:spacing w:line="240" w:lineRule="auto"/>
        <w:jc w:val="right"/>
        <w:rPr>
          <w:rFonts w:ascii="GHEA Grapalat" w:hAnsi="GHEA Grapalat" w:cs="Arial"/>
          <w:b/>
          <w:lang w:val="hy-AM"/>
        </w:rPr>
      </w:pPr>
      <w:r>
        <w:rPr>
          <w:rFonts w:ascii="GHEA Grapalat" w:hAnsi="GHEA Grapalat"/>
          <w:b/>
          <w:lang w:val="hy-AM"/>
        </w:rPr>
        <w:br w:type="page"/>
      </w:r>
      <w:r w:rsidR="007862B1" w:rsidRPr="00E6597C">
        <w:rPr>
          <w:rFonts w:ascii="GHEA Grapalat" w:hAnsi="GHEA Grapalat" w:cs="Sylfaen"/>
          <w:b/>
          <w:lang w:val="hy-AM"/>
        </w:rPr>
        <w:lastRenderedPageBreak/>
        <w:t>Հավելված</w:t>
      </w:r>
      <w:r w:rsidR="007862B1" w:rsidRPr="00E6597C">
        <w:rPr>
          <w:rFonts w:ascii="GHEA Grapalat" w:hAnsi="GHEA Grapalat" w:cs="Arial"/>
          <w:b/>
          <w:lang w:val="hy-AM"/>
        </w:rPr>
        <w:t xml:space="preserve"> </w:t>
      </w:r>
      <w:r w:rsidR="007862B1" w:rsidRPr="004605D7">
        <w:rPr>
          <w:rFonts w:ascii="GHEA Grapalat" w:hAnsi="GHEA Grapalat" w:cs="Arial"/>
          <w:b/>
          <w:lang w:val="hy-AM"/>
        </w:rPr>
        <w:t>4.</w:t>
      </w:r>
      <w:r w:rsidR="00003DF9" w:rsidRPr="00015CC3">
        <w:rPr>
          <w:rFonts w:ascii="GHEA Grapalat" w:hAnsi="GHEA Grapalat" w:cs="Arial"/>
          <w:b/>
          <w:lang w:val="hy-AM"/>
        </w:rPr>
        <w:t>2</w:t>
      </w:r>
    </w:p>
    <w:p w:rsidR="007862B1" w:rsidRPr="00C5286E" w:rsidRDefault="00C5286E" w:rsidP="00C5286E">
      <w:pPr>
        <w:pStyle w:val="a3"/>
        <w:spacing w:line="240" w:lineRule="auto"/>
        <w:jc w:val="right"/>
        <w:rPr>
          <w:rFonts w:ascii="GHEA Grapalat" w:hAnsi="GHEA Grapalat"/>
          <w:i w:val="0"/>
          <w:lang w:val="af-ZA"/>
        </w:rPr>
      </w:pPr>
      <w:r>
        <w:rPr>
          <w:rFonts w:ascii="GHEA Grapalat" w:hAnsi="GHEA Grapalat"/>
          <w:i w:val="0"/>
          <w:lang w:val="af-ZA"/>
        </w:rPr>
        <w:t>ԱՄԲՀ-ՋՄ-</w:t>
      </w:r>
      <w:r w:rsidRPr="00E6597C">
        <w:rPr>
          <w:rFonts w:ascii="GHEA Grapalat" w:hAnsi="GHEA Grapalat"/>
          <w:i w:val="0"/>
          <w:lang w:val="af-ZA"/>
        </w:rPr>
        <w:t>ԲՄԱՇՁԲ</w:t>
      </w:r>
      <w:r w:rsidRPr="003A3ADE">
        <w:rPr>
          <w:rFonts w:ascii="GHEA Grapalat" w:hAnsi="GHEA Grapalat"/>
          <w:i w:val="0"/>
          <w:lang w:val="af-ZA"/>
        </w:rPr>
        <w:t>-22/01</w:t>
      </w:r>
      <w:r w:rsidR="007862B1" w:rsidRPr="00E6597C">
        <w:rPr>
          <w:rFonts w:ascii="GHEA Grapalat" w:hAnsi="GHEA Grapalat" w:cs="Sylfaen"/>
          <w:b/>
          <w:lang w:val="hy-AM"/>
        </w:rPr>
        <w:t>ծածկագրով</w:t>
      </w:r>
    </w:p>
    <w:p w:rsidR="007862B1" w:rsidRPr="00E6597C" w:rsidRDefault="00301156" w:rsidP="007862B1">
      <w:pPr>
        <w:pStyle w:val="31"/>
        <w:spacing w:line="240" w:lineRule="auto"/>
        <w:jc w:val="right"/>
        <w:rPr>
          <w:rFonts w:ascii="GHEA Grapalat" w:hAnsi="GHEA Grapalat" w:cs="Sylfaen"/>
          <w:b/>
          <w:lang w:val="hy-AM"/>
        </w:rPr>
      </w:pPr>
      <w:r w:rsidRPr="00187D94">
        <w:rPr>
          <w:rFonts w:ascii="GHEA Grapalat" w:hAnsi="GHEA Grapalat" w:cs="Sylfaen"/>
          <w:b/>
          <w:lang w:val="hy-AM"/>
        </w:rPr>
        <w:t xml:space="preserve"> Հրատապ </w:t>
      </w:r>
      <w:r w:rsidR="007862B1" w:rsidRPr="00E6597C">
        <w:rPr>
          <w:rFonts w:ascii="GHEA Grapalat" w:hAnsi="GHEA Grapalat" w:cs="Sylfaen"/>
          <w:b/>
          <w:lang w:val="hy-AM"/>
        </w:rPr>
        <w:t>բաց</w:t>
      </w:r>
      <w:r w:rsidR="007862B1" w:rsidRPr="00E6597C">
        <w:rPr>
          <w:rFonts w:ascii="GHEA Grapalat" w:hAnsi="GHEA Grapalat" w:cs="Arial"/>
          <w:b/>
          <w:lang w:val="hy-AM"/>
        </w:rPr>
        <w:t xml:space="preserve"> մրցույթի </w:t>
      </w:r>
      <w:r w:rsidR="007862B1" w:rsidRPr="00E6597C">
        <w:rPr>
          <w:rFonts w:ascii="GHEA Grapalat" w:hAnsi="GHEA Grapalat" w:cs="Sylfaen"/>
          <w:b/>
          <w:lang w:val="hy-AM"/>
        </w:rPr>
        <w:t>հրավերի</w:t>
      </w:r>
    </w:p>
    <w:p w:rsidR="007862B1" w:rsidRPr="00E6597C" w:rsidRDefault="007862B1" w:rsidP="007862B1">
      <w:pPr>
        <w:pStyle w:val="31"/>
        <w:spacing w:line="240" w:lineRule="auto"/>
        <w:jc w:val="right"/>
        <w:rPr>
          <w:rFonts w:ascii="GHEA Grapalat" w:hAnsi="GHEA Grapalat" w:cs="Sylfaen"/>
          <w:b/>
          <w:lang w:val="hy-AM"/>
        </w:rPr>
      </w:pPr>
    </w:p>
    <w:p w:rsidR="007862B1" w:rsidRPr="00E6597C" w:rsidRDefault="007862B1"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rsidR="00631658" w:rsidRPr="00E6597C" w:rsidRDefault="00631658"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որակավորման </w:t>
      </w:r>
      <w:r w:rsidRPr="00E6597C">
        <w:rPr>
          <w:rFonts w:ascii="GHEA Grapalat" w:hAnsi="GHEA Grapalat" w:cs="GHEA Grapalat"/>
          <w:b/>
          <w:sz w:val="18"/>
          <w:szCs w:val="18"/>
          <w:lang w:val="hy-AM"/>
        </w:rPr>
        <w:t>ապահովում)</w:t>
      </w:r>
    </w:p>
    <w:p w:rsidR="007862B1" w:rsidRPr="00E6597C" w:rsidRDefault="007862B1" w:rsidP="007862B1">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r w:rsidRPr="004605D7">
        <w:rPr>
          <w:rFonts w:ascii="GHEA Grapalat" w:hAnsi="GHEA Grapalat" w:cs="GHEA Grapalat"/>
          <w:color w:val="FF0000"/>
          <w:sz w:val="20"/>
          <w:szCs w:val="20"/>
          <w:shd w:val="clear" w:color="auto" w:fill="92CDDC"/>
          <w:lang w:val="hy-AM"/>
        </w:rPr>
        <w:t xml:space="preserve">          </w:t>
      </w:r>
    </w:p>
    <w:p w:rsidR="007862B1" w:rsidRPr="00E6597C" w:rsidRDefault="007862B1" w:rsidP="007862B1">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lang w:val="hy-AM"/>
        </w:rPr>
        <w:t xml:space="preserve"> 20   թ.**</w:t>
      </w:r>
    </w:p>
    <w:p w:rsidR="007862B1" w:rsidRPr="00E6597C" w:rsidRDefault="007862B1" w:rsidP="007862B1">
      <w:pPr>
        <w:rPr>
          <w:rFonts w:ascii="GHEA Grapalat" w:hAnsi="GHEA Grapalat" w:cs="GHEA Grapalat"/>
          <w:sz w:val="20"/>
          <w:szCs w:val="20"/>
          <w:lang w:val="hy-AM"/>
        </w:rPr>
      </w:pPr>
    </w:p>
    <w:p w:rsidR="007862B1" w:rsidRPr="00CD57A9" w:rsidRDefault="007862B1" w:rsidP="007862B1">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 xml:space="preserve">ի դեմս Ընկերության տնօրեն </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rsidR="007862B1" w:rsidRPr="00CD57A9" w:rsidRDefault="007862B1" w:rsidP="007862B1">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 xml:space="preserve">       Ընկերության անվանումը</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Ընկերության տնօրենի անուն ազգանունը, անձնագրային տվյալները</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E6597C" w:rsidRDefault="007862B1" w:rsidP="007862B1">
      <w:pPr>
        <w:ind w:firstLine="708"/>
        <w:jc w:val="both"/>
        <w:rPr>
          <w:rFonts w:ascii="GHEA Grapalat" w:hAnsi="GHEA Grapalat" w:cs="GHEA Grapalat"/>
          <w:sz w:val="20"/>
          <w:szCs w:val="20"/>
          <w:lang w:val="hy-AM"/>
        </w:rPr>
      </w:pPr>
    </w:p>
    <w:p w:rsidR="007862B1" w:rsidRPr="00E6597C" w:rsidRDefault="007862B1" w:rsidP="007862B1">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r w:rsidRPr="00E6597C">
        <w:rPr>
          <w:rFonts w:ascii="GHEA Grapalat" w:hAnsi="GHEA Grapalat" w:cs="GHEA Grapalat"/>
          <w:b/>
          <w:sz w:val="20"/>
          <w:szCs w:val="20"/>
        </w:rPr>
        <w:t>ամաձայնության առարկան</w:t>
      </w:r>
    </w:p>
    <w:p w:rsidR="007862B1" w:rsidRPr="00E6597C" w:rsidRDefault="007862B1" w:rsidP="007862B1">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rsidR="007862B1" w:rsidRPr="00E6597C" w:rsidRDefault="007862B1" w:rsidP="007862B1">
      <w:pPr>
        <w:numPr>
          <w:ilvl w:val="1"/>
          <w:numId w:val="7"/>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Ընկերությունը մասնակցում է </w:t>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r>
      <w:r w:rsidRPr="00E6597C">
        <w:rPr>
          <w:rFonts w:ascii="GHEA Grapalat" w:hAnsi="GHEA Grapalat" w:cs="GHEA Grapalat"/>
          <w:sz w:val="20"/>
          <w:szCs w:val="20"/>
          <w:lang w:val="pt-BR"/>
        </w:rPr>
        <w:t xml:space="preserve">*  (այսուհետ` Պատվիրատու) կողմից </w:t>
      </w:r>
    </w:p>
    <w:p w:rsidR="007862B1" w:rsidRPr="00E6597C" w:rsidRDefault="007862B1" w:rsidP="007862B1">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rsidR="007862B1" w:rsidRPr="00E6597C" w:rsidRDefault="007862B1" w:rsidP="007862B1">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Pr="00E6597C">
        <w:rPr>
          <w:rFonts w:ascii="GHEA Grapalat" w:hAnsi="GHEA Grapalat" w:cs="GHEA Grapalat"/>
          <w:sz w:val="20"/>
          <w:szCs w:val="20"/>
          <w:u w:val="single"/>
          <w:lang w:val="pt-BR"/>
        </w:rPr>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lang w:val="pt-BR"/>
        </w:rPr>
        <w:t>* ծածկագրով գնման ընթացակարգին:</w:t>
      </w:r>
    </w:p>
    <w:p w:rsidR="007862B1" w:rsidRPr="00E6597C" w:rsidRDefault="007862B1" w:rsidP="007862B1">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rsidR="007862B1" w:rsidRPr="00E6597C" w:rsidRDefault="006E35C3" w:rsidP="006E35C3">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1.</w:t>
      </w:r>
      <w:r w:rsidR="000149F3" w:rsidRPr="00E6597C">
        <w:rPr>
          <w:rFonts w:ascii="GHEA Grapalat" w:hAnsi="GHEA Grapalat" w:cs="GHEA Grapalat"/>
          <w:sz w:val="20"/>
          <w:szCs w:val="20"/>
          <w:lang w:val="pt-BR"/>
        </w:rPr>
        <w:t>2</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Որպես գնման ընթացակարգի արդյունքում </w:t>
      </w:r>
      <w:r w:rsidRPr="00E6597C">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E6597C">
        <w:rPr>
          <w:rFonts w:ascii="GHEA Grapalat" w:hAnsi="GHEA Grapalat" w:cs="GHEA Grapalat"/>
          <w:sz w:val="20"/>
          <w:szCs w:val="20"/>
          <w:lang w:val="pt-BR"/>
        </w:rPr>
        <w:t xml:space="preserve">կատարման </w:t>
      </w:r>
      <w:r w:rsidRPr="00E6597C">
        <w:rPr>
          <w:rFonts w:ascii="GHEA Grapalat" w:hAnsi="GHEA Grapalat" w:cs="GHEA Grapalat"/>
          <w:sz w:val="20"/>
          <w:szCs w:val="20"/>
          <w:lang w:val="pt-BR"/>
        </w:rPr>
        <w:t xml:space="preserve">համար անհրաժեշտ որակավորման </w:t>
      </w:r>
      <w:r w:rsidR="007862B1" w:rsidRPr="00E6597C">
        <w:rPr>
          <w:rFonts w:ascii="GHEA Grapalat" w:hAnsi="GHEA Grapalat" w:cs="GHEA Grapalat"/>
          <w:sz w:val="20"/>
          <w:szCs w:val="20"/>
          <w:lang w:val="pt-BR"/>
        </w:rPr>
        <w:t>ապահովում, Ընկերությունը</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E6597C" w:rsidRDefault="000149F3" w:rsidP="000149F3">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7862B1" w:rsidRPr="00E6597C">
        <w:rPr>
          <w:rFonts w:ascii="GHEA Grapalat" w:hAnsi="GHEA Grapalat" w:cs="GHEA Grapalat"/>
          <w:color w:val="000000"/>
          <w:sz w:val="20"/>
          <w:szCs w:val="20"/>
          <w:lang w:val="pt-BR"/>
        </w:rPr>
        <w:t>Ընկերությունը</w:t>
      </w:r>
      <w:r w:rsidR="007862B1" w:rsidRPr="00E6597C">
        <w:rPr>
          <w:rFonts w:ascii="GHEA Grapalat" w:hAnsi="GHEA Grapalat" w:cs="GHEA Grapalat"/>
          <w:color w:val="000000"/>
          <w:sz w:val="20"/>
          <w:szCs w:val="20"/>
          <w:lang w:val="hy-AM"/>
        </w:rPr>
        <w:t xml:space="preserve"> սույն </w:t>
      </w:r>
      <w:r w:rsidR="007862B1" w:rsidRPr="00E6597C">
        <w:rPr>
          <w:rFonts w:ascii="GHEA Grapalat" w:hAnsi="GHEA Grapalat" w:cs="GHEA Grapalat"/>
          <w:color w:val="000000"/>
          <w:sz w:val="20"/>
          <w:szCs w:val="20"/>
          <w:lang w:val="pt-BR"/>
        </w:rPr>
        <w:t>տուժանքի համաձայնագ</w:t>
      </w:r>
      <w:r w:rsidR="007862B1" w:rsidRPr="00E6597C">
        <w:rPr>
          <w:rFonts w:ascii="GHEA Grapalat" w:hAnsi="GHEA Grapalat" w:cs="GHEA Grapalat"/>
          <w:color w:val="000000"/>
          <w:sz w:val="20"/>
          <w:szCs w:val="20"/>
          <w:lang w:val="hy-AM"/>
        </w:rPr>
        <w:t>ր</w:t>
      </w:r>
      <w:r w:rsidR="007862B1" w:rsidRPr="00E6597C">
        <w:rPr>
          <w:rFonts w:ascii="GHEA Grapalat" w:hAnsi="GHEA Grapalat" w:cs="GHEA Grapalat"/>
          <w:color w:val="000000"/>
          <w:sz w:val="20"/>
          <w:szCs w:val="20"/>
          <w:lang w:val="pt-BR"/>
        </w:rPr>
        <w:t>ի</w:t>
      </w:r>
      <w:r w:rsidR="007862B1" w:rsidRPr="00E6597C">
        <w:rPr>
          <w:rFonts w:ascii="GHEA Grapalat" w:hAnsi="GHEA Grapalat" w:cs="GHEA Grapalat"/>
          <w:color w:val="000000"/>
          <w:sz w:val="20"/>
          <w:szCs w:val="20"/>
          <w:lang w:val="hy-AM"/>
        </w:rPr>
        <w:t xml:space="preserve">ն կից ներկայացվող վճարման պահանջագրի </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այսուհետ` Պահանջագիր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ստորագրմամբ անհետկանչելիորեն  համաձայնվում է, որ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w:t>
      </w:r>
    </w:p>
    <w:p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E6597C" w:rsidRDefault="007862B1" w:rsidP="007862B1">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E6597C" w:rsidRDefault="007862B1" w:rsidP="007862B1">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E6597C" w:rsidRDefault="000149F3" w:rsidP="000149F3">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1.4</w:t>
      </w:r>
      <w:r w:rsidR="007862B1"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6597C">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E6597C">
        <w:rPr>
          <w:rFonts w:ascii="GHEA Grapalat" w:hAnsi="GHEA Grapalat" w:cs="GHEA Grapalat"/>
          <w:sz w:val="20"/>
          <w:szCs w:val="20"/>
          <w:lang w:val="pt-BR"/>
        </w:rPr>
        <w:t xml:space="preserve"> Պատվիրատուն սույն տուժանքի համաձայնագիրը և կից </w:t>
      </w:r>
      <w:r w:rsidR="007862B1" w:rsidRPr="00E6597C">
        <w:rPr>
          <w:rFonts w:ascii="GHEA Grapalat" w:hAnsi="GHEA Grapalat" w:cs="GHEA Grapalat"/>
          <w:sz w:val="20"/>
          <w:szCs w:val="20"/>
          <w:lang w:val="hy-AM"/>
        </w:rPr>
        <w:t xml:space="preserve">Պահանջագիրը բնօրինակներով </w:t>
      </w:r>
      <w:r w:rsidR="007862B1" w:rsidRPr="00E6597C">
        <w:rPr>
          <w:rFonts w:ascii="GHEA Grapalat" w:hAnsi="GHEA Grapalat" w:cs="GHEA Grapalat"/>
          <w:sz w:val="20"/>
          <w:szCs w:val="20"/>
          <w:lang w:val="pt-BR"/>
        </w:rPr>
        <w:t xml:space="preserve">ներկայացնում է </w:t>
      </w:r>
      <w:r w:rsidR="007862B1" w:rsidRPr="00E6597C">
        <w:rPr>
          <w:rFonts w:ascii="GHEA Grapalat" w:hAnsi="GHEA Grapalat" w:cs="GHEA Grapalat"/>
          <w:sz w:val="20"/>
          <w:szCs w:val="20"/>
          <w:lang w:val="hy-AM"/>
        </w:rPr>
        <w:t>Վճարող Բանկին</w:t>
      </w:r>
      <w:r w:rsidR="007862B1"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E6597C">
        <w:rPr>
          <w:rFonts w:ascii="GHEA Grapalat" w:hAnsi="GHEA Grapalat" w:cs="GHEA Grapalat"/>
          <w:sz w:val="20"/>
          <w:szCs w:val="20"/>
          <w:lang w:val="hy-AM"/>
        </w:rPr>
        <w:t>Պահանջագիրը</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թվային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ստորագրությամբ</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հաստատված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լինելու</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դեպքում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դրանք</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Վճարող</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Բանկին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են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ներկայացվում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կրիչներով</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ինչպես</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նաև</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դրանցից</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արտատպված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թղթային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տարբերակներով</w:t>
      </w:r>
      <w:r w:rsidR="007862B1" w:rsidRPr="00E6597C">
        <w:rPr>
          <w:rFonts w:ascii="GHEA Grapalat" w:hAnsi="GHEA Grapalat" w:cs="GHEA Grapalat"/>
          <w:sz w:val="20"/>
          <w:szCs w:val="20"/>
          <w:lang w:val="pt-BR"/>
        </w:rPr>
        <w:t>:</w:t>
      </w:r>
    </w:p>
    <w:p w:rsidR="007862B1" w:rsidRPr="00E6597C" w:rsidRDefault="007862B1" w:rsidP="000149F3">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007862B1" w:rsidRPr="00E6597C">
        <w:rPr>
          <w:rFonts w:ascii="GHEA Grapalat" w:hAnsi="GHEA Grapalat" w:cs="GHEA Grapalat"/>
          <w:sz w:val="20"/>
          <w:szCs w:val="20"/>
          <w:lang w:val="hy-AM"/>
        </w:rPr>
        <w:t>Վճարող Բանկի կողմից Պ</w:t>
      </w:r>
      <w:r w:rsidR="007862B1" w:rsidRPr="00E6597C">
        <w:rPr>
          <w:rFonts w:ascii="GHEA Grapalat" w:hAnsi="GHEA Grapalat" w:cs="GHEA Grapalat"/>
          <w:sz w:val="20"/>
          <w:szCs w:val="20"/>
          <w:lang w:val="pt-BR"/>
        </w:rPr>
        <w:t xml:space="preserve">ահանջագրում նշված գումարի վճարման հետևանքով </w:t>
      </w:r>
      <w:r w:rsidR="007862B1" w:rsidRPr="00E6597C">
        <w:rPr>
          <w:rFonts w:ascii="GHEA Grapalat" w:hAnsi="GHEA Grapalat" w:cs="GHEA Grapalat"/>
          <w:sz w:val="20"/>
          <w:szCs w:val="20"/>
          <w:lang w:val="hy-AM"/>
        </w:rPr>
        <w:t xml:space="preserve">Ընկերության </w:t>
      </w:r>
      <w:r w:rsidR="007862B1" w:rsidRPr="00E6597C">
        <w:rPr>
          <w:rFonts w:ascii="GHEA Grapalat" w:hAnsi="GHEA Grapalat" w:cs="GHEA Grapalat"/>
          <w:sz w:val="20"/>
          <w:szCs w:val="20"/>
          <w:lang w:val="pt-BR"/>
        </w:rPr>
        <w:t xml:space="preserve">առաջացած ռիսկերի (Ընկերության կրած վնասների) </w:t>
      </w:r>
      <w:r w:rsidR="007862B1" w:rsidRPr="00E6597C">
        <w:rPr>
          <w:rFonts w:ascii="GHEA Grapalat" w:hAnsi="GHEA Grapalat" w:cs="GHEA Grapalat"/>
          <w:sz w:val="20"/>
          <w:szCs w:val="20"/>
          <w:lang w:val="hy-AM"/>
        </w:rPr>
        <w:t xml:space="preserve">և բացասական հետևանքների </w:t>
      </w:r>
      <w:r w:rsidR="007862B1" w:rsidRPr="00E6597C">
        <w:rPr>
          <w:rFonts w:ascii="GHEA Grapalat" w:hAnsi="GHEA Grapalat" w:cs="GHEA Grapalat"/>
          <w:sz w:val="20"/>
          <w:szCs w:val="20"/>
          <w:lang w:val="pt-BR"/>
        </w:rPr>
        <w:t>համար Բանկը</w:t>
      </w:r>
      <w:r w:rsidR="007862B1" w:rsidRPr="00E6597C">
        <w:rPr>
          <w:rFonts w:ascii="GHEA Grapalat" w:hAnsi="GHEA Grapalat" w:cs="GHEA Grapalat"/>
          <w:sz w:val="20"/>
          <w:szCs w:val="20"/>
          <w:lang w:val="hy-AM"/>
        </w:rPr>
        <w:t xml:space="preserve"> որևէ</w:t>
      </w:r>
      <w:r w:rsidR="007862B1" w:rsidRPr="00E6597C">
        <w:rPr>
          <w:rFonts w:ascii="GHEA Grapalat" w:hAnsi="GHEA Grapalat" w:cs="GHEA Grapalat"/>
          <w:sz w:val="20"/>
          <w:szCs w:val="20"/>
          <w:lang w:val="pt-BR"/>
        </w:rPr>
        <w:t xml:space="preserve"> պատասխանատվություն չի կրում</w:t>
      </w:r>
      <w:r w:rsidR="007862B1" w:rsidRPr="00E6597C">
        <w:rPr>
          <w:rFonts w:ascii="GHEA Grapalat" w:hAnsi="GHEA Grapalat" w:cs="GHEA Grapalat"/>
          <w:sz w:val="20"/>
          <w:szCs w:val="20"/>
          <w:lang w:val="hy-AM"/>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007862B1" w:rsidRPr="00E6597C">
        <w:rPr>
          <w:rFonts w:ascii="GHEA Grapalat" w:hAnsi="GHEA Grapalat" w:cs="GHEA Grapalat"/>
          <w:sz w:val="20"/>
          <w:szCs w:val="20"/>
          <w:lang w:val="hy-AM"/>
        </w:rPr>
        <w:t>Այն դեպքում</w:t>
      </w:r>
      <w:r w:rsidR="007862B1" w:rsidRPr="00E6597C">
        <w:rPr>
          <w:rFonts w:ascii="GHEA Grapalat" w:hAnsi="GHEA Grapalat" w:cs="GHEA Grapalat"/>
          <w:sz w:val="20"/>
          <w:szCs w:val="20"/>
          <w:lang w:val="pt-BR"/>
        </w:rPr>
        <w:t>,</w:t>
      </w:r>
      <w:r w:rsidR="007862B1" w:rsidRPr="00E6597C">
        <w:rPr>
          <w:rFonts w:ascii="GHEA Grapalat" w:hAnsi="GHEA Grapalat" w:cs="GHEA Grapalat"/>
          <w:sz w:val="20"/>
          <w:szCs w:val="20"/>
          <w:lang w:val="hy-AM"/>
        </w:rPr>
        <w:t xml:space="preserve"> երբ Ընկերության հաշվի միջոցները չեն բավարարում</w:t>
      </w:r>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Վճարող</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բանկը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վճարման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պահանջագիրը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ստանալուց</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հետո՝</w:t>
      </w:r>
      <w:r w:rsidR="007862B1" w:rsidRPr="00E6597C">
        <w:rPr>
          <w:rFonts w:ascii="GHEA Grapalat" w:hAnsi="GHEA Grapalat" w:cs="GHEA Grapalat"/>
          <w:sz w:val="20"/>
          <w:szCs w:val="20"/>
          <w:lang w:val="pt-BR"/>
        </w:rPr>
        <w:t xml:space="preserve"> 2 (</w:t>
      </w:r>
      <w:r w:rsidR="007862B1" w:rsidRPr="00E6597C">
        <w:rPr>
          <w:rFonts w:ascii="GHEA Grapalat" w:hAnsi="GHEA Grapalat" w:cs="GHEA Grapalat"/>
          <w:sz w:val="20"/>
          <w:szCs w:val="20"/>
        </w:rPr>
        <w:t>երկու</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աշխատանքային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օրվա</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ընթացքում</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պետք</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է</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տեղեկացնի</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Պատվիրատուին՝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գրավոր</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ձևով</w:t>
      </w:r>
      <w:r w:rsidR="007862B1" w:rsidRPr="00E6597C">
        <w:rPr>
          <w:rFonts w:ascii="GHEA Grapalat" w:hAnsi="GHEA Grapalat" w:cs="GHEA Grapalat"/>
          <w:sz w:val="20"/>
          <w:szCs w:val="20"/>
          <w:lang w:val="pt-BR"/>
        </w:rPr>
        <w:t>:</w:t>
      </w:r>
    </w:p>
    <w:p w:rsidR="007862B1" w:rsidRPr="00E6597C" w:rsidRDefault="000149F3" w:rsidP="000149F3">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1.8 </w:t>
      </w:r>
      <w:r w:rsidR="007862B1" w:rsidRPr="00E6597C">
        <w:rPr>
          <w:rFonts w:ascii="GHEA Grapalat" w:hAnsi="GHEA Grapalat" w:cs="GHEA Grapalat"/>
          <w:sz w:val="20"/>
          <w:szCs w:val="20"/>
          <w:lang w:val="pt-BR"/>
        </w:rPr>
        <w:t xml:space="preserve">Սույն համաձայնագիրը և կից </w:t>
      </w:r>
      <w:r w:rsidR="007862B1" w:rsidRPr="00E6597C">
        <w:rPr>
          <w:rFonts w:ascii="GHEA Grapalat" w:hAnsi="GHEA Grapalat" w:cs="GHEA Grapalat"/>
          <w:sz w:val="20"/>
          <w:szCs w:val="20"/>
          <w:lang w:val="hy-AM"/>
        </w:rPr>
        <w:t>Պ</w:t>
      </w:r>
      <w:r w:rsidR="007862B1"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E6597C" w:rsidRDefault="007862B1" w:rsidP="007862B1">
      <w:pPr>
        <w:jc w:val="both"/>
        <w:rPr>
          <w:rFonts w:ascii="GHEA Grapalat" w:hAnsi="GHEA Grapalat" w:cs="GHEA Grapalat"/>
          <w:sz w:val="20"/>
          <w:szCs w:val="20"/>
          <w:lang w:val="hy-AM"/>
        </w:rPr>
      </w:pPr>
    </w:p>
    <w:p w:rsidR="007862B1" w:rsidRPr="00E6597C" w:rsidRDefault="007862B1" w:rsidP="007862B1">
      <w:pPr>
        <w:numPr>
          <w:ilvl w:val="0"/>
          <w:numId w:val="6"/>
        </w:numPr>
        <w:jc w:val="center"/>
        <w:rPr>
          <w:rFonts w:ascii="GHEA Grapalat" w:hAnsi="GHEA Grapalat" w:cs="GHEA Grapalat"/>
          <w:b/>
          <w:bCs/>
          <w:sz w:val="20"/>
          <w:szCs w:val="20"/>
        </w:rPr>
      </w:pPr>
      <w:r w:rsidRPr="00E6597C">
        <w:rPr>
          <w:rFonts w:ascii="GHEA Grapalat" w:hAnsi="GHEA Grapalat" w:cs="GHEA Grapalat"/>
          <w:b/>
          <w:bCs/>
          <w:sz w:val="20"/>
          <w:szCs w:val="20"/>
        </w:rPr>
        <w:t>Այլ պայմաններ</w:t>
      </w:r>
    </w:p>
    <w:p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ուժի մեջ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00595213" w:rsidRPr="00E6597C">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E6597C">
        <w:rPr>
          <w:rFonts w:ascii="GHEA Grapalat" w:hAnsi="GHEA Grapalat" w:cs="GHEA Grapalat"/>
          <w:sz w:val="20"/>
          <w:szCs w:val="20"/>
        </w:rPr>
        <w:t xml:space="preserve">։ </w:t>
      </w:r>
    </w:p>
    <w:p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E6597C" w:rsidDel="00A13215"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E6597C" w:rsidRDefault="007862B1" w:rsidP="007862B1">
      <w:pPr>
        <w:ind w:firstLine="567"/>
        <w:jc w:val="both"/>
        <w:rPr>
          <w:rFonts w:ascii="GHEA Grapalat" w:hAnsi="GHEA Grapalat" w:cs="GHEA Grapalat"/>
          <w:sz w:val="20"/>
          <w:szCs w:val="20"/>
          <w:lang w:val="hy-AM"/>
        </w:rPr>
      </w:pPr>
    </w:p>
    <w:p w:rsidR="007862B1" w:rsidRPr="00E6597C" w:rsidRDefault="007862B1" w:rsidP="007862B1">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rsidR="007862B1" w:rsidRPr="00E6597C" w:rsidRDefault="007862B1" w:rsidP="007862B1">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անվանումը</w:t>
      </w:r>
    </w:p>
    <w:p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հասցեն</w:t>
      </w:r>
    </w:p>
    <w:p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ընկերությանը սպասարկող բանկի անվանումը</w:t>
      </w:r>
    </w:p>
    <w:p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rsidR="006E35C3" w:rsidRPr="00E6597C" w:rsidRDefault="006E35C3" w:rsidP="007862B1">
      <w:pPr>
        <w:jc w:val="both"/>
        <w:rPr>
          <w:rFonts w:ascii="GHEA Grapalat" w:hAnsi="GHEA Grapalat"/>
          <w:sz w:val="18"/>
          <w:szCs w:val="18"/>
          <w:u w:val="single"/>
          <w:vertAlign w:val="superscript"/>
          <w:lang w:val="hy-AM"/>
        </w:rPr>
      </w:pPr>
    </w:p>
    <w:p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Կ.Տ</w:t>
      </w:r>
    </w:p>
    <w:p w:rsidR="00334B2F" w:rsidRPr="00E6597C" w:rsidRDefault="00334B2F" w:rsidP="00334B2F">
      <w:pPr>
        <w:jc w:val="both"/>
        <w:rPr>
          <w:rFonts w:ascii="GHEA Grapalat" w:hAnsi="GHEA Grapalat"/>
          <w:sz w:val="20"/>
          <w:szCs w:val="20"/>
          <w:lang w:val="hy-AM"/>
        </w:rPr>
      </w:pPr>
    </w:p>
    <w:p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Օր/ամիս/տարի</w:t>
      </w:r>
    </w:p>
    <w:p w:rsidR="006E35C3" w:rsidRPr="00E6597C" w:rsidRDefault="006E35C3" w:rsidP="007862B1">
      <w:pPr>
        <w:jc w:val="both"/>
        <w:rPr>
          <w:rFonts w:ascii="GHEA Grapalat" w:hAnsi="GHEA Grapalat"/>
          <w:sz w:val="18"/>
          <w:szCs w:val="18"/>
          <w:vertAlign w:val="superscript"/>
          <w:lang w:val="hy-AM"/>
        </w:rPr>
      </w:pPr>
    </w:p>
    <w:p w:rsidR="007862B1" w:rsidRPr="00E6597C" w:rsidRDefault="007862B1" w:rsidP="007862B1">
      <w:pPr>
        <w:jc w:val="both"/>
        <w:rPr>
          <w:rFonts w:ascii="GHEA Grapalat" w:hAnsi="GHEA Grapalat" w:cs="GHEA Grapalat"/>
          <w:i/>
          <w:sz w:val="18"/>
          <w:szCs w:val="18"/>
          <w:lang w:val="hy-AM"/>
        </w:rPr>
      </w:pPr>
    </w:p>
    <w:p w:rsidR="006E35C3" w:rsidRPr="00E6597C"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E6597C">
        <w:rPr>
          <w:rFonts w:ascii="GHEA Grapalat" w:hAnsi="GHEA Grapalat" w:cs="Sylfaen"/>
          <w:i/>
          <w:sz w:val="16"/>
          <w:szCs w:val="16"/>
          <w:lang w:val="hy-AM"/>
        </w:rPr>
        <w:t xml:space="preserve">* </w:t>
      </w:r>
      <w:r w:rsidRPr="00E6597C">
        <w:rPr>
          <w:rFonts w:ascii="GHEA Grapalat" w:hAnsi="GHEA Grapalat"/>
          <w:i/>
          <w:sz w:val="16"/>
          <w:szCs w:val="16"/>
          <w:lang w:val="hy-AM"/>
        </w:rPr>
        <w:t>լրացվում է հանձնաժողովի քարտուղարի կողմից` մինչև հրավերը տեղեկագրում հրապարակելը:</w:t>
      </w:r>
    </w:p>
    <w:p w:rsidR="00595213" w:rsidRPr="00E6597C" w:rsidRDefault="007862B1" w:rsidP="00091EBC">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rsidR="00595213" w:rsidRPr="00E6597C" w:rsidRDefault="00595213" w:rsidP="00CB0ADE">
            <w:pPr>
              <w:jc w:val="center"/>
              <w:rPr>
                <w:rFonts w:ascii="GHEA Grapalat" w:hAnsi="GHEA Grapalat" w:cs="Arial"/>
                <w:bCs/>
                <w:i/>
                <w:sz w:val="20"/>
                <w:szCs w:val="20"/>
              </w:rPr>
            </w:pPr>
          </w:p>
        </w:tc>
      </w:tr>
      <w:tr w:rsidR="00595213"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595213" w:rsidRPr="00E6597C"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595213" w:rsidRPr="00E6597C"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595213" w:rsidRPr="00E6597C"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595213" w:rsidRPr="00E6597C"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595213"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sidR="00C5286E">
              <w:rPr>
                <w:rFonts w:ascii="GHEA Grapalat" w:hAnsi="GHEA Grapalat" w:cs="Arial"/>
                <w:sz w:val="20"/>
                <w:szCs w:val="20"/>
              </w:rPr>
              <w:t xml:space="preserve"> 04440571</w:t>
            </w:r>
          </w:p>
        </w:tc>
      </w:tr>
      <w:tr w:rsidR="00595213"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r w:rsidR="00C5286E">
              <w:rPr>
                <w:rFonts w:ascii="GHEA Grapalat" w:hAnsi="GHEA Grapalat" w:cs="Arial"/>
                <w:sz w:val="20"/>
                <w:szCs w:val="20"/>
              </w:rPr>
              <w:t xml:space="preserve"> 900472054270</w:t>
            </w:r>
          </w:p>
        </w:tc>
      </w:tr>
      <w:tr w:rsidR="00595213"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Arial"/>
                <w:sz w:val="20"/>
                <w:szCs w:val="20"/>
              </w:rPr>
              <w:t>`</w:t>
            </w:r>
          </w:p>
        </w:tc>
      </w:tr>
      <w:tr w:rsidR="00595213"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595213" w:rsidRPr="00E6597C"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595213" w:rsidRPr="00E6597C"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p>
        </w:tc>
      </w:tr>
      <w:tr w:rsidR="00595213" w:rsidRPr="00E6597C"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p>
        </w:tc>
      </w:tr>
      <w:tr w:rsidR="00595213"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595213"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595213"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595213"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631658" w:rsidRPr="00E6597C">
              <w:rPr>
                <w:rFonts w:ascii="GHEA Grapalat" w:hAnsi="GHEA Grapalat" w:cs="Sylfaen"/>
                <w:bCs/>
                <w:i/>
                <w:sz w:val="20"/>
                <w:szCs w:val="20"/>
              </w:rPr>
              <w:t>որակավորման ա</w:t>
            </w:r>
            <w:r w:rsidRPr="00E6597C">
              <w:rPr>
                <w:rFonts w:ascii="GHEA Grapalat" w:hAnsi="GHEA Grapalat" w:cs="Sylfaen"/>
                <w:bCs/>
                <w:i/>
                <w:sz w:val="20"/>
                <w:szCs w:val="20"/>
              </w:rPr>
              <w:t>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595213" w:rsidRPr="00E6597C"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rsidR="00595213" w:rsidRPr="00E6597C" w:rsidRDefault="00595213" w:rsidP="00CB0ADE">
            <w:pPr>
              <w:rPr>
                <w:rFonts w:ascii="GHEA Grapalat" w:hAnsi="GHEA Grapalat" w:cs="Arial"/>
                <w:sz w:val="20"/>
                <w:szCs w:val="20"/>
              </w:rPr>
            </w:pPr>
          </w:p>
        </w:tc>
      </w:tr>
      <w:tr w:rsidR="00595213" w:rsidRPr="00E6597C"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lang w:val="hy-AM"/>
              </w:rPr>
            </w:pPr>
          </w:p>
        </w:tc>
      </w:tr>
      <w:tr w:rsidR="00595213" w:rsidRPr="00E6597C"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rsidR="00595213" w:rsidRPr="00E6597C" w:rsidRDefault="00595213" w:rsidP="00CB0ADE">
            <w:pPr>
              <w:rPr>
                <w:rFonts w:ascii="GHEA Grapalat" w:hAnsi="GHEA Grapalat" w:cs="Sylfaen"/>
                <w:sz w:val="20"/>
                <w:szCs w:val="20"/>
                <w:lang w:val="ru-RU"/>
              </w:rPr>
            </w:pPr>
          </w:p>
        </w:tc>
      </w:tr>
      <w:tr w:rsidR="00595213" w:rsidRPr="00E6597C"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rsidR="00595213" w:rsidRPr="00E6597C" w:rsidRDefault="00595213" w:rsidP="00CB0ADE">
            <w:pPr>
              <w:rPr>
                <w:rFonts w:ascii="GHEA Grapalat" w:hAnsi="GHEA Grapalat" w:cs="Sylfaen"/>
                <w:sz w:val="20"/>
                <w:szCs w:val="20"/>
                <w:lang w:val="hy-AM"/>
              </w:rPr>
            </w:pPr>
          </w:p>
        </w:tc>
      </w:tr>
      <w:tr w:rsidR="00595213" w:rsidRPr="00E6597C"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E6597C" w:rsidRDefault="00595213"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rsidR="00595213" w:rsidRPr="00E6597C" w:rsidRDefault="00595213" w:rsidP="00CB0ADE">
            <w:pPr>
              <w:rPr>
                <w:rFonts w:ascii="GHEA Grapalat" w:hAnsi="GHEA Grapalat" w:cs="Sylfaen"/>
                <w:sz w:val="20"/>
                <w:szCs w:val="20"/>
              </w:rPr>
            </w:pPr>
          </w:p>
          <w:p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rsidR="00595213" w:rsidRPr="00E6597C" w:rsidRDefault="00595213" w:rsidP="00CB0ADE">
            <w:pPr>
              <w:rPr>
                <w:rFonts w:ascii="GHEA Grapalat" w:hAnsi="GHEA Grapalat" w:cs="Tahoma"/>
                <w:color w:val="000000"/>
                <w:sz w:val="20"/>
                <w:szCs w:val="20"/>
              </w:rPr>
            </w:pPr>
          </w:p>
          <w:p w:rsidR="00595213" w:rsidRPr="00E6597C" w:rsidRDefault="00595213" w:rsidP="00CB0ADE">
            <w:pPr>
              <w:rPr>
                <w:rFonts w:ascii="GHEA Grapalat" w:hAnsi="GHEA Grapalat" w:cs="Sylfaen"/>
                <w:sz w:val="20"/>
                <w:szCs w:val="20"/>
              </w:rPr>
            </w:pPr>
          </w:p>
          <w:p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rsidR="00595213" w:rsidRPr="00E6597C" w:rsidRDefault="00595213" w:rsidP="00CB0ADE">
            <w:pPr>
              <w:rPr>
                <w:rFonts w:ascii="GHEA Grapalat" w:hAnsi="GHEA Grapalat" w:cs="Sylfaen"/>
                <w:sz w:val="20"/>
                <w:szCs w:val="20"/>
              </w:rPr>
            </w:pPr>
          </w:p>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Կ.Տ.</w:t>
            </w:r>
          </w:p>
          <w:p w:rsidR="00595213" w:rsidRPr="00E6597C"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E6597C" w:rsidRDefault="00595213"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rsidR="00595213" w:rsidRPr="00E6597C" w:rsidRDefault="00595213" w:rsidP="00CB0ADE">
            <w:pPr>
              <w:jc w:val="right"/>
              <w:rPr>
                <w:rFonts w:ascii="GHEA Grapalat" w:hAnsi="GHEA Grapalat" w:cs="Sylfaen"/>
                <w:sz w:val="20"/>
                <w:szCs w:val="20"/>
              </w:rPr>
            </w:pPr>
          </w:p>
          <w:p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rsidR="00595213" w:rsidRPr="00E6597C" w:rsidRDefault="00595213" w:rsidP="00CB0ADE">
            <w:pPr>
              <w:jc w:val="right"/>
              <w:rPr>
                <w:rFonts w:ascii="GHEA Grapalat" w:hAnsi="GHEA Grapalat" w:cs="Tahoma"/>
                <w:color w:val="000000"/>
                <w:sz w:val="20"/>
                <w:szCs w:val="20"/>
              </w:rPr>
            </w:pPr>
          </w:p>
          <w:p w:rsidR="00595213" w:rsidRPr="00E6597C" w:rsidRDefault="00595213" w:rsidP="00CB0ADE">
            <w:pPr>
              <w:jc w:val="right"/>
              <w:rPr>
                <w:rFonts w:ascii="GHEA Grapalat" w:hAnsi="GHEA Grapalat" w:cs="Tahoma"/>
                <w:color w:val="000000"/>
                <w:sz w:val="20"/>
                <w:szCs w:val="20"/>
              </w:rPr>
            </w:pPr>
          </w:p>
          <w:p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rsidR="00595213" w:rsidRPr="00E6597C" w:rsidRDefault="00595213" w:rsidP="00CB0ADE">
            <w:pPr>
              <w:jc w:val="right"/>
              <w:rPr>
                <w:rFonts w:ascii="GHEA Grapalat" w:hAnsi="GHEA Grapalat" w:cs="Sylfaen"/>
                <w:sz w:val="20"/>
                <w:szCs w:val="20"/>
              </w:rPr>
            </w:pPr>
          </w:p>
          <w:p w:rsidR="00595213" w:rsidRPr="00E6597C" w:rsidRDefault="00595213"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rsidR="00595213" w:rsidRPr="00E6597C" w:rsidRDefault="00595213" w:rsidP="00CB0ADE">
            <w:pPr>
              <w:jc w:val="right"/>
              <w:rPr>
                <w:rFonts w:ascii="GHEA Grapalat" w:hAnsi="GHEA Grapalat" w:cs="Sylfaen"/>
                <w:sz w:val="20"/>
                <w:szCs w:val="20"/>
              </w:rPr>
            </w:pPr>
          </w:p>
        </w:tc>
      </w:tr>
      <w:tr w:rsidR="00595213" w:rsidRPr="00E6597C"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rsidR="00595213" w:rsidRPr="00E6597C" w:rsidRDefault="00595213"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rsidR="00595213" w:rsidRPr="00E6597C" w:rsidRDefault="00595213" w:rsidP="00CB0ADE">
            <w:pPr>
              <w:rPr>
                <w:rFonts w:ascii="GHEA Grapalat" w:hAnsi="GHEA Grapalat" w:cs="Tahoma"/>
                <w:color w:val="000000"/>
                <w:sz w:val="20"/>
                <w:szCs w:val="20"/>
              </w:rPr>
            </w:pPr>
          </w:p>
          <w:p w:rsidR="00595213" w:rsidRPr="00E6597C"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rsidR="00595213" w:rsidRPr="00E6597C" w:rsidRDefault="00595213" w:rsidP="00CB0ADE">
            <w:pPr>
              <w:jc w:val="right"/>
              <w:rPr>
                <w:rFonts w:ascii="GHEA Grapalat" w:hAnsi="GHEA Grapalat" w:cs="Tahoma"/>
                <w:color w:val="000000"/>
                <w:sz w:val="20"/>
                <w:szCs w:val="20"/>
              </w:rPr>
            </w:pPr>
          </w:p>
          <w:p w:rsidR="00595213" w:rsidRPr="00E6597C" w:rsidRDefault="00595213" w:rsidP="00CB0ADE">
            <w:pPr>
              <w:jc w:val="right"/>
              <w:rPr>
                <w:rFonts w:ascii="GHEA Grapalat" w:hAnsi="GHEA Grapalat" w:cs="Tahoma"/>
                <w:color w:val="000000"/>
                <w:sz w:val="20"/>
                <w:szCs w:val="20"/>
              </w:rPr>
            </w:pPr>
          </w:p>
          <w:p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rsidR="00595213" w:rsidRPr="00E6597C" w:rsidRDefault="00595213"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rsidR="00595213" w:rsidRPr="00E6597C" w:rsidRDefault="00595213" w:rsidP="00CB0ADE">
            <w:pPr>
              <w:jc w:val="right"/>
              <w:rPr>
                <w:rFonts w:ascii="GHEA Grapalat" w:hAnsi="GHEA Grapalat" w:cs="Arial"/>
                <w:sz w:val="20"/>
                <w:szCs w:val="20"/>
                <w:lang w:val="hy-AM"/>
              </w:rPr>
            </w:pPr>
          </w:p>
        </w:tc>
      </w:tr>
      <w:tr w:rsidR="00595213" w:rsidRPr="00E6597C"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lastRenderedPageBreak/>
              <w:t>24.բ.                                                       Կ.Տ.</w:t>
            </w:r>
          </w:p>
          <w:p w:rsidR="00595213" w:rsidRPr="00E6597C" w:rsidRDefault="00595213" w:rsidP="00CB0ADE">
            <w:pPr>
              <w:rPr>
                <w:rFonts w:ascii="GHEA Grapalat" w:hAnsi="GHEA Grapalat" w:cs="Sylfaen"/>
                <w:sz w:val="20"/>
                <w:szCs w:val="20"/>
              </w:rPr>
            </w:pPr>
          </w:p>
          <w:p w:rsidR="00595213" w:rsidRPr="00E6597C" w:rsidRDefault="00595213" w:rsidP="00CB0ADE">
            <w:pPr>
              <w:rPr>
                <w:rFonts w:ascii="GHEA Grapalat" w:hAnsi="GHEA Grapalat" w:cs="Sylfaen"/>
                <w:sz w:val="20"/>
                <w:szCs w:val="20"/>
              </w:rPr>
            </w:pPr>
          </w:p>
          <w:p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rsidR="00595213" w:rsidRPr="00E6597C" w:rsidRDefault="00595213" w:rsidP="00CB0ADE">
            <w:pPr>
              <w:rPr>
                <w:rFonts w:ascii="GHEA Grapalat" w:hAnsi="GHEA Grapalat" w:cs="Sylfaen"/>
                <w:sz w:val="20"/>
                <w:szCs w:val="20"/>
              </w:rPr>
            </w:pPr>
          </w:p>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rsidR="00595213" w:rsidRPr="00E6597C"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23.բ.                                                                 Կ.Տ.    </w:t>
            </w:r>
          </w:p>
          <w:p w:rsidR="00595213" w:rsidRPr="00E6597C" w:rsidRDefault="00595213" w:rsidP="00CB0ADE">
            <w:pPr>
              <w:rPr>
                <w:rFonts w:ascii="GHEA Grapalat" w:hAnsi="GHEA Grapalat" w:cs="Sylfaen"/>
                <w:sz w:val="20"/>
                <w:szCs w:val="20"/>
              </w:rPr>
            </w:pPr>
          </w:p>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rsidR="00595213" w:rsidRPr="00E6597C" w:rsidRDefault="00595213" w:rsidP="00CB0AD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rsidR="00595213" w:rsidRPr="00E6597C" w:rsidRDefault="00595213" w:rsidP="00CB0ADE">
            <w:pPr>
              <w:rPr>
                <w:rFonts w:ascii="GHEA Grapalat" w:hAnsi="GHEA Grapalat" w:cs="Sylfaen"/>
                <w:color w:val="000000"/>
                <w:sz w:val="20"/>
                <w:szCs w:val="20"/>
              </w:rPr>
            </w:pPr>
          </w:p>
          <w:p w:rsidR="00595213" w:rsidRPr="00E6597C" w:rsidRDefault="00595213" w:rsidP="00CB0ADE">
            <w:pPr>
              <w:rPr>
                <w:rFonts w:ascii="GHEA Grapalat" w:hAnsi="GHEA Grapalat" w:cs="Sylfaen"/>
                <w:sz w:val="20"/>
                <w:szCs w:val="20"/>
              </w:rPr>
            </w:pPr>
          </w:p>
          <w:p w:rsidR="00595213" w:rsidRPr="00E6597C" w:rsidRDefault="00595213" w:rsidP="00CB0ADE">
            <w:pPr>
              <w:jc w:val="right"/>
              <w:rPr>
                <w:rFonts w:ascii="GHEA Grapalat" w:hAnsi="GHEA Grapalat" w:cs="Arial"/>
                <w:sz w:val="20"/>
                <w:szCs w:val="20"/>
              </w:rPr>
            </w:pPr>
          </w:p>
        </w:tc>
      </w:tr>
    </w:tbl>
    <w:p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4605D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rsidR="00631658" w:rsidRPr="00E6597C" w:rsidRDefault="00595213" w:rsidP="00631658">
      <w:pPr>
        <w:jc w:val="center"/>
        <w:rPr>
          <w:rFonts w:ascii="GHEA Grapalat" w:hAnsi="GHEA Grapalat"/>
          <w:b/>
          <w:sz w:val="22"/>
          <w:szCs w:val="22"/>
          <w:lang w:val="nl-NL"/>
        </w:rPr>
      </w:pPr>
      <w:r w:rsidRPr="00E6597C">
        <w:rPr>
          <w:rFonts w:ascii="GHEA Grapalat" w:hAnsi="GHEA Grapalat"/>
          <w:b/>
          <w:lang w:val="hy-AM"/>
        </w:rPr>
        <w:br w:type="page"/>
      </w:r>
      <w:r w:rsidR="00631658" w:rsidRPr="004605D7">
        <w:rPr>
          <w:rFonts w:ascii="GHEA Grapalat" w:hAnsi="GHEA Grapalat"/>
          <w:b/>
          <w:sz w:val="22"/>
          <w:szCs w:val="22"/>
          <w:lang w:val="hy-AM"/>
        </w:rPr>
        <w:lastRenderedPageBreak/>
        <w:t>Վճարման</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պահանջագրի</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պարտադիր</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վավերապայմանները</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և</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լրացման</w:t>
      </w:r>
      <w:r w:rsidR="00631658" w:rsidRPr="00E6597C">
        <w:rPr>
          <w:rFonts w:ascii="GHEA Grapalat" w:hAnsi="GHEA Grapalat"/>
          <w:b/>
          <w:sz w:val="22"/>
          <w:szCs w:val="22"/>
          <w:lang w:val="nl-NL"/>
        </w:rPr>
        <w:t xml:space="preserve"> </w:t>
      </w:r>
      <w:r w:rsidR="00631658" w:rsidRPr="00E6597C">
        <w:rPr>
          <w:rFonts w:ascii="GHEA Grapalat" w:hAnsi="GHEA Grapalat"/>
          <w:b/>
          <w:sz w:val="22"/>
          <w:szCs w:val="22"/>
          <w:lang w:val="hy-AM"/>
        </w:rPr>
        <w:t>ուղեցույց</w:t>
      </w:r>
      <w:r w:rsidR="00631658" w:rsidRPr="004605D7">
        <w:rPr>
          <w:rFonts w:ascii="GHEA Grapalat" w:hAnsi="GHEA Grapalat"/>
          <w:b/>
          <w:sz w:val="22"/>
          <w:szCs w:val="22"/>
          <w:lang w:val="hy-AM"/>
        </w:rPr>
        <w:t>ը</w:t>
      </w:r>
    </w:p>
    <w:p w:rsidR="00631658" w:rsidRPr="00E6597C"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Նշված դաշտի/</w:t>
            </w:r>
          </w:p>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5</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w:t>
            </w:r>
            <w:r w:rsidRPr="00E6597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լրացվում է վճարողի կողմից</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631658" w:rsidRPr="00187D94"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lang w:val="hy-AM"/>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187D94"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00627FA5">
              <w:rPr>
                <w:rFonts w:ascii="GHEA Grapalat" w:hAnsi="GHEA Grapalat"/>
                <w:sz w:val="20"/>
                <w:szCs w:val="20"/>
                <w:lang w:val="hy-AM"/>
              </w:rPr>
              <w:t>որակավորման</w:t>
            </w:r>
            <w:r w:rsidRPr="00E6597C">
              <w:rPr>
                <w:rFonts w:ascii="GHEA Grapalat" w:hAnsi="GHEA Grapalat"/>
                <w:sz w:val="20"/>
                <w:szCs w:val="20"/>
                <w:lang w:val="hy-AM"/>
              </w:rPr>
              <w:t xml:space="preserve">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E6597C">
              <w:rPr>
                <w:rFonts w:ascii="GHEA Grapalat" w:hAnsi="GHEA Grapalat"/>
                <w:sz w:val="20"/>
                <w:szCs w:val="20"/>
              </w:rPr>
              <w:lastRenderedPageBreak/>
              <w:t>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631658" w:rsidRPr="00187D94"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Del="0010680B" w:rsidRDefault="00631658"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rsidR="00631658" w:rsidRPr="00E6597C" w:rsidRDefault="00631658"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631658" w:rsidRPr="00187D94"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E6597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rsidR="00631658" w:rsidRPr="00E6597C" w:rsidRDefault="00631658" w:rsidP="00CB0ADE">
            <w:pPr>
              <w:jc w:val="center"/>
              <w:rPr>
                <w:rFonts w:ascii="GHEA Grapalat" w:hAnsi="GHEA Grapalat"/>
                <w:sz w:val="20"/>
                <w:szCs w:val="20"/>
                <w:lang w:val="hy-AM"/>
              </w:rPr>
            </w:pPr>
          </w:p>
        </w:tc>
      </w:tr>
      <w:tr w:rsidR="00631658" w:rsidRPr="00187D94"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w:t>
            </w:r>
            <w:r w:rsidRPr="00E6597C">
              <w:rPr>
                <w:rFonts w:ascii="GHEA Grapalat" w:hAnsi="GHEA Grapalat"/>
                <w:sz w:val="20"/>
                <w:szCs w:val="20"/>
              </w:rPr>
              <w:lastRenderedPageBreak/>
              <w:t xml:space="preserve">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E6597C" w:rsidRDefault="00631658" w:rsidP="00CB0ADE">
            <w:pP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p>
        </w:tc>
      </w:tr>
    </w:tbl>
    <w:p w:rsidR="00631658" w:rsidRPr="00E6597C" w:rsidRDefault="00631658" w:rsidP="00631658">
      <w:pPr>
        <w:pStyle w:val="a3"/>
        <w:jc w:val="right"/>
        <w:rPr>
          <w:rFonts w:ascii="GHEA Grapalat" w:hAnsi="GHEA Grapalat" w:cs="Sylfaen"/>
          <w:i w:val="0"/>
          <w:lang w:val="en-US"/>
        </w:rPr>
      </w:pPr>
    </w:p>
    <w:p w:rsidR="00631658" w:rsidRPr="00E6597C" w:rsidRDefault="00631658" w:rsidP="00631658">
      <w:pPr>
        <w:pStyle w:val="a3"/>
        <w:jc w:val="right"/>
        <w:rPr>
          <w:rFonts w:ascii="GHEA Grapalat" w:hAnsi="GHEA Grapalat" w:cs="Sylfaen"/>
          <w:i w:val="0"/>
          <w:lang w:val="en-US"/>
        </w:rPr>
      </w:pPr>
    </w:p>
    <w:p w:rsidR="00631658" w:rsidRPr="00E6597C" w:rsidRDefault="00631658" w:rsidP="00631658">
      <w:pPr>
        <w:pStyle w:val="a3"/>
        <w:jc w:val="right"/>
        <w:rPr>
          <w:rFonts w:ascii="GHEA Grapalat" w:hAnsi="GHEA Grapalat" w:cs="Sylfaen"/>
          <w:i w:val="0"/>
          <w:lang w:val="en-US"/>
        </w:rPr>
      </w:pPr>
    </w:p>
    <w:p w:rsidR="00631658" w:rsidRPr="00E6597C" w:rsidRDefault="00631658" w:rsidP="00631658">
      <w:pPr>
        <w:pStyle w:val="a3"/>
        <w:jc w:val="right"/>
        <w:rPr>
          <w:rFonts w:ascii="GHEA Grapalat" w:hAnsi="GHEA Grapalat" w:cs="Sylfaen"/>
          <w:i w:val="0"/>
          <w:lang w:val="en-US"/>
        </w:rPr>
      </w:pPr>
    </w:p>
    <w:p w:rsidR="00631658" w:rsidRPr="00E6597C" w:rsidRDefault="00631658" w:rsidP="00631658">
      <w:pPr>
        <w:pStyle w:val="a3"/>
        <w:jc w:val="right"/>
        <w:rPr>
          <w:rFonts w:ascii="GHEA Grapalat" w:hAnsi="GHEA Grapalat" w:cs="Sylfaen"/>
          <w:i w:val="0"/>
          <w:lang w:val="en-US"/>
        </w:rPr>
      </w:pPr>
    </w:p>
    <w:p w:rsidR="00631658" w:rsidRPr="00E6597C" w:rsidRDefault="00631658" w:rsidP="00631658">
      <w:pPr>
        <w:rPr>
          <w:rFonts w:ascii="GHEA Grapalat" w:hAnsi="GHEA Grapalat"/>
        </w:rPr>
      </w:pPr>
    </w:p>
    <w:p w:rsidR="00631658" w:rsidRPr="00E6597C" w:rsidRDefault="00631658" w:rsidP="00631658">
      <w:pPr>
        <w:jc w:val="center"/>
        <w:rPr>
          <w:rFonts w:ascii="GHEA Grapalat" w:hAnsi="GHEA Grapalat" w:cs="GHEA Grapalat"/>
          <w:sz w:val="22"/>
          <w:szCs w:val="22"/>
          <w:lang w:val="hy-AM"/>
        </w:rPr>
      </w:pPr>
    </w:p>
    <w:p w:rsidR="00091EBC" w:rsidRPr="004605D7" w:rsidRDefault="00631658" w:rsidP="00091EBC">
      <w:pPr>
        <w:pStyle w:val="31"/>
        <w:spacing w:line="240" w:lineRule="auto"/>
        <w:jc w:val="right"/>
        <w:rPr>
          <w:rFonts w:ascii="GHEA Grapalat" w:hAnsi="GHEA Grapalat" w:cs="Arial"/>
          <w:b/>
          <w:lang w:val="hy-AM"/>
        </w:rPr>
      </w:pPr>
      <w:r w:rsidRPr="00E6597C">
        <w:rPr>
          <w:rFonts w:ascii="GHEA Grapalat" w:hAnsi="GHEA Grapalat"/>
          <w:b/>
          <w:lang w:val="hy-AM"/>
        </w:rPr>
        <w:br w:type="page"/>
      </w:r>
      <w:r w:rsidR="00091EBC" w:rsidRPr="00E6597C">
        <w:rPr>
          <w:rFonts w:ascii="GHEA Grapalat" w:hAnsi="GHEA Grapalat" w:cs="Sylfaen"/>
          <w:b/>
          <w:lang w:val="hy-AM"/>
        </w:rPr>
        <w:lastRenderedPageBreak/>
        <w:t>Հավելված</w:t>
      </w:r>
      <w:r w:rsidR="00091EBC" w:rsidRPr="00E6597C">
        <w:rPr>
          <w:rFonts w:ascii="GHEA Grapalat" w:hAnsi="GHEA Grapalat" w:cs="Arial"/>
          <w:b/>
          <w:lang w:val="hy-AM"/>
        </w:rPr>
        <w:t xml:space="preserve"> </w:t>
      </w:r>
      <w:r w:rsidR="00BF7D70" w:rsidRPr="004605D7">
        <w:rPr>
          <w:rFonts w:ascii="GHEA Grapalat" w:hAnsi="GHEA Grapalat" w:cs="Arial"/>
          <w:b/>
          <w:lang w:val="hy-AM"/>
        </w:rPr>
        <w:t>5</w:t>
      </w:r>
    </w:p>
    <w:p w:rsidR="00091EBC" w:rsidRPr="00C5286E" w:rsidRDefault="00C5286E" w:rsidP="00C5286E">
      <w:pPr>
        <w:pStyle w:val="a3"/>
        <w:spacing w:line="240" w:lineRule="auto"/>
        <w:jc w:val="right"/>
        <w:rPr>
          <w:rFonts w:ascii="GHEA Grapalat" w:hAnsi="GHEA Grapalat"/>
          <w:i w:val="0"/>
          <w:lang w:val="af-ZA"/>
        </w:rPr>
      </w:pPr>
      <w:r>
        <w:rPr>
          <w:rFonts w:ascii="GHEA Grapalat" w:hAnsi="GHEA Grapalat"/>
          <w:i w:val="0"/>
          <w:lang w:val="af-ZA"/>
        </w:rPr>
        <w:t>ԱՄԲՀ-ՋՄ-</w:t>
      </w:r>
      <w:r w:rsidRPr="00E6597C">
        <w:rPr>
          <w:rFonts w:ascii="GHEA Grapalat" w:hAnsi="GHEA Grapalat"/>
          <w:i w:val="0"/>
          <w:lang w:val="af-ZA"/>
        </w:rPr>
        <w:t>ԲՄԱՇՁԲ</w:t>
      </w:r>
      <w:r w:rsidRPr="003A3ADE">
        <w:rPr>
          <w:rFonts w:ascii="GHEA Grapalat" w:hAnsi="GHEA Grapalat"/>
          <w:i w:val="0"/>
          <w:lang w:val="af-ZA"/>
        </w:rPr>
        <w:t>-22/01</w:t>
      </w:r>
      <w:r>
        <w:rPr>
          <w:rFonts w:ascii="GHEA Grapalat" w:hAnsi="GHEA Grapalat"/>
          <w:i w:val="0"/>
          <w:lang w:val="af-ZA"/>
        </w:rPr>
        <w:t xml:space="preserve"> </w:t>
      </w:r>
      <w:r w:rsidR="00091EBC" w:rsidRPr="00E6597C">
        <w:rPr>
          <w:rFonts w:ascii="GHEA Grapalat" w:hAnsi="GHEA Grapalat" w:cs="Sylfaen"/>
          <w:b/>
          <w:lang w:val="hy-AM"/>
        </w:rPr>
        <w:t>ծածկագրով</w:t>
      </w:r>
    </w:p>
    <w:p w:rsidR="00091EBC" w:rsidRPr="00E6597C" w:rsidRDefault="00301156" w:rsidP="00091EBC">
      <w:pPr>
        <w:pStyle w:val="31"/>
        <w:spacing w:line="240" w:lineRule="auto"/>
        <w:jc w:val="right"/>
        <w:rPr>
          <w:rFonts w:ascii="GHEA Grapalat" w:hAnsi="GHEA Grapalat" w:cs="Sylfaen"/>
          <w:b/>
          <w:lang w:val="hy-AM"/>
        </w:rPr>
      </w:pPr>
      <w:r w:rsidRPr="00187D94">
        <w:rPr>
          <w:rFonts w:ascii="GHEA Grapalat" w:hAnsi="GHEA Grapalat" w:cs="Sylfaen"/>
          <w:b/>
          <w:lang w:val="hy-AM"/>
        </w:rPr>
        <w:t xml:space="preserve">Հրատապ </w:t>
      </w:r>
      <w:r w:rsidR="00091EBC" w:rsidRPr="00E6597C">
        <w:rPr>
          <w:rFonts w:ascii="GHEA Grapalat" w:hAnsi="GHEA Grapalat" w:cs="Sylfaen"/>
          <w:b/>
          <w:lang w:val="hy-AM"/>
        </w:rPr>
        <w:t>բաց</w:t>
      </w:r>
      <w:r w:rsidR="00091EBC" w:rsidRPr="00E6597C">
        <w:rPr>
          <w:rFonts w:ascii="GHEA Grapalat" w:hAnsi="GHEA Grapalat" w:cs="Arial"/>
          <w:b/>
          <w:lang w:val="hy-AM"/>
        </w:rPr>
        <w:t xml:space="preserve"> մրցույթի </w:t>
      </w:r>
      <w:r w:rsidR="00091EBC" w:rsidRPr="00E6597C">
        <w:rPr>
          <w:rFonts w:ascii="GHEA Grapalat" w:hAnsi="GHEA Grapalat" w:cs="Sylfaen"/>
          <w:b/>
          <w:lang w:val="hy-AM"/>
        </w:rPr>
        <w:t>հրավերի</w:t>
      </w:r>
    </w:p>
    <w:p w:rsidR="00091EBC" w:rsidRPr="00E6597C" w:rsidRDefault="00091EBC" w:rsidP="00091EBC">
      <w:pPr>
        <w:pStyle w:val="31"/>
        <w:spacing w:line="240" w:lineRule="auto"/>
        <w:jc w:val="right"/>
        <w:rPr>
          <w:rFonts w:ascii="GHEA Grapalat" w:hAnsi="GHEA Grapalat" w:cs="Sylfaen"/>
          <w:b/>
          <w:lang w:val="hy-AM"/>
        </w:rPr>
      </w:pPr>
    </w:p>
    <w:p w:rsidR="00091EBC" w:rsidRPr="004605D7"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rsidR="001C7C1A" w:rsidRPr="00E6597C" w:rsidRDefault="001C7C1A" w:rsidP="001C7C1A">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rsidR="00091EBC" w:rsidRPr="004605D7" w:rsidRDefault="00091EBC" w:rsidP="00091EBC">
      <w:pPr>
        <w:pStyle w:val="af4"/>
        <w:shd w:val="clear" w:color="auto" w:fill="FFFFFF"/>
        <w:spacing w:before="0" w:beforeAutospacing="0" w:after="0" w:afterAutospacing="0"/>
        <w:ind w:firstLine="375"/>
        <w:rPr>
          <w:rStyle w:val="af5"/>
          <w:lang w:val="hy-AM"/>
        </w:rPr>
      </w:pPr>
    </w:p>
    <w:p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rsidR="00091EBC" w:rsidRPr="004605D7" w:rsidRDefault="00091EBC" w:rsidP="00091EBC">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պատվիրատուի անվանումը</w:t>
      </w:r>
    </w:p>
    <w:p w:rsidR="00091EBC" w:rsidRPr="00E6597C" w:rsidRDefault="00091EBC" w:rsidP="007A5E2D">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բենեֆիցիար) և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միջև </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ընտրված մասնակցի </w:t>
      </w:r>
      <w:r w:rsidRPr="004605D7">
        <w:rPr>
          <w:rFonts w:ascii="GHEA Grapalat" w:hAnsi="GHEA Grapalat" w:cs="Sylfaen"/>
          <w:vertAlign w:val="superscript"/>
          <w:lang w:val="hy-AM"/>
        </w:rPr>
        <w:t>անվանումը</w:t>
      </w:r>
      <w:r w:rsidRPr="00E6597C">
        <w:rPr>
          <w:rFonts w:ascii="GHEA Grapalat" w:hAnsi="GHEA Grapalat" w:cs="Sylfaen"/>
          <w:vertAlign w:val="superscript"/>
          <w:lang w:val="hy-AM"/>
        </w:rPr>
        <w:t xml:space="preserve"> </w:t>
      </w:r>
    </w:p>
    <w:p w:rsidR="00091EBC" w:rsidRPr="004605D7"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կնքվելիք N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պայմանագրից բխող պրինցիպալի </w:t>
      </w:r>
    </w:p>
    <w:p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rsidR="00091EBC" w:rsidRPr="004605D7"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94C6E">
        <w:rPr>
          <w:rStyle w:val="af5"/>
          <w:rFonts w:ascii="GHEA Grapalat" w:hAnsi="GHEA Grapalat"/>
          <w:b w:val="0"/>
          <w:bCs w:val="0"/>
          <w:sz w:val="20"/>
          <w:szCs w:val="20"/>
          <w:lang w:val="hy-AM"/>
        </w:rPr>
        <w:t>ում</w:t>
      </w:r>
      <w:r w:rsidRPr="004605D7">
        <w:rPr>
          <w:rStyle w:val="af5"/>
          <w:rFonts w:ascii="GHEA Grapalat" w:hAnsi="GHEA Grapalat"/>
          <w:b w:val="0"/>
          <w:bCs w:val="0"/>
          <w:sz w:val="20"/>
          <w:szCs w:val="20"/>
          <w:lang w:val="hy-AM"/>
        </w:rPr>
        <w:t xml:space="preserve">: </w:t>
      </w:r>
    </w:p>
    <w:p w:rsidR="00091EBC" w:rsidRPr="004605D7"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rsidR="00091EBC" w:rsidRPr="004605D7"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rsidR="00091EBC" w:rsidRPr="004605D7"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rsidR="00091EBC" w:rsidRPr="004605D7"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երաշխիքի գումար)՝ պահանջն ստանալուց </w:t>
      </w:r>
      <w:r w:rsidR="00C8399F">
        <w:rPr>
          <w:rStyle w:val="af5"/>
          <w:rFonts w:ascii="GHEA Grapalat" w:hAnsi="GHEA Grapalat"/>
          <w:b w:val="0"/>
          <w:bCs w:val="0"/>
          <w:sz w:val="20"/>
          <w:szCs w:val="20"/>
          <w:lang w:val="hy-AM"/>
        </w:rPr>
        <w:t>հինգ</w:t>
      </w:r>
      <w:r w:rsidRPr="004605D7">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հաշվեհամարին փոխանցման միջոցով:</w:t>
      </w:r>
    </w:p>
    <w:p w:rsidR="00091EBC" w:rsidRPr="004605D7"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p>
    <w:p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6C4836" w:rsidRPr="00842CF6" w:rsidRDefault="0024041A" w:rsidP="006C483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6C4836" w:rsidRPr="00842CF6">
        <w:rPr>
          <w:rFonts w:ascii="GHEA Grapalat" w:hAnsi="GHEA Grapalat"/>
          <w:color w:val="000000"/>
          <w:sz w:val="20"/>
          <w:szCs w:val="20"/>
          <w:lang w:val="hy-AM"/>
        </w:rPr>
        <w:t xml:space="preserve">Երաշխիքը գործում է բենեֆիցիարի և պրիցիպալի միջև կնքվելիքN </w:t>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p>
    <w:p w:rsidR="006C4836" w:rsidRPr="00842CF6" w:rsidRDefault="006C4836" w:rsidP="006C4836">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rsidR="006C4836" w:rsidRPr="00842CF6" w:rsidRDefault="006C4836" w:rsidP="006C4836">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 xml:space="preserve">կնքվելիք պայմանագրով </w:t>
      </w:r>
      <w:r w:rsidR="00807F72">
        <w:rPr>
          <w:rFonts w:ascii="GHEA Grapalat" w:hAnsi="GHEA Grapalat" w:cs="Sylfaen"/>
          <w:vertAlign w:val="superscript"/>
          <w:lang w:val="hy-AM"/>
        </w:rPr>
        <w:t>նախատեսված</w:t>
      </w:r>
      <w:r w:rsidRPr="00842CF6">
        <w:rPr>
          <w:rFonts w:ascii="GHEA Grapalat" w:hAnsi="GHEA Grapalat" w:cs="Sylfaen"/>
          <w:vertAlign w:val="superscript"/>
          <w:lang w:val="hy-AM"/>
        </w:rPr>
        <w:t xml:space="preserve"> աշխատանքի կատարման վերջնաժամկետը, ներառյալ երաշխիքային ժամկետը</w:t>
      </w:r>
    </w:p>
    <w:p w:rsidR="006C4836" w:rsidRPr="00842CF6" w:rsidRDefault="006C4836" w:rsidP="006C4836">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rsidR="00091EBC" w:rsidRPr="004605D7" w:rsidRDefault="00091EBC" w:rsidP="00807F7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4605D7"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w:t>
      </w:r>
      <w:r w:rsidR="0091775C" w:rsidRPr="004605D7">
        <w:rPr>
          <w:rFonts w:ascii="GHEA Grapalat" w:hAnsi="GHEA Grapalat"/>
          <w:color w:val="000000"/>
          <w:sz w:val="20"/>
          <w:szCs w:val="20"/>
          <w:lang w:val="hy-AM"/>
        </w:rPr>
        <w:t xml:space="preserve">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91775C" w:rsidRPr="004605D7">
        <w:rPr>
          <w:rFonts w:ascii="GHEA Grapalat" w:hAnsi="GHEA Grapalat"/>
          <w:color w:val="000000"/>
          <w:sz w:val="20"/>
          <w:szCs w:val="20"/>
          <w:u w:val="single"/>
          <w:lang w:val="hy-AM"/>
        </w:rPr>
        <w:tab/>
        <w:t xml:space="preserve">     </w:t>
      </w:r>
      <w:r w:rsidRPr="004605D7">
        <w:rPr>
          <w:rFonts w:ascii="GHEA Grapalat" w:hAnsi="GHEA Grapalat"/>
          <w:color w:val="000000"/>
          <w:sz w:val="20"/>
          <w:szCs w:val="20"/>
          <w:lang w:val="hy-AM"/>
        </w:rPr>
        <w:t xml:space="preserve"> պայմանագրի, ներառյալ նաև դրանում </w:t>
      </w:r>
      <w:r w:rsidR="0091775C" w:rsidRPr="004605D7">
        <w:rPr>
          <w:rFonts w:ascii="GHEA Grapalat" w:hAnsi="GHEA Grapalat"/>
          <w:color w:val="000000"/>
          <w:sz w:val="20"/>
          <w:szCs w:val="20"/>
          <w:lang w:val="hy-AM"/>
        </w:rPr>
        <w:t>կատարված</w:t>
      </w:r>
    </w:p>
    <w:p w:rsidR="00DC3470" w:rsidRPr="00E6597C"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91775C" w:rsidRPr="004605D7">
        <w:rPr>
          <w:rFonts w:ascii="GHEA Grapalat" w:hAnsi="GHEA Grapalat" w:cs="Sylfaen"/>
          <w:vertAlign w:val="superscript"/>
          <w:lang w:val="hy-AM"/>
        </w:rPr>
        <w:t>համարը</w:t>
      </w:r>
      <w:r w:rsidRPr="00E6597C">
        <w:rPr>
          <w:rFonts w:ascii="GHEA Grapalat" w:hAnsi="GHEA Grapalat" w:cs="Sylfaen"/>
          <w:vertAlign w:val="superscript"/>
          <w:lang w:val="hy-AM"/>
        </w:rPr>
        <w:t xml:space="preserve"> </w:t>
      </w:r>
    </w:p>
    <w:p w:rsidR="00DC3470" w:rsidRPr="004605D7"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կատարված փոփոխությունների, լրացուցիչ համաձայնագրերի պատճենները.</w:t>
      </w:r>
    </w:p>
    <w:p w:rsidR="00DC3470" w:rsidRPr="00CB242F"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hyperlink r:id="rId12" w:history="1">
        <w:r w:rsidRPr="004605D7">
          <w:rPr>
            <w:rStyle w:val="a9"/>
            <w:rFonts w:ascii="GHEA Grapalat" w:hAnsi="GHEA Grapalat"/>
            <w:sz w:val="20"/>
            <w:szCs w:val="20"/>
            <w:lang w:val="hy-AM"/>
          </w:rPr>
          <w:t>www.procurement.am</w:t>
        </w:r>
      </w:hyperlink>
      <w:r w:rsidRPr="004605D7">
        <w:rPr>
          <w:rFonts w:ascii="GHEA Grapalat" w:hAnsi="GHEA Grapalat"/>
          <w:color w:val="000000"/>
          <w:sz w:val="20"/>
          <w:szCs w:val="20"/>
          <w:lang w:val="hy-AM"/>
        </w:rPr>
        <w:t xml:space="preserve"> հասց</w:t>
      </w:r>
      <w:r w:rsidR="00194C6E">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r w:rsidR="00CB242F" w:rsidRPr="00CB242F">
        <w:rPr>
          <w:rFonts w:ascii="GHEA Grapalat" w:hAnsi="GHEA Grapalat"/>
          <w:color w:val="000000"/>
          <w:sz w:val="20"/>
          <w:szCs w:val="20"/>
          <w:lang w:val="hy-AM"/>
        </w:rPr>
        <w:t>:</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94C6E">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4605D7" w:rsidRDefault="00D82F69"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rsidR="00091EBC" w:rsidRPr="004605D7" w:rsidRDefault="00D82F69"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մարմնի ղեկավար</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091EBC" w:rsidRPr="00E6597C"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rsidR="00091EBC" w:rsidRPr="00E6597C" w:rsidRDefault="00091EBC" w:rsidP="00091EBC">
      <w:pPr>
        <w:pStyle w:val="31"/>
        <w:spacing w:line="240" w:lineRule="auto"/>
        <w:jc w:val="center"/>
        <w:rPr>
          <w:rFonts w:ascii="GHEA Grapalat" w:hAnsi="GHEA Grapalat" w:cs="Arial"/>
          <w:b/>
          <w:lang w:val="hy-AM"/>
        </w:rPr>
      </w:pPr>
    </w:p>
    <w:p w:rsidR="00091EBC" w:rsidRPr="00E6597C" w:rsidRDefault="00091EBC" w:rsidP="00091EBC">
      <w:pPr>
        <w:pStyle w:val="31"/>
        <w:spacing w:line="240" w:lineRule="auto"/>
        <w:jc w:val="right"/>
        <w:rPr>
          <w:rFonts w:ascii="GHEA Grapalat" w:hAnsi="GHEA Grapalat"/>
          <w:szCs w:val="24"/>
          <w:lang w:val="hy-AM"/>
        </w:rPr>
      </w:pPr>
    </w:p>
    <w:p w:rsidR="00631658" w:rsidRPr="00E6597C" w:rsidRDefault="009C370D" w:rsidP="00631658">
      <w:pPr>
        <w:jc w:val="right"/>
        <w:rPr>
          <w:rFonts w:ascii="GHEA Grapalat" w:hAnsi="GHEA Grapalat" w:cs="GHEA Grapalat"/>
          <w:i/>
          <w:sz w:val="18"/>
          <w:szCs w:val="18"/>
          <w:lang w:val="hy-AM"/>
        </w:rPr>
      </w:pPr>
      <w:r w:rsidRPr="00E6597C">
        <w:rPr>
          <w:rFonts w:ascii="GHEA Grapalat" w:hAnsi="GHEA Grapalat"/>
          <w:b/>
          <w:lang w:val="hy-AM"/>
        </w:rPr>
        <w:br w:type="page"/>
      </w:r>
    </w:p>
    <w:p w:rsidR="00631658" w:rsidRPr="00E6597C" w:rsidRDefault="00631658" w:rsidP="00631658">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rsidR="00631658" w:rsidRPr="00C33E23" w:rsidRDefault="00C33E23" w:rsidP="00C33E23">
      <w:pPr>
        <w:pStyle w:val="a3"/>
        <w:spacing w:line="240" w:lineRule="auto"/>
        <w:jc w:val="right"/>
        <w:rPr>
          <w:rFonts w:ascii="GHEA Grapalat" w:hAnsi="GHEA Grapalat"/>
          <w:i w:val="0"/>
          <w:lang w:val="af-ZA"/>
        </w:rPr>
      </w:pPr>
      <w:r>
        <w:rPr>
          <w:rFonts w:ascii="GHEA Grapalat" w:hAnsi="GHEA Grapalat"/>
          <w:i w:val="0"/>
          <w:lang w:val="af-ZA"/>
        </w:rPr>
        <w:t>ԱՄԲՀ-ՋՄ-</w:t>
      </w:r>
      <w:r w:rsidRPr="00E6597C">
        <w:rPr>
          <w:rFonts w:ascii="GHEA Grapalat" w:hAnsi="GHEA Grapalat"/>
          <w:i w:val="0"/>
          <w:lang w:val="af-ZA"/>
        </w:rPr>
        <w:t>ԲՄԱՇՁԲ</w:t>
      </w:r>
      <w:r w:rsidRPr="003A3ADE">
        <w:rPr>
          <w:rFonts w:ascii="GHEA Grapalat" w:hAnsi="GHEA Grapalat"/>
          <w:i w:val="0"/>
          <w:lang w:val="af-ZA"/>
        </w:rPr>
        <w:t>-22/01</w:t>
      </w:r>
      <w:r>
        <w:rPr>
          <w:rFonts w:ascii="GHEA Grapalat" w:hAnsi="GHEA Grapalat"/>
          <w:i w:val="0"/>
          <w:lang w:val="af-ZA"/>
        </w:rPr>
        <w:t xml:space="preserve"> </w:t>
      </w:r>
      <w:r w:rsidR="00631658" w:rsidRPr="00E6597C">
        <w:rPr>
          <w:rFonts w:ascii="GHEA Grapalat" w:hAnsi="GHEA Grapalat" w:cs="Sylfaen"/>
          <w:b/>
          <w:lang w:val="hy-AM"/>
        </w:rPr>
        <w:t>ծածկագրով</w:t>
      </w:r>
    </w:p>
    <w:p w:rsidR="00631658" w:rsidRPr="00E6597C" w:rsidRDefault="00301156" w:rsidP="00631658">
      <w:pPr>
        <w:pStyle w:val="31"/>
        <w:spacing w:line="240" w:lineRule="auto"/>
        <w:jc w:val="right"/>
        <w:rPr>
          <w:rFonts w:ascii="GHEA Grapalat" w:hAnsi="GHEA Grapalat" w:cs="Sylfaen"/>
          <w:b/>
          <w:lang w:val="hy-AM"/>
        </w:rPr>
      </w:pPr>
      <w:r w:rsidRPr="00187D94">
        <w:rPr>
          <w:rFonts w:ascii="GHEA Grapalat" w:hAnsi="GHEA Grapalat" w:cs="Sylfaen"/>
          <w:b/>
          <w:lang w:val="hy-AM"/>
        </w:rPr>
        <w:t xml:space="preserve"> Հրատապ </w:t>
      </w:r>
      <w:r w:rsidR="00631658" w:rsidRPr="00E6597C">
        <w:rPr>
          <w:rFonts w:ascii="GHEA Grapalat" w:hAnsi="GHEA Grapalat" w:cs="Sylfaen"/>
          <w:b/>
          <w:lang w:val="hy-AM"/>
        </w:rPr>
        <w:t>բաց մրցույթի հրավերի</w:t>
      </w:r>
    </w:p>
    <w:p w:rsidR="00631658" w:rsidRPr="00E6597C" w:rsidRDefault="00631658" w:rsidP="0063165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rsidR="001C7C1A" w:rsidRPr="00E6597C" w:rsidRDefault="00631658" w:rsidP="001C7C1A">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 xml:space="preserve">         </w:t>
      </w:r>
      <w:r w:rsidR="001C7C1A"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պայմանագրի </w:t>
      </w:r>
      <w:r w:rsidR="001C7C1A" w:rsidRPr="00E6597C">
        <w:rPr>
          <w:rFonts w:ascii="GHEA Grapalat" w:hAnsi="GHEA Grapalat" w:cs="GHEA Grapalat"/>
          <w:b/>
          <w:sz w:val="18"/>
          <w:szCs w:val="18"/>
          <w:lang w:val="hy-AM"/>
        </w:rPr>
        <w:t>ապահովում)</w:t>
      </w:r>
    </w:p>
    <w:p w:rsidR="00631658" w:rsidRPr="00E6597C" w:rsidRDefault="00631658" w:rsidP="00631658">
      <w:pPr>
        <w:rPr>
          <w:rFonts w:ascii="GHEA Grapalat" w:hAnsi="GHEA Grapalat" w:cs="GHEA Grapalat"/>
          <w:b/>
          <w:sz w:val="20"/>
          <w:szCs w:val="20"/>
          <w:lang w:val="hy-AM"/>
        </w:rPr>
      </w:pPr>
    </w:p>
    <w:p w:rsidR="00631658" w:rsidRPr="00E6597C" w:rsidRDefault="00631658" w:rsidP="00631658">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lang w:val="hy-AM"/>
        </w:rPr>
        <w:t xml:space="preserve"> 20   թ.**</w:t>
      </w:r>
    </w:p>
    <w:p w:rsidR="00631658" w:rsidRPr="00E6597C" w:rsidRDefault="00631658" w:rsidP="00631658">
      <w:pPr>
        <w:rPr>
          <w:rFonts w:ascii="GHEA Grapalat" w:hAnsi="GHEA Grapalat" w:cs="GHEA Grapalat"/>
          <w:sz w:val="20"/>
          <w:szCs w:val="20"/>
          <w:lang w:val="hy-AM"/>
        </w:rPr>
      </w:pPr>
    </w:p>
    <w:p w:rsidR="00631658" w:rsidRPr="00E6597C" w:rsidRDefault="00631658" w:rsidP="0063165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rsidR="00631658" w:rsidRPr="00E6597C" w:rsidRDefault="00631658" w:rsidP="0063165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E6597C" w:rsidRDefault="00631658" w:rsidP="00631658">
      <w:pPr>
        <w:ind w:firstLine="708"/>
        <w:jc w:val="both"/>
        <w:rPr>
          <w:rFonts w:ascii="GHEA Grapalat" w:hAnsi="GHEA Grapalat" w:cs="GHEA Grapalat"/>
          <w:sz w:val="20"/>
          <w:szCs w:val="20"/>
          <w:lang w:val="hy-AM"/>
        </w:rPr>
      </w:pPr>
    </w:p>
    <w:p w:rsidR="00631658" w:rsidRPr="00E6597C" w:rsidRDefault="00194C6E" w:rsidP="006D197A">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00631658" w:rsidRPr="00E6597C">
        <w:rPr>
          <w:rFonts w:ascii="GHEA Grapalat" w:hAnsi="GHEA Grapalat" w:cs="GHEA Grapalat"/>
          <w:b/>
          <w:sz w:val="20"/>
          <w:szCs w:val="20"/>
          <w:lang w:val="hy-AM"/>
        </w:rPr>
        <w:t xml:space="preserve"> Հ</w:t>
      </w:r>
      <w:r w:rsidR="00631658" w:rsidRPr="006D197A">
        <w:rPr>
          <w:rFonts w:ascii="GHEA Grapalat" w:hAnsi="GHEA Grapalat" w:cs="GHEA Grapalat"/>
          <w:b/>
          <w:sz w:val="20"/>
          <w:szCs w:val="20"/>
          <w:lang w:val="hy-AM"/>
        </w:rPr>
        <w:t>ամաձայնության առարկան</w:t>
      </w:r>
    </w:p>
    <w:p w:rsidR="00631658" w:rsidRPr="00E6597C" w:rsidRDefault="00631658" w:rsidP="0063165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Ընկերությունը մասնակցում է </w:t>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r>
      <w:r w:rsidRPr="00E6597C">
        <w:rPr>
          <w:rFonts w:ascii="GHEA Grapalat" w:hAnsi="GHEA Grapalat" w:cs="GHEA Grapalat"/>
          <w:sz w:val="20"/>
          <w:szCs w:val="20"/>
          <w:lang w:val="pt-BR"/>
        </w:rPr>
        <w:t xml:space="preserve">*  (այսուհետ` Պատվիրատու) կողմից </w:t>
      </w:r>
    </w:p>
    <w:p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rsidR="00631658" w:rsidRPr="00E6597C" w:rsidRDefault="00631658" w:rsidP="00631658">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Pr="00E6597C">
        <w:rPr>
          <w:rFonts w:ascii="GHEA Grapalat" w:hAnsi="GHEA Grapalat" w:cs="GHEA Grapalat"/>
          <w:sz w:val="20"/>
          <w:szCs w:val="20"/>
          <w:u w:val="single"/>
          <w:lang w:val="pt-BR"/>
        </w:rPr>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lang w:val="pt-BR"/>
        </w:rPr>
        <w:t>* ծածկագրով գնման ընթացակարգին:</w:t>
      </w:r>
    </w:p>
    <w:p w:rsidR="00631658" w:rsidRPr="00E6597C" w:rsidRDefault="00631658" w:rsidP="00631658">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rsidR="00631658" w:rsidRPr="00E6597C" w:rsidRDefault="00631658" w:rsidP="0063165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E6597C" w:rsidRDefault="007A5E2D" w:rsidP="007A5E2D">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631658" w:rsidRPr="00E6597C">
        <w:rPr>
          <w:rFonts w:ascii="GHEA Grapalat" w:hAnsi="GHEA Grapalat" w:cs="GHEA Grapalat"/>
          <w:color w:val="000000"/>
          <w:sz w:val="20"/>
          <w:szCs w:val="20"/>
          <w:lang w:val="pt-BR"/>
        </w:rPr>
        <w:t>Ընկերությունը</w:t>
      </w:r>
      <w:r w:rsidR="00631658" w:rsidRPr="00E6597C">
        <w:rPr>
          <w:rFonts w:ascii="GHEA Grapalat" w:hAnsi="GHEA Grapalat" w:cs="GHEA Grapalat"/>
          <w:color w:val="000000"/>
          <w:sz w:val="20"/>
          <w:szCs w:val="20"/>
          <w:lang w:val="hy-AM"/>
        </w:rPr>
        <w:t xml:space="preserve"> սույն </w:t>
      </w:r>
      <w:r w:rsidR="00631658" w:rsidRPr="00E6597C">
        <w:rPr>
          <w:rFonts w:ascii="GHEA Grapalat" w:hAnsi="GHEA Grapalat" w:cs="GHEA Grapalat"/>
          <w:color w:val="000000"/>
          <w:sz w:val="20"/>
          <w:szCs w:val="20"/>
          <w:lang w:val="pt-BR"/>
        </w:rPr>
        <w:t>տուժանքի համաձայնագ</w:t>
      </w:r>
      <w:r w:rsidR="00631658" w:rsidRPr="00E6597C">
        <w:rPr>
          <w:rFonts w:ascii="GHEA Grapalat" w:hAnsi="GHEA Grapalat" w:cs="GHEA Grapalat"/>
          <w:color w:val="000000"/>
          <w:sz w:val="20"/>
          <w:szCs w:val="20"/>
          <w:lang w:val="hy-AM"/>
        </w:rPr>
        <w:t>ր</w:t>
      </w:r>
      <w:r w:rsidR="00631658" w:rsidRPr="00E6597C">
        <w:rPr>
          <w:rFonts w:ascii="GHEA Grapalat" w:hAnsi="GHEA Grapalat" w:cs="GHEA Grapalat"/>
          <w:color w:val="000000"/>
          <w:sz w:val="20"/>
          <w:szCs w:val="20"/>
          <w:lang w:val="pt-BR"/>
        </w:rPr>
        <w:t>ի</w:t>
      </w:r>
      <w:r w:rsidR="00631658"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 xml:space="preserve"> ստորագրմամբ անհետկանչելիորեն  համաձայնվում է, որ </w:t>
      </w:r>
    </w:p>
    <w:p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E6597C" w:rsidRDefault="00631658" w:rsidP="0063165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E6597C" w:rsidRDefault="00631658" w:rsidP="0063165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E6597C">
        <w:rPr>
          <w:rFonts w:ascii="GHEA Grapalat" w:hAnsi="GHEA Grapalat" w:cs="GHEA Grapalat"/>
          <w:sz w:val="20"/>
          <w:szCs w:val="20"/>
          <w:lang w:val="hy-AM"/>
        </w:rPr>
        <w:t xml:space="preserve">Պահանջագիրը բնօրինակներով </w:t>
      </w:r>
      <w:r w:rsidRPr="00E6597C">
        <w:rPr>
          <w:rFonts w:ascii="GHEA Grapalat" w:hAnsi="GHEA Grapalat" w:cs="GHEA Grapalat"/>
          <w:sz w:val="20"/>
          <w:szCs w:val="20"/>
          <w:lang w:val="pt-BR"/>
        </w:rPr>
        <w:t xml:space="preserve">ներկայացնում է </w:t>
      </w:r>
      <w:r w:rsidRPr="00E6597C">
        <w:rPr>
          <w:rFonts w:ascii="GHEA Grapalat" w:hAnsi="GHEA Grapalat" w:cs="GHEA Grapalat"/>
          <w:sz w:val="20"/>
          <w:szCs w:val="20"/>
          <w:lang w:val="hy-AM"/>
        </w:rPr>
        <w:t>Վճարող Բանկին</w:t>
      </w:r>
      <w:r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6597C">
        <w:rPr>
          <w:rFonts w:ascii="GHEA Grapalat" w:hAnsi="GHEA Grapalat" w:cs="GHEA Grapalat"/>
          <w:sz w:val="20"/>
          <w:szCs w:val="20"/>
          <w:lang w:val="hy-AM"/>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էլեկտրոնային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թվային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ստորագրությամբ</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հաստատված</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լինելու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դեպքում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դրանք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են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ներկայացվում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էլեկտրոնային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կրիչներով</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ինչպես</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նաև</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դրանցից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արտատպված</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թղթային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տարբերակներով</w:t>
      </w:r>
      <w:r w:rsidRPr="00E6597C">
        <w:rPr>
          <w:rFonts w:ascii="GHEA Grapalat" w:hAnsi="GHEA Grapalat" w:cs="GHEA Grapalat"/>
          <w:sz w:val="20"/>
          <w:szCs w:val="20"/>
          <w:lang w:val="pt-BR"/>
        </w:rPr>
        <w:t>:</w:t>
      </w:r>
    </w:p>
    <w:p w:rsidR="00631658" w:rsidRPr="00E6597C" w:rsidRDefault="00631658" w:rsidP="00631658">
      <w:pPr>
        <w:numPr>
          <w:ilvl w:val="1"/>
          <w:numId w:val="25"/>
        </w:numPr>
        <w:ind w:left="0"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E6597C" w:rsidRDefault="00631658" w:rsidP="00631658">
      <w:pPr>
        <w:jc w:val="both"/>
        <w:rPr>
          <w:rFonts w:ascii="GHEA Grapalat" w:hAnsi="GHEA Grapalat" w:cs="GHEA Grapalat"/>
          <w:sz w:val="20"/>
          <w:szCs w:val="20"/>
          <w:lang w:val="hy-AM"/>
        </w:rPr>
      </w:pPr>
    </w:p>
    <w:p w:rsidR="00631658" w:rsidRPr="00015CC3" w:rsidRDefault="00194C6E" w:rsidP="006D197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00631658" w:rsidRPr="00015CC3">
        <w:rPr>
          <w:rFonts w:ascii="GHEA Grapalat" w:hAnsi="GHEA Grapalat" w:cs="GHEA Grapalat"/>
          <w:b/>
          <w:bCs/>
          <w:sz w:val="20"/>
          <w:szCs w:val="20"/>
          <w:lang w:val="hy-AM"/>
        </w:rPr>
        <w:t>Այլ պայմաններ</w:t>
      </w:r>
    </w:p>
    <w:p w:rsidR="00334B2F" w:rsidRPr="00015CC3" w:rsidRDefault="007A5E2D" w:rsidP="007A5E2D">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lastRenderedPageBreak/>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015CC3">
        <w:rPr>
          <w:rFonts w:ascii="GHEA Grapalat" w:hAnsi="GHEA Grapalat" w:cs="GHEA Grapalat"/>
          <w:sz w:val="20"/>
          <w:szCs w:val="20"/>
          <w:lang w:val="hy-AM"/>
        </w:rPr>
        <w:t xml:space="preserve"> հաջորդող քսաներորդ աշխատանքային օրը ներառյալ:</w:t>
      </w:r>
    </w:p>
    <w:p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E6597C" w:rsidDel="00A13215"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E6597C" w:rsidRDefault="00631658" w:rsidP="00631658">
      <w:pPr>
        <w:ind w:firstLine="567"/>
        <w:jc w:val="both"/>
        <w:rPr>
          <w:rFonts w:ascii="GHEA Grapalat" w:hAnsi="GHEA Grapalat" w:cs="GHEA Grapalat"/>
          <w:sz w:val="20"/>
          <w:szCs w:val="20"/>
          <w:lang w:val="hy-AM"/>
        </w:rPr>
      </w:pPr>
    </w:p>
    <w:p w:rsidR="00631658" w:rsidRPr="00E6597C" w:rsidRDefault="00631658" w:rsidP="0063165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rsidR="00631658" w:rsidRPr="00E6597C" w:rsidRDefault="00631658" w:rsidP="0063165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Կ.Տ</w:t>
      </w:r>
    </w:p>
    <w:p w:rsidR="00631658" w:rsidRPr="00E6597C" w:rsidRDefault="00631658" w:rsidP="00631658">
      <w:pPr>
        <w:jc w:val="both"/>
        <w:rPr>
          <w:rFonts w:ascii="GHEA Grapalat" w:hAnsi="GHEA Grapalat"/>
          <w:sz w:val="20"/>
          <w:szCs w:val="20"/>
          <w:lang w:val="hy-AM"/>
        </w:rPr>
      </w:pPr>
    </w:p>
    <w:p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Օր/ամիս/տարի</w:t>
      </w:r>
    </w:p>
    <w:p w:rsidR="00631658" w:rsidRPr="00E6597C" w:rsidRDefault="00631658" w:rsidP="00631658">
      <w:pPr>
        <w:jc w:val="center"/>
        <w:rPr>
          <w:rFonts w:ascii="GHEA Grapalat" w:hAnsi="GHEA Grapalat" w:cs="GHEA Grapalat"/>
          <w:sz w:val="20"/>
          <w:szCs w:val="20"/>
          <w:lang w:val="hy-AM"/>
        </w:rPr>
      </w:pPr>
    </w:p>
    <w:p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E6597C" w:rsidRDefault="00631658" w:rsidP="00334B2F">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rsidR="00334B2F" w:rsidRPr="00E6597C" w:rsidRDefault="00334B2F" w:rsidP="00CB0ADE">
            <w:pPr>
              <w:jc w:val="center"/>
              <w:rPr>
                <w:rFonts w:ascii="GHEA Grapalat" w:hAnsi="GHEA Grapalat" w:cs="Arial"/>
                <w:bCs/>
                <w:i/>
                <w:sz w:val="20"/>
                <w:szCs w:val="20"/>
              </w:rPr>
            </w:pPr>
          </w:p>
        </w:tc>
      </w:tr>
      <w:tr w:rsidR="00334B2F"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334B2F" w:rsidRPr="00E6597C"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334B2F" w:rsidRPr="00E6597C"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334B2F" w:rsidRPr="00E6597C"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334B2F" w:rsidRPr="00E6597C"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334B2F"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sidR="00C33E23">
              <w:rPr>
                <w:rFonts w:ascii="GHEA Grapalat" w:hAnsi="GHEA Grapalat" w:cs="Arial"/>
                <w:sz w:val="20"/>
                <w:szCs w:val="20"/>
              </w:rPr>
              <w:t xml:space="preserve"> 04440571</w:t>
            </w:r>
          </w:p>
        </w:tc>
      </w:tr>
      <w:tr w:rsidR="00334B2F"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r w:rsidR="00C33E23">
              <w:rPr>
                <w:rFonts w:ascii="GHEA Grapalat" w:hAnsi="GHEA Grapalat" w:cs="Arial"/>
                <w:sz w:val="20"/>
                <w:szCs w:val="20"/>
              </w:rPr>
              <w:t xml:space="preserve"> 900472054270</w:t>
            </w:r>
          </w:p>
        </w:tc>
      </w:tr>
      <w:tr w:rsidR="00334B2F"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Arial"/>
                <w:sz w:val="20"/>
                <w:szCs w:val="20"/>
              </w:rPr>
              <w:t>`</w:t>
            </w:r>
          </w:p>
        </w:tc>
      </w:tr>
      <w:tr w:rsidR="00334B2F"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334B2F" w:rsidRPr="00E6597C"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p>
        </w:tc>
      </w:tr>
      <w:tr w:rsidR="00334B2F" w:rsidRPr="00E6597C"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p>
        </w:tc>
      </w:tr>
      <w:tr w:rsidR="00334B2F"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334B2F"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334B2F"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334B2F"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194C6E">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334B2F" w:rsidRPr="00E6597C"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rsidR="00334B2F" w:rsidRPr="00E6597C" w:rsidRDefault="00334B2F" w:rsidP="00CB0ADE">
            <w:pPr>
              <w:rPr>
                <w:rFonts w:ascii="GHEA Grapalat" w:hAnsi="GHEA Grapalat" w:cs="Arial"/>
                <w:sz w:val="20"/>
                <w:szCs w:val="20"/>
              </w:rPr>
            </w:pPr>
          </w:p>
        </w:tc>
      </w:tr>
      <w:tr w:rsidR="00334B2F" w:rsidRPr="00E6597C"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lang w:val="hy-AM"/>
              </w:rPr>
            </w:pPr>
          </w:p>
        </w:tc>
      </w:tr>
      <w:tr w:rsidR="00334B2F" w:rsidRPr="00E6597C"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rsidR="00334B2F" w:rsidRPr="00E6597C" w:rsidRDefault="00334B2F" w:rsidP="00CB0ADE">
            <w:pPr>
              <w:rPr>
                <w:rFonts w:ascii="GHEA Grapalat" w:hAnsi="GHEA Grapalat" w:cs="Sylfaen"/>
                <w:sz w:val="20"/>
                <w:szCs w:val="20"/>
                <w:lang w:val="ru-RU"/>
              </w:rPr>
            </w:pPr>
          </w:p>
        </w:tc>
      </w:tr>
      <w:tr w:rsidR="00334B2F" w:rsidRPr="00E6597C"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rsidR="00334B2F" w:rsidRPr="00E6597C" w:rsidRDefault="00334B2F" w:rsidP="00CB0ADE">
            <w:pPr>
              <w:rPr>
                <w:rFonts w:ascii="GHEA Grapalat" w:hAnsi="GHEA Grapalat" w:cs="Sylfaen"/>
                <w:sz w:val="20"/>
                <w:szCs w:val="20"/>
                <w:lang w:val="hy-AM"/>
              </w:rPr>
            </w:pPr>
          </w:p>
        </w:tc>
      </w:tr>
      <w:tr w:rsidR="00334B2F" w:rsidRPr="00E6597C"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E6597C" w:rsidRDefault="00334B2F"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rsidR="00334B2F" w:rsidRPr="00E6597C" w:rsidRDefault="00334B2F" w:rsidP="00CB0ADE">
            <w:pPr>
              <w:rPr>
                <w:rFonts w:ascii="GHEA Grapalat" w:hAnsi="GHEA Grapalat" w:cs="Sylfaen"/>
                <w:sz w:val="20"/>
                <w:szCs w:val="20"/>
              </w:rPr>
            </w:pPr>
          </w:p>
          <w:p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rsidR="00334B2F" w:rsidRPr="00E6597C" w:rsidRDefault="00334B2F" w:rsidP="00CB0ADE">
            <w:pPr>
              <w:rPr>
                <w:rFonts w:ascii="GHEA Grapalat" w:hAnsi="GHEA Grapalat" w:cs="Tahoma"/>
                <w:color w:val="000000"/>
                <w:sz w:val="20"/>
                <w:szCs w:val="20"/>
              </w:rPr>
            </w:pPr>
          </w:p>
          <w:p w:rsidR="00334B2F" w:rsidRPr="00E6597C" w:rsidRDefault="00334B2F" w:rsidP="00CB0ADE">
            <w:pPr>
              <w:rPr>
                <w:rFonts w:ascii="GHEA Grapalat" w:hAnsi="GHEA Grapalat" w:cs="Sylfaen"/>
                <w:sz w:val="20"/>
                <w:szCs w:val="20"/>
              </w:rPr>
            </w:pPr>
          </w:p>
          <w:p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rsidR="00334B2F" w:rsidRPr="00E6597C" w:rsidRDefault="00334B2F" w:rsidP="00CB0ADE">
            <w:pPr>
              <w:rPr>
                <w:rFonts w:ascii="GHEA Grapalat" w:hAnsi="GHEA Grapalat" w:cs="Sylfaen"/>
                <w:sz w:val="20"/>
                <w:szCs w:val="20"/>
              </w:rPr>
            </w:pPr>
          </w:p>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Կ.Տ.</w:t>
            </w:r>
          </w:p>
          <w:p w:rsidR="00334B2F" w:rsidRPr="00E6597C"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E6597C" w:rsidRDefault="00334B2F"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rsidR="00334B2F" w:rsidRPr="00E6597C" w:rsidRDefault="00334B2F" w:rsidP="00CB0ADE">
            <w:pPr>
              <w:jc w:val="right"/>
              <w:rPr>
                <w:rFonts w:ascii="GHEA Grapalat" w:hAnsi="GHEA Grapalat" w:cs="Sylfaen"/>
                <w:sz w:val="20"/>
                <w:szCs w:val="20"/>
              </w:rPr>
            </w:pPr>
          </w:p>
          <w:p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rsidR="00334B2F" w:rsidRPr="00E6597C" w:rsidRDefault="00334B2F" w:rsidP="00CB0ADE">
            <w:pPr>
              <w:jc w:val="right"/>
              <w:rPr>
                <w:rFonts w:ascii="GHEA Grapalat" w:hAnsi="GHEA Grapalat" w:cs="Tahoma"/>
                <w:color w:val="000000"/>
                <w:sz w:val="20"/>
                <w:szCs w:val="20"/>
              </w:rPr>
            </w:pPr>
          </w:p>
          <w:p w:rsidR="00334B2F" w:rsidRPr="00E6597C" w:rsidRDefault="00334B2F" w:rsidP="00CB0ADE">
            <w:pPr>
              <w:jc w:val="right"/>
              <w:rPr>
                <w:rFonts w:ascii="GHEA Grapalat" w:hAnsi="GHEA Grapalat" w:cs="Tahoma"/>
                <w:color w:val="000000"/>
                <w:sz w:val="20"/>
                <w:szCs w:val="20"/>
              </w:rPr>
            </w:pPr>
          </w:p>
          <w:p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rsidR="00334B2F" w:rsidRPr="00E6597C" w:rsidRDefault="00334B2F" w:rsidP="00CB0ADE">
            <w:pPr>
              <w:jc w:val="right"/>
              <w:rPr>
                <w:rFonts w:ascii="GHEA Grapalat" w:hAnsi="GHEA Grapalat" w:cs="Sylfaen"/>
                <w:sz w:val="20"/>
                <w:szCs w:val="20"/>
              </w:rPr>
            </w:pPr>
          </w:p>
          <w:p w:rsidR="00334B2F" w:rsidRPr="00E6597C" w:rsidRDefault="00334B2F"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rsidR="00334B2F" w:rsidRPr="00E6597C" w:rsidRDefault="00334B2F" w:rsidP="00CB0ADE">
            <w:pPr>
              <w:jc w:val="right"/>
              <w:rPr>
                <w:rFonts w:ascii="GHEA Grapalat" w:hAnsi="GHEA Grapalat" w:cs="Sylfaen"/>
                <w:sz w:val="20"/>
                <w:szCs w:val="20"/>
              </w:rPr>
            </w:pPr>
          </w:p>
        </w:tc>
      </w:tr>
      <w:tr w:rsidR="00334B2F" w:rsidRPr="00E6597C"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rsidR="00334B2F" w:rsidRPr="00E6597C" w:rsidRDefault="00334B2F"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rsidR="00334B2F" w:rsidRPr="00E6597C" w:rsidRDefault="00334B2F" w:rsidP="00CB0ADE">
            <w:pPr>
              <w:rPr>
                <w:rFonts w:ascii="GHEA Grapalat" w:hAnsi="GHEA Grapalat" w:cs="Tahoma"/>
                <w:color w:val="000000"/>
                <w:sz w:val="20"/>
                <w:szCs w:val="20"/>
              </w:rPr>
            </w:pPr>
          </w:p>
          <w:p w:rsidR="00334B2F" w:rsidRPr="00E6597C"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rsidR="00334B2F" w:rsidRPr="00E6597C" w:rsidRDefault="00334B2F" w:rsidP="00CB0ADE">
            <w:pPr>
              <w:jc w:val="right"/>
              <w:rPr>
                <w:rFonts w:ascii="GHEA Grapalat" w:hAnsi="GHEA Grapalat" w:cs="Tahoma"/>
                <w:color w:val="000000"/>
                <w:sz w:val="20"/>
                <w:szCs w:val="20"/>
              </w:rPr>
            </w:pPr>
          </w:p>
          <w:p w:rsidR="00334B2F" w:rsidRPr="00E6597C" w:rsidRDefault="00334B2F" w:rsidP="00CB0ADE">
            <w:pPr>
              <w:jc w:val="right"/>
              <w:rPr>
                <w:rFonts w:ascii="GHEA Grapalat" w:hAnsi="GHEA Grapalat" w:cs="Tahoma"/>
                <w:color w:val="000000"/>
                <w:sz w:val="20"/>
                <w:szCs w:val="20"/>
              </w:rPr>
            </w:pPr>
          </w:p>
          <w:p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rsidR="00334B2F" w:rsidRPr="00E6597C" w:rsidRDefault="00334B2F"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rsidR="00334B2F" w:rsidRPr="00E6597C" w:rsidRDefault="00334B2F" w:rsidP="00CB0ADE">
            <w:pPr>
              <w:jc w:val="right"/>
              <w:rPr>
                <w:rFonts w:ascii="GHEA Grapalat" w:hAnsi="GHEA Grapalat" w:cs="Arial"/>
                <w:sz w:val="20"/>
                <w:szCs w:val="20"/>
                <w:lang w:val="hy-AM"/>
              </w:rPr>
            </w:pPr>
          </w:p>
        </w:tc>
      </w:tr>
      <w:tr w:rsidR="00334B2F" w:rsidRPr="00E6597C"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lastRenderedPageBreak/>
              <w:t>24.բ.                                                       Կ.Տ.</w:t>
            </w:r>
          </w:p>
          <w:p w:rsidR="00334B2F" w:rsidRPr="00E6597C" w:rsidRDefault="00334B2F" w:rsidP="00CB0ADE">
            <w:pPr>
              <w:rPr>
                <w:rFonts w:ascii="GHEA Grapalat" w:hAnsi="GHEA Grapalat" w:cs="Sylfaen"/>
                <w:sz w:val="20"/>
                <w:szCs w:val="20"/>
              </w:rPr>
            </w:pPr>
          </w:p>
          <w:p w:rsidR="00334B2F" w:rsidRPr="00E6597C" w:rsidRDefault="00334B2F" w:rsidP="00CB0ADE">
            <w:pPr>
              <w:rPr>
                <w:rFonts w:ascii="GHEA Grapalat" w:hAnsi="GHEA Grapalat" w:cs="Sylfaen"/>
                <w:sz w:val="20"/>
                <w:szCs w:val="20"/>
              </w:rPr>
            </w:pPr>
          </w:p>
          <w:p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rsidR="00334B2F" w:rsidRPr="00E6597C" w:rsidRDefault="00334B2F" w:rsidP="00CB0ADE">
            <w:pPr>
              <w:rPr>
                <w:rFonts w:ascii="GHEA Grapalat" w:hAnsi="GHEA Grapalat" w:cs="Sylfaen"/>
                <w:sz w:val="20"/>
                <w:szCs w:val="20"/>
              </w:rPr>
            </w:pPr>
          </w:p>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rsidR="00334B2F" w:rsidRPr="00E6597C"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23.բ.                                                                 Կ.Տ.    </w:t>
            </w:r>
          </w:p>
          <w:p w:rsidR="00334B2F" w:rsidRPr="00E6597C" w:rsidRDefault="00334B2F" w:rsidP="00CB0ADE">
            <w:pPr>
              <w:rPr>
                <w:rFonts w:ascii="GHEA Grapalat" w:hAnsi="GHEA Grapalat" w:cs="Sylfaen"/>
                <w:sz w:val="20"/>
                <w:szCs w:val="20"/>
              </w:rPr>
            </w:pPr>
          </w:p>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rsidR="00334B2F" w:rsidRPr="00E6597C" w:rsidRDefault="00334B2F" w:rsidP="00CB0AD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rsidR="00334B2F" w:rsidRPr="00E6597C" w:rsidRDefault="00334B2F" w:rsidP="00CB0ADE">
            <w:pPr>
              <w:rPr>
                <w:rFonts w:ascii="GHEA Grapalat" w:hAnsi="GHEA Grapalat" w:cs="Sylfaen"/>
                <w:color w:val="000000"/>
                <w:sz w:val="20"/>
                <w:szCs w:val="20"/>
              </w:rPr>
            </w:pPr>
          </w:p>
          <w:p w:rsidR="00334B2F" w:rsidRPr="00E6597C" w:rsidRDefault="00334B2F" w:rsidP="00CB0ADE">
            <w:pPr>
              <w:rPr>
                <w:rFonts w:ascii="GHEA Grapalat" w:hAnsi="GHEA Grapalat" w:cs="Sylfaen"/>
                <w:sz w:val="20"/>
                <w:szCs w:val="20"/>
              </w:rPr>
            </w:pPr>
          </w:p>
          <w:p w:rsidR="00334B2F" w:rsidRPr="00E6597C" w:rsidRDefault="00334B2F" w:rsidP="00CB0ADE">
            <w:pPr>
              <w:jc w:val="right"/>
              <w:rPr>
                <w:rFonts w:ascii="GHEA Grapalat" w:hAnsi="GHEA Grapalat" w:cs="Arial"/>
                <w:sz w:val="20"/>
                <w:szCs w:val="20"/>
              </w:rPr>
            </w:pPr>
          </w:p>
        </w:tc>
      </w:tr>
    </w:tbl>
    <w:p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4605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rsidR="00334B2F" w:rsidRPr="00E6597C" w:rsidRDefault="00334B2F" w:rsidP="00334B2F">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rsidR="00334B2F" w:rsidRPr="00E6597C"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Նշված դաշտի/</w:t>
            </w:r>
          </w:p>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5</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w:t>
            </w:r>
            <w:r w:rsidRPr="00E6597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լրացվում է վճարողի կողմից</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334B2F" w:rsidRPr="00187D94"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lang w:val="hy-AM"/>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187D94"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E6597C">
              <w:rPr>
                <w:rFonts w:ascii="GHEA Grapalat" w:hAnsi="GHEA Grapalat"/>
                <w:sz w:val="20"/>
                <w:szCs w:val="20"/>
              </w:rPr>
              <w:lastRenderedPageBreak/>
              <w:t>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334B2F" w:rsidRPr="00187D94"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Del="0010680B" w:rsidRDefault="00334B2F"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rsidR="00334B2F" w:rsidRPr="00E6597C" w:rsidRDefault="00334B2F"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334B2F" w:rsidRPr="00187D94"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E6597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rsidR="00334B2F" w:rsidRPr="00E6597C" w:rsidRDefault="00334B2F" w:rsidP="00CB0ADE">
            <w:pPr>
              <w:jc w:val="center"/>
              <w:rPr>
                <w:rFonts w:ascii="GHEA Grapalat" w:hAnsi="GHEA Grapalat"/>
                <w:sz w:val="20"/>
                <w:szCs w:val="20"/>
                <w:lang w:val="hy-AM"/>
              </w:rPr>
            </w:pPr>
          </w:p>
        </w:tc>
      </w:tr>
      <w:tr w:rsidR="00334B2F" w:rsidRPr="00187D94"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w:t>
            </w:r>
            <w:r w:rsidRPr="00E6597C">
              <w:rPr>
                <w:rFonts w:ascii="GHEA Grapalat" w:hAnsi="GHEA Grapalat"/>
                <w:sz w:val="20"/>
                <w:szCs w:val="20"/>
              </w:rPr>
              <w:lastRenderedPageBreak/>
              <w:t xml:space="preserve">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E6597C" w:rsidRDefault="00334B2F" w:rsidP="00CB0ADE">
            <w:pP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p>
        </w:tc>
      </w:tr>
    </w:tbl>
    <w:p w:rsidR="00334B2F" w:rsidRPr="00E6597C" w:rsidRDefault="00334B2F" w:rsidP="00334B2F">
      <w:pPr>
        <w:pStyle w:val="a3"/>
        <w:jc w:val="right"/>
        <w:rPr>
          <w:rFonts w:ascii="GHEA Grapalat" w:hAnsi="GHEA Grapalat" w:cs="Sylfaen"/>
          <w:i w:val="0"/>
          <w:lang w:val="en-US"/>
        </w:rPr>
      </w:pPr>
    </w:p>
    <w:p w:rsidR="00334B2F" w:rsidRPr="00E6597C" w:rsidRDefault="00334B2F" w:rsidP="00334B2F">
      <w:pPr>
        <w:pStyle w:val="a3"/>
        <w:jc w:val="right"/>
        <w:rPr>
          <w:rFonts w:ascii="GHEA Grapalat" w:hAnsi="GHEA Grapalat" w:cs="Sylfaen"/>
          <w:i w:val="0"/>
          <w:lang w:val="en-US"/>
        </w:rPr>
      </w:pPr>
    </w:p>
    <w:p w:rsidR="00334B2F" w:rsidRPr="00E6597C" w:rsidRDefault="00334B2F" w:rsidP="00334B2F">
      <w:pPr>
        <w:pStyle w:val="a3"/>
        <w:jc w:val="right"/>
        <w:rPr>
          <w:rFonts w:ascii="GHEA Grapalat" w:hAnsi="GHEA Grapalat" w:cs="Sylfaen"/>
          <w:i w:val="0"/>
          <w:lang w:val="en-US"/>
        </w:rPr>
      </w:pPr>
    </w:p>
    <w:p w:rsidR="00334B2F" w:rsidRPr="00E6597C" w:rsidRDefault="00334B2F" w:rsidP="00334B2F">
      <w:pPr>
        <w:pStyle w:val="a3"/>
        <w:jc w:val="right"/>
        <w:rPr>
          <w:rFonts w:ascii="GHEA Grapalat" w:hAnsi="GHEA Grapalat" w:cs="Sylfaen"/>
          <w:i w:val="0"/>
          <w:lang w:val="en-US"/>
        </w:rPr>
      </w:pPr>
    </w:p>
    <w:p w:rsidR="00AD6C4A" w:rsidRPr="00842CF6" w:rsidRDefault="00334B2F" w:rsidP="00AD6C4A">
      <w:pPr>
        <w:pStyle w:val="31"/>
        <w:spacing w:line="240" w:lineRule="auto"/>
        <w:jc w:val="right"/>
        <w:rPr>
          <w:rFonts w:ascii="GHEA Grapalat" w:hAnsi="GHEA Grapalat" w:cs="Arial"/>
          <w:b/>
          <w:lang w:val="hy-AM"/>
        </w:rPr>
      </w:pPr>
      <w:r w:rsidRPr="00E6597C">
        <w:rPr>
          <w:rFonts w:ascii="GHEA Grapalat" w:hAnsi="GHEA Grapalat"/>
          <w:b/>
          <w:lang w:val="hy-AM"/>
        </w:rPr>
        <w:br w:type="page"/>
      </w:r>
      <w:r w:rsidR="00AD6C4A" w:rsidRPr="00842CF6">
        <w:rPr>
          <w:rFonts w:ascii="GHEA Grapalat" w:hAnsi="GHEA Grapalat" w:cs="Sylfaen"/>
          <w:b/>
          <w:lang w:val="hy-AM"/>
        </w:rPr>
        <w:lastRenderedPageBreak/>
        <w:t>Հավելված</w:t>
      </w:r>
      <w:r w:rsidR="00AD6C4A" w:rsidRPr="00842CF6">
        <w:rPr>
          <w:rFonts w:ascii="GHEA Grapalat" w:hAnsi="GHEA Grapalat" w:cs="Arial"/>
          <w:b/>
          <w:lang w:val="hy-AM"/>
        </w:rPr>
        <w:t xml:space="preserve"> 5.2</w:t>
      </w:r>
    </w:p>
    <w:p w:rsidR="00AD6C4A" w:rsidRPr="00274DF7" w:rsidRDefault="00274DF7" w:rsidP="00274DF7">
      <w:pPr>
        <w:pStyle w:val="a3"/>
        <w:spacing w:line="240" w:lineRule="auto"/>
        <w:jc w:val="right"/>
        <w:rPr>
          <w:rFonts w:ascii="GHEA Grapalat" w:hAnsi="GHEA Grapalat"/>
          <w:i w:val="0"/>
          <w:lang w:val="af-ZA"/>
        </w:rPr>
      </w:pPr>
      <w:r>
        <w:rPr>
          <w:rFonts w:ascii="GHEA Grapalat" w:hAnsi="GHEA Grapalat"/>
          <w:i w:val="0"/>
          <w:lang w:val="af-ZA"/>
        </w:rPr>
        <w:t>ԱՄԲՀ-ՋՄ-</w:t>
      </w:r>
      <w:r w:rsidRPr="00E6597C">
        <w:rPr>
          <w:rFonts w:ascii="GHEA Grapalat" w:hAnsi="GHEA Grapalat"/>
          <w:i w:val="0"/>
          <w:lang w:val="af-ZA"/>
        </w:rPr>
        <w:t>ԲՄԱՇՁԲ</w:t>
      </w:r>
      <w:r w:rsidRPr="003A3ADE">
        <w:rPr>
          <w:rFonts w:ascii="GHEA Grapalat" w:hAnsi="GHEA Grapalat"/>
          <w:i w:val="0"/>
          <w:lang w:val="af-ZA"/>
        </w:rPr>
        <w:t>-22/01</w:t>
      </w:r>
      <w:r>
        <w:rPr>
          <w:rFonts w:ascii="GHEA Grapalat" w:hAnsi="GHEA Grapalat"/>
          <w:i w:val="0"/>
          <w:lang w:val="af-ZA"/>
        </w:rPr>
        <w:t xml:space="preserve"> </w:t>
      </w:r>
      <w:r w:rsidR="00AD6C4A" w:rsidRPr="00842CF6">
        <w:rPr>
          <w:rFonts w:ascii="GHEA Grapalat" w:hAnsi="GHEA Grapalat" w:cs="Sylfaen"/>
          <w:b/>
          <w:lang w:val="hy-AM"/>
        </w:rPr>
        <w:t>ծածկագրով</w:t>
      </w:r>
    </w:p>
    <w:p w:rsidR="00AD6C4A" w:rsidRPr="00842CF6" w:rsidRDefault="00301156" w:rsidP="00AD6C4A">
      <w:pPr>
        <w:pStyle w:val="31"/>
        <w:spacing w:line="240" w:lineRule="auto"/>
        <w:jc w:val="right"/>
        <w:rPr>
          <w:rFonts w:ascii="GHEA Grapalat" w:hAnsi="GHEA Grapalat" w:cs="Sylfaen"/>
          <w:b/>
          <w:lang w:val="hy-AM"/>
        </w:rPr>
      </w:pPr>
      <w:r>
        <w:rPr>
          <w:rFonts w:ascii="GHEA Grapalat" w:hAnsi="GHEA Grapalat" w:cs="Arial"/>
          <w:b/>
        </w:rPr>
        <w:t>Հրատապ բաց մրցույթի</w:t>
      </w:r>
      <w:r w:rsidR="00AD6C4A" w:rsidRPr="00842CF6">
        <w:rPr>
          <w:rFonts w:ascii="GHEA Grapalat" w:hAnsi="GHEA Grapalat" w:cs="Arial"/>
          <w:b/>
          <w:lang w:val="hy-AM"/>
        </w:rPr>
        <w:t xml:space="preserve"> </w:t>
      </w:r>
      <w:r w:rsidR="00AD6C4A" w:rsidRPr="00842CF6">
        <w:rPr>
          <w:rFonts w:ascii="GHEA Grapalat" w:hAnsi="GHEA Grapalat" w:cs="Sylfaen"/>
          <w:b/>
          <w:lang w:val="hy-AM"/>
        </w:rPr>
        <w:t>հրավերի</w:t>
      </w:r>
    </w:p>
    <w:p w:rsidR="00AD6C4A" w:rsidRPr="00842CF6" w:rsidRDefault="00AD6C4A" w:rsidP="00AD6C4A">
      <w:pPr>
        <w:pStyle w:val="aa"/>
        <w:spacing w:after="0" w:line="360" w:lineRule="auto"/>
        <w:ind w:firstLine="567"/>
        <w:jc w:val="right"/>
        <w:rPr>
          <w:rFonts w:ascii="GHEA Grapalat" w:hAnsi="GHEA Grapalat" w:cs="Sylfaen"/>
          <w:i/>
          <w:sz w:val="16"/>
          <w:lang w:val="hy-AM"/>
        </w:rPr>
      </w:pPr>
    </w:p>
    <w:p w:rsidR="00AD6C4A" w:rsidRPr="00842CF6" w:rsidRDefault="00AD6C4A" w:rsidP="00AD6C4A">
      <w:pPr>
        <w:pStyle w:val="aa"/>
        <w:spacing w:after="0" w:line="360" w:lineRule="auto"/>
        <w:ind w:firstLine="567"/>
        <w:jc w:val="right"/>
        <w:rPr>
          <w:rFonts w:ascii="GHEA Grapalat" w:hAnsi="GHEA Grapalat" w:cs="Sylfaen"/>
          <w:i/>
          <w:sz w:val="16"/>
          <w:lang w:val="hy-AM"/>
        </w:rPr>
      </w:pPr>
    </w:p>
    <w:p w:rsidR="00AD6C4A" w:rsidRPr="00842CF6" w:rsidRDefault="00AD6C4A" w:rsidP="00AD6C4A">
      <w:pPr>
        <w:pStyle w:val="aa"/>
        <w:spacing w:after="0" w:line="360" w:lineRule="auto"/>
        <w:ind w:firstLine="567"/>
        <w:jc w:val="center"/>
        <w:rPr>
          <w:rFonts w:ascii="GHEA Grapalat" w:hAnsi="GHEA Grapalat" w:cs="Sylfaen"/>
          <w:i/>
          <w:sz w:val="16"/>
          <w:lang w:val="hy-AM"/>
        </w:rPr>
      </w:pPr>
    </w:p>
    <w:p w:rsidR="00AD6C4A" w:rsidRPr="00842CF6" w:rsidRDefault="00AD6C4A" w:rsidP="00AD6C4A">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842CF6">
        <w:rPr>
          <w:rStyle w:val="af5"/>
          <w:rFonts w:ascii="GHEA Grapalat" w:hAnsi="GHEA Grapalat"/>
          <w:color w:val="000000"/>
          <w:sz w:val="20"/>
          <w:szCs w:val="20"/>
          <w:lang w:val="hy-AM"/>
        </w:rPr>
        <w:t>ԵՐԱՇԽԻՔ N __________</w:t>
      </w:r>
    </w:p>
    <w:p w:rsidR="00AD6C4A" w:rsidRPr="00842CF6" w:rsidRDefault="00AD6C4A" w:rsidP="00AD6C4A">
      <w:pPr>
        <w:jc w:val="center"/>
        <w:rPr>
          <w:rFonts w:ascii="GHEA Grapalat" w:hAnsi="GHEA Grapalat" w:cs="GHEA Grapalat"/>
          <w:b/>
          <w:sz w:val="20"/>
          <w:szCs w:val="20"/>
          <w:lang w:val="hy-AM"/>
        </w:rPr>
      </w:pPr>
      <w:r w:rsidRPr="00842CF6">
        <w:rPr>
          <w:rFonts w:ascii="GHEA Grapalat" w:hAnsi="GHEA Grapalat" w:cs="GHEA Grapalat"/>
          <w:b/>
          <w:sz w:val="18"/>
          <w:szCs w:val="18"/>
          <w:lang w:val="hy-AM"/>
        </w:rPr>
        <w:t>(կանխավճարի ապահովում)</w:t>
      </w:r>
    </w:p>
    <w:p w:rsidR="00AD6C4A" w:rsidRPr="00842CF6" w:rsidRDefault="00AD6C4A" w:rsidP="00AD6C4A">
      <w:pPr>
        <w:pStyle w:val="af4"/>
        <w:shd w:val="clear" w:color="auto" w:fill="FFFFFF"/>
        <w:spacing w:before="0" w:beforeAutospacing="0" w:after="0" w:afterAutospacing="0"/>
        <w:ind w:firstLine="375"/>
        <w:rPr>
          <w:rStyle w:val="af5"/>
          <w:lang w:val="hy-AM"/>
        </w:rPr>
      </w:pPr>
    </w:p>
    <w:p w:rsidR="00AD6C4A" w:rsidRPr="00842CF6" w:rsidRDefault="00AD6C4A" w:rsidP="00AD6C4A">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842CF6">
        <w:rPr>
          <w:rStyle w:val="af5"/>
          <w:rFonts w:ascii="GHEA Grapalat" w:hAnsi="GHEA Grapalat"/>
          <w:sz w:val="20"/>
          <w:szCs w:val="20"/>
          <w:lang w:val="hy-AM"/>
        </w:rPr>
        <w:tab/>
        <w:t xml:space="preserve">1.Սույն երաշխիքը (այսուհետ՝ երաշխիք) հանդիսանում է </w:t>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p>
    <w:p w:rsidR="00AD6C4A" w:rsidRPr="00842CF6" w:rsidRDefault="00AD6C4A" w:rsidP="00AD6C4A">
      <w:pPr>
        <w:pStyle w:val="af4"/>
        <w:shd w:val="clear" w:color="auto" w:fill="FFFFFF"/>
        <w:spacing w:before="0" w:beforeAutospacing="0" w:after="0" w:afterAutospacing="0"/>
        <w:ind w:left="5664" w:firstLine="708"/>
        <w:rPr>
          <w:rStyle w:val="af5"/>
          <w:lang w:val="hy-AM"/>
        </w:rPr>
      </w:pPr>
      <w:r w:rsidRPr="00842CF6">
        <w:rPr>
          <w:rFonts w:ascii="GHEA Grapalat" w:hAnsi="GHEA Grapalat" w:cs="Sylfaen"/>
          <w:vertAlign w:val="superscript"/>
          <w:lang w:val="hy-AM"/>
        </w:rPr>
        <w:t xml:space="preserve">          պատվիրատուի անվանումը</w:t>
      </w:r>
    </w:p>
    <w:p w:rsidR="00AD6C4A" w:rsidRPr="00842CF6" w:rsidRDefault="00AD6C4A" w:rsidP="00AD6C4A">
      <w:pPr>
        <w:pStyle w:val="af4"/>
        <w:shd w:val="clear" w:color="auto" w:fill="FFFFFF"/>
        <w:spacing w:before="0" w:beforeAutospacing="0" w:after="0" w:afterAutospacing="0"/>
        <w:rPr>
          <w:rFonts w:ascii="GHEA Grapalat" w:hAnsi="GHEA Grapalat" w:cs="Sylfaen"/>
          <w:vertAlign w:val="superscript"/>
          <w:lang w:val="hy-AM"/>
        </w:rPr>
      </w:pPr>
      <w:r w:rsidRPr="00842CF6">
        <w:rPr>
          <w:rStyle w:val="af5"/>
          <w:rFonts w:ascii="GHEA Grapalat" w:hAnsi="GHEA Grapalat"/>
          <w:sz w:val="20"/>
          <w:szCs w:val="20"/>
          <w:lang w:val="hy-AM"/>
        </w:rPr>
        <w:t xml:space="preserve">(այսուհետ՝ բենեֆիցիար) և </w:t>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lang w:val="hy-AM"/>
        </w:rPr>
        <w:t xml:space="preserve">(այսուհետ՝ պրինցիպալ)  միջև </w:t>
      </w:r>
      <w:r w:rsidRPr="00842CF6">
        <w:rPr>
          <w:rFonts w:cs="Sylfaen"/>
          <w:vertAlign w:val="superscript"/>
          <w:lang w:val="hy-AM"/>
        </w:rPr>
        <w:t xml:space="preserve">                       </w:t>
      </w:r>
      <w:r w:rsidRPr="00842CF6">
        <w:rPr>
          <w:rFonts w:cs="Sylfaen"/>
          <w:vertAlign w:val="superscript"/>
          <w:lang w:val="hy-AM"/>
        </w:rPr>
        <w:tab/>
      </w:r>
      <w:r w:rsidRPr="00842CF6">
        <w:rPr>
          <w:rFonts w:cs="Sylfaen"/>
          <w:vertAlign w:val="superscript"/>
          <w:lang w:val="hy-AM"/>
        </w:rPr>
        <w:tab/>
      </w:r>
      <w:r w:rsidRPr="00842CF6">
        <w:rPr>
          <w:rFonts w:cs="Sylfaen"/>
          <w:vertAlign w:val="superscript"/>
          <w:lang w:val="hy-AM"/>
        </w:rPr>
        <w:tab/>
      </w:r>
      <w:r w:rsidRPr="00842CF6">
        <w:rPr>
          <w:rFonts w:cs="Sylfaen"/>
          <w:vertAlign w:val="superscript"/>
          <w:lang w:val="hy-AM"/>
        </w:rPr>
        <w:tab/>
      </w:r>
      <w:r w:rsidRPr="00842CF6">
        <w:rPr>
          <w:rFonts w:cs="Sylfaen"/>
          <w:vertAlign w:val="superscript"/>
          <w:lang w:val="hy-AM"/>
        </w:rPr>
        <w:tab/>
      </w:r>
      <w:r w:rsidRPr="00842CF6">
        <w:rPr>
          <w:rFonts w:ascii="GHEA Grapalat" w:hAnsi="GHEA Grapalat" w:cs="Sylfaen"/>
          <w:vertAlign w:val="superscript"/>
          <w:lang w:val="hy-AM"/>
        </w:rPr>
        <w:t xml:space="preserve">ընտրված մասնակցի անվանումը </w:t>
      </w:r>
    </w:p>
    <w:p w:rsidR="00AD6C4A" w:rsidRPr="00842CF6" w:rsidRDefault="00AD6C4A" w:rsidP="00AD6C4A">
      <w:pPr>
        <w:pStyle w:val="af4"/>
        <w:shd w:val="clear" w:color="auto" w:fill="FFFFFF"/>
        <w:spacing w:before="0" w:beforeAutospacing="0" w:after="0" w:afterAutospacing="0"/>
        <w:rPr>
          <w:rStyle w:val="af5"/>
          <w:rFonts w:ascii="GHEA Grapalat" w:hAnsi="GHEA Grapalat"/>
          <w:b w:val="0"/>
          <w:bCs w:val="0"/>
          <w:sz w:val="20"/>
          <w:szCs w:val="20"/>
          <w:lang w:val="hy-AM"/>
        </w:rPr>
      </w:pPr>
      <w:r w:rsidRPr="00842CF6">
        <w:rPr>
          <w:rStyle w:val="af5"/>
          <w:rFonts w:ascii="GHEA Grapalat" w:hAnsi="GHEA Grapalat"/>
          <w:sz w:val="20"/>
          <w:szCs w:val="20"/>
          <w:lang w:val="hy-AM"/>
        </w:rPr>
        <w:t xml:space="preserve">կնքվելիք N </w:t>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t xml:space="preserve">            </w:t>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lang w:val="hy-AM"/>
        </w:rPr>
        <w:t xml:space="preserve">  պայմանագրով նախատեսված  կանխավճարի  </w:t>
      </w:r>
    </w:p>
    <w:p w:rsidR="00AD6C4A" w:rsidRPr="00842CF6" w:rsidRDefault="00AD6C4A" w:rsidP="00AD6C4A">
      <w:pPr>
        <w:pStyle w:val="af4"/>
        <w:shd w:val="clear" w:color="auto" w:fill="FFFFFF"/>
        <w:spacing w:before="0" w:beforeAutospacing="0" w:after="0" w:afterAutospacing="0"/>
        <w:ind w:firstLine="375"/>
        <w:rPr>
          <w:rFonts w:ascii="GHEA Grapalat" w:hAnsi="GHEA Grapalat" w:cs="Sylfaen"/>
          <w:vertAlign w:val="superscript"/>
          <w:lang w:val="hy-AM"/>
        </w:rPr>
      </w:pPr>
      <w:r w:rsidRPr="00842CF6">
        <w:rPr>
          <w:rStyle w:val="af5"/>
          <w:rFonts w:ascii="GHEA Grapalat" w:hAnsi="GHEA Grapalat"/>
          <w:sz w:val="20"/>
          <w:szCs w:val="20"/>
          <w:lang w:val="hy-AM"/>
        </w:rPr>
        <w:tab/>
      </w:r>
      <w:r w:rsidRPr="00842CF6">
        <w:rPr>
          <w:rStyle w:val="af5"/>
          <w:rFonts w:ascii="GHEA Grapalat" w:hAnsi="GHEA Grapalat"/>
          <w:sz w:val="20"/>
          <w:szCs w:val="20"/>
          <w:lang w:val="hy-AM"/>
        </w:rPr>
        <w:tab/>
      </w:r>
      <w:r w:rsidRPr="00842CF6">
        <w:rPr>
          <w:rFonts w:ascii="GHEA Grapalat" w:hAnsi="GHEA Grapalat" w:cs="Sylfaen"/>
          <w:vertAlign w:val="superscript"/>
          <w:lang w:val="hy-AM"/>
        </w:rPr>
        <w:t>կնքվելիք պայմանագրի համարը</w:t>
      </w:r>
    </w:p>
    <w:p w:rsidR="00AD6C4A" w:rsidRPr="00842CF6" w:rsidRDefault="00AD6C4A" w:rsidP="00AD6C4A">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842CF6">
        <w:rPr>
          <w:rStyle w:val="af5"/>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rsidR="00AD6C4A" w:rsidRPr="00842CF6" w:rsidRDefault="00AD6C4A" w:rsidP="00AD6C4A">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842CF6">
        <w:rPr>
          <w:rStyle w:val="af5"/>
          <w:rFonts w:ascii="GHEA Grapalat" w:hAnsi="GHEA Grapalat"/>
          <w:sz w:val="20"/>
          <w:szCs w:val="20"/>
          <w:lang w:val="hy-AM"/>
        </w:rPr>
        <w:t xml:space="preserve">2. Երաշխիքով </w:t>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lang w:val="hy-AM"/>
        </w:rPr>
        <w:t xml:space="preserve"> (այսուհետ՝ երաշխիք տվող </w:t>
      </w:r>
    </w:p>
    <w:p w:rsidR="00AD6C4A" w:rsidRPr="00842CF6" w:rsidRDefault="00AD6C4A" w:rsidP="00AD6C4A">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842CF6">
        <w:rPr>
          <w:rStyle w:val="af5"/>
          <w:rFonts w:ascii="GHEA Grapalat" w:hAnsi="GHEA Grapalat"/>
          <w:sz w:val="20"/>
          <w:szCs w:val="20"/>
          <w:lang w:val="hy-AM"/>
        </w:rPr>
        <w:tab/>
      </w:r>
      <w:r w:rsidRPr="00842CF6">
        <w:rPr>
          <w:rStyle w:val="af5"/>
          <w:rFonts w:ascii="GHEA Grapalat" w:hAnsi="GHEA Grapalat"/>
          <w:sz w:val="20"/>
          <w:szCs w:val="20"/>
          <w:lang w:val="hy-AM"/>
        </w:rPr>
        <w:tab/>
      </w:r>
      <w:r w:rsidRPr="00842CF6">
        <w:rPr>
          <w:rStyle w:val="af5"/>
          <w:rFonts w:ascii="GHEA Grapalat" w:hAnsi="GHEA Grapalat"/>
          <w:sz w:val="20"/>
          <w:szCs w:val="20"/>
          <w:lang w:val="hy-AM"/>
        </w:rPr>
        <w:tab/>
        <w:t xml:space="preserve">                         </w:t>
      </w:r>
      <w:r w:rsidRPr="00842CF6">
        <w:rPr>
          <w:rFonts w:ascii="GHEA Grapalat" w:hAnsi="GHEA Grapalat" w:cs="Sylfaen"/>
          <w:vertAlign w:val="superscript"/>
          <w:lang w:val="hy-AM"/>
        </w:rPr>
        <w:t>երաշխիքը տվող բանկի անվանումը</w:t>
      </w:r>
    </w:p>
    <w:p w:rsidR="00AD6C4A" w:rsidRPr="00842CF6" w:rsidRDefault="00AD6C4A" w:rsidP="00AD6C4A">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842CF6">
        <w:rPr>
          <w:rStyle w:val="af5"/>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p>
    <w:p w:rsidR="00AD6C4A" w:rsidRPr="00842CF6" w:rsidRDefault="00AD6C4A" w:rsidP="00AD6C4A">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842CF6">
        <w:rPr>
          <w:rFonts w:ascii="GHEA Grapalat" w:hAnsi="GHEA Grapalat" w:cs="Sylfaen"/>
          <w:vertAlign w:val="superscript"/>
          <w:lang w:val="hy-AM"/>
        </w:rPr>
        <w:t xml:space="preserve">                                                                                                                                                                                    գումարը թվերով և տառերով</w:t>
      </w:r>
    </w:p>
    <w:p w:rsidR="00AD6C4A" w:rsidRPr="00842CF6" w:rsidRDefault="00AD6C4A" w:rsidP="00AD6C4A">
      <w:pPr>
        <w:pStyle w:val="af4"/>
        <w:shd w:val="clear" w:color="auto" w:fill="FFFFFF"/>
        <w:spacing w:before="0" w:beforeAutospacing="0" w:after="0" w:afterAutospacing="0"/>
        <w:rPr>
          <w:rStyle w:val="af5"/>
          <w:rFonts w:ascii="GHEA Grapalat" w:hAnsi="GHEA Grapalat"/>
          <w:b w:val="0"/>
          <w:bCs w:val="0"/>
          <w:sz w:val="20"/>
          <w:szCs w:val="20"/>
          <w:lang w:val="hy-AM"/>
        </w:rPr>
      </w:pPr>
      <w:r w:rsidRPr="00842CF6">
        <w:rPr>
          <w:rStyle w:val="af5"/>
          <w:rFonts w:ascii="GHEA Grapalat" w:hAnsi="GHEA Grapalat"/>
          <w:sz w:val="20"/>
          <w:szCs w:val="20"/>
          <w:lang w:val="hy-AM"/>
        </w:rPr>
        <w:t xml:space="preserve">(այսուհետ՝ երաշխիքի գումար)՝ պահանջն ստանալուց </w:t>
      </w:r>
      <w:r w:rsidR="00C8399F">
        <w:rPr>
          <w:rStyle w:val="af5"/>
          <w:rFonts w:ascii="GHEA Grapalat" w:hAnsi="GHEA Grapalat"/>
          <w:sz w:val="20"/>
          <w:szCs w:val="20"/>
          <w:lang w:val="hy-AM"/>
        </w:rPr>
        <w:t>հինգ</w:t>
      </w:r>
      <w:r w:rsidRPr="00842CF6">
        <w:rPr>
          <w:rStyle w:val="af5"/>
          <w:rFonts w:ascii="GHEA Grapalat" w:hAnsi="GHEA Grapalat"/>
          <w:sz w:val="20"/>
          <w:szCs w:val="20"/>
          <w:lang w:val="hy-AM"/>
        </w:rPr>
        <w:t xml:space="preserve"> աշխատանքային օրվա ընթացքում:   Վճարումը  կատարվում է բենեֆիցիարի </w:t>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lang w:val="hy-AM"/>
        </w:rPr>
        <w:t xml:space="preserve">հաշվեհամարին </w:t>
      </w:r>
    </w:p>
    <w:p w:rsidR="00AD6C4A" w:rsidRPr="00842CF6" w:rsidRDefault="00AD6C4A" w:rsidP="00AD6C4A">
      <w:pPr>
        <w:pStyle w:val="af4"/>
        <w:shd w:val="clear" w:color="auto" w:fill="FFFFFF"/>
        <w:spacing w:before="0" w:beforeAutospacing="0" w:after="0" w:afterAutospacing="0"/>
        <w:rPr>
          <w:rStyle w:val="af5"/>
          <w:rFonts w:ascii="GHEA Grapalat" w:hAnsi="GHEA Grapalat"/>
          <w:b w:val="0"/>
          <w:bCs w:val="0"/>
          <w:sz w:val="20"/>
          <w:szCs w:val="20"/>
          <w:lang w:val="hy-AM"/>
        </w:rPr>
      </w:pPr>
      <w:r w:rsidRPr="00842CF6">
        <w:rPr>
          <w:rFonts w:ascii="GHEA Grapalat" w:hAnsi="GHEA Grapalat" w:cs="Sylfaen"/>
          <w:vertAlign w:val="superscript"/>
          <w:lang w:val="hy-AM"/>
        </w:rPr>
        <w:t xml:space="preserve">                                                                                                                   հաշվեհամարը</w:t>
      </w:r>
      <w:r w:rsidRPr="00842CF6">
        <w:rPr>
          <w:rStyle w:val="af5"/>
          <w:rFonts w:ascii="GHEA Grapalat" w:hAnsi="GHEA Grapalat"/>
          <w:sz w:val="20"/>
          <w:szCs w:val="20"/>
          <w:lang w:val="hy-AM"/>
        </w:rPr>
        <w:t xml:space="preserve">                                                                    փոխանցման միջոցով:</w:t>
      </w:r>
    </w:p>
    <w:p w:rsidR="00AD6C4A" w:rsidRPr="00842CF6" w:rsidRDefault="00AD6C4A" w:rsidP="00AD6C4A">
      <w:pPr>
        <w:pStyle w:val="af4"/>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3. Սույն երաշխիքն անհետկանչելի է:</w:t>
      </w:r>
    </w:p>
    <w:p w:rsidR="00AD6C4A" w:rsidRPr="00842CF6" w:rsidRDefault="00AD6C4A" w:rsidP="00AD6C4A">
      <w:pPr>
        <w:pStyle w:val="af4"/>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AD6C4A" w:rsidRPr="00842CF6" w:rsidRDefault="00807F72"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 xml:space="preserve"> </w:t>
      </w:r>
      <w:r w:rsidR="00AD6C4A" w:rsidRPr="00842CF6">
        <w:rPr>
          <w:rFonts w:ascii="GHEA Grapalat" w:hAnsi="GHEA Grapalat"/>
          <w:color w:val="000000"/>
          <w:sz w:val="20"/>
          <w:szCs w:val="20"/>
          <w:lang w:val="hy-AM"/>
        </w:rPr>
        <w:t xml:space="preserve">5. Երաշխիքը գործում է բենեֆիցիարի և պրիցիպալի միջև կնքվելիք N </w:t>
      </w:r>
      <w:r w:rsidR="00AD6C4A" w:rsidRPr="00842CF6">
        <w:rPr>
          <w:rFonts w:ascii="GHEA Grapalat" w:hAnsi="GHEA Grapalat"/>
          <w:color w:val="000000"/>
          <w:sz w:val="20"/>
          <w:szCs w:val="20"/>
          <w:u w:val="single"/>
          <w:lang w:val="hy-AM"/>
        </w:rPr>
        <w:tab/>
      </w:r>
      <w:r w:rsidR="00AD6C4A" w:rsidRPr="00842CF6">
        <w:rPr>
          <w:rFonts w:ascii="GHEA Grapalat" w:hAnsi="GHEA Grapalat"/>
          <w:color w:val="000000"/>
          <w:sz w:val="20"/>
          <w:szCs w:val="20"/>
          <w:u w:val="single"/>
          <w:lang w:val="hy-AM"/>
        </w:rPr>
        <w:tab/>
      </w:r>
      <w:r w:rsidR="00AD6C4A" w:rsidRPr="00842CF6">
        <w:rPr>
          <w:rFonts w:ascii="GHEA Grapalat" w:hAnsi="GHEA Grapalat"/>
          <w:color w:val="000000"/>
          <w:sz w:val="20"/>
          <w:szCs w:val="20"/>
          <w:u w:val="single"/>
          <w:lang w:val="hy-AM"/>
        </w:rPr>
        <w:tab/>
      </w:r>
      <w:r w:rsidR="00AD6C4A" w:rsidRPr="00842CF6">
        <w:rPr>
          <w:rFonts w:ascii="GHEA Grapalat" w:hAnsi="GHEA Grapalat"/>
          <w:color w:val="000000"/>
          <w:sz w:val="20"/>
          <w:szCs w:val="20"/>
          <w:lang w:val="hy-AM"/>
        </w:rPr>
        <w:t xml:space="preserve"> </w:t>
      </w:r>
    </w:p>
    <w:p w:rsidR="00AD6C4A" w:rsidRPr="00842CF6" w:rsidRDefault="00AD6C4A" w:rsidP="00AD6C4A">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rsidR="00AD6C4A" w:rsidRPr="00842CF6" w:rsidRDefault="00AD6C4A" w:rsidP="00AD6C4A">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աշխատանքի կա</w:t>
      </w:r>
      <w:r w:rsidR="00D9731A">
        <w:rPr>
          <w:rFonts w:ascii="GHEA Grapalat" w:hAnsi="GHEA Grapalat" w:cs="Sylfaen"/>
          <w:vertAlign w:val="superscript"/>
          <w:lang w:val="hy-AM"/>
        </w:rPr>
        <w:t>տարման վերջնաժամկետը</w:t>
      </w:r>
    </w:p>
    <w:p w:rsidR="00AD6C4A" w:rsidRPr="00842CF6" w:rsidRDefault="00AD6C4A" w:rsidP="00AD6C4A">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D6C4A" w:rsidRPr="00842CF6" w:rsidRDefault="00AD6C4A" w:rsidP="00AD6C4A">
      <w:pPr>
        <w:pStyle w:val="af4"/>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 xml:space="preserve">1) 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t xml:space="preserve">     </w:t>
      </w:r>
      <w:r w:rsidRPr="00842CF6">
        <w:rPr>
          <w:rFonts w:ascii="GHEA Grapalat" w:hAnsi="GHEA Grapalat"/>
          <w:color w:val="000000"/>
          <w:sz w:val="20"/>
          <w:szCs w:val="20"/>
          <w:lang w:val="hy-AM"/>
        </w:rPr>
        <w:t xml:space="preserve"> պայմանագրի, ներառյալ նաև դրանում կատարված</w:t>
      </w:r>
    </w:p>
    <w:p w:rsidR="00AD6C4A" w:rsidRPr="00842CF6" w:rsidRDefault="00AD6C4A" w:rsidP="00AD6C4A">
      <w:pPr>
        <w:pStyle w:val="af4"/>
        <w:shd w:val="clear" w:color="auto" w:fill="FFFFFF"/>
        <w:spacing w:before="0" w:beforeAutospacing="0" w:after="0" w:afterAutospacing="0"/>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rsidR="00AD6C4A" w:rsidRPr="00842CF6" w:rsidRDefault="00AD6C4A" w:rsidP="00AD6C4A">
      <w:pPr>
        <w:pStyle w:val="af4"/>
        <w:shd w:val="clear" w:color="auto" w:fill="FFFFFF"/>
        <w:spacing w:before="0" w:beforeAutospacing="0" w:after="0" w:afterAutospacing="0"/>
        <w:rPr>
          <w:rFonts w:ascii="GHEA Grapalat" w:hAnsi="GHEA Grapalat"/>
          <w:color w:val="000000"/>
          <w:sz w:val="20"/>
          <w:szCs w:val="20"/>
          <w:lang w:val="hy-AM"/>
        </w:rPr>
      </w:pPr>
      <w:r w:rsidRPr="00842CF6">
        <w:rPr>
          <w:rFonts w:ascii="GHEA Grapalat" w:hAnsi="GHEA Grapalat"/>
          <w:color w:val="000000"/>
          <w:sz w:val="20"/>
          <w:szCs w:val="20"/>
          <w:lang w:val="hy-AM"/>
        </w:rPr>
        <w:t>կատարված փոփոխությունների, լրացուցիչ համաձայնագրերի պատճենները.</w:t>
      </w:r>
    </w:p>
    <w:p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2) բենեֆիցիարի կողմից պայմանագիրը միակողմանի լուծելու մասին </w:t>
      </w:r>
      <w:hyperlink r:id="rId13" w:history="1">
        <w:r w:rsidRPr="00842CF6">
          <w:rPr>
            <w:rStyle w:val="a9"/>
            <w:rFonts w:ascii="GHEA Grapalat" w:hAnsi="GHEA Grapalat"/>
            <w:sz w:val="20"/>
            <w:szCs w:val="20"/>
            <w:lang w:val="hy-AM"/>
          </w:rPr>
          <w:t>www.procurement.am</w:t>
        </w:r>
      </w:hyperlink>
      <w:r w:rsidRPr="00842CF6">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842CF6">
        <w:rPr>
          <w:rFonts w:ascii="GHEA Grapalat" w:hAnsi="GHEA Grapalat"/>
          <w:color w:val="000000"/>
          <w:sz w:val="20"/>
          <w:szCs w:val="20"/>
          <w:lang w:val="hy-AM"/>
        </w:rPr>
        <w:t>ով գործող տեղեկագրում հրապարակած ծանուցումը:</w:t>
      </w:r>
    </w:p>
    <w:p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975F7D" w:rsidRPr="00842CF6">
        <w:rPr>
          <w:rFonts w:ascii="GHEA Grapalat" w:hAnsi="GHEA Grapalat"/>
          <w:color w:val="000000"/>
          <w:sz w:val="20"/>
          <w:szCs w:val="20"/>
          <w:lang w:val="hy-AM"/>
        </w:rPr>
        <w:t>ստանալու</w:t>
      </w:r>
      <w:r w:rsidR="00975F7D">
        <w:rPr>
          <w:rFonts w:ascii="GHEA Grapalat" w:hAnsi="GHEA Grapalat"/>
          <w:color w:val="000000"/>
          <w:sz w:val="20"/>
          <w:szCs w:val="20"/>
          <w:lang w:val="hy-AM"/>
        </w:rPr>
        <w:t xml:space="preserve">ց </w:t>
      </w:r>
      <w:r w:rsidRPr="00842CF6">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D6C4A" w:rsidRPr="00842CF6" w:rsidRDefault="00AD6C4A" w:rsidP="00AD6C4A">
      <w:pPr>
        <w:pStyle w:val="af4"/>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8. Երաշխիք տվող անձը մերժում է բենեֆիցիարի պահանջը, եթե`</w:t>
      </w:r>
    </w:p>
    <w:p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AD6C4A" w:rsidRPr="00842CF6" w:rsidRDefault="00AD6C4A" w:rsidP="00AD6C4A">
      <w:pPr>
        <w:pStyle w:val="af4"/>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2) պահանջը ներկայացվել է երաշխիքով սահմանված ժամկետի ավարտից հետո:</w:t>
      </w:r>
    </w:p>
    <w:p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rsidR="00AD6C4A" w:rsidRPr="00842CF6" w:rsidRDefault="00AD6C4A" w:rsidP="00AD6C4A">
      <w:pPr>
        <w:pStyle w:val="aff3"/>
        <w:tabs>
          <w:tab w:val="left" w:pos="0"/>
        </w:tabs>
        <w:spacing w:line="360" w:lineRule="auto"/>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12.</w:t>
      </w:r>
      <w:r w:rsidRPr="00842CF6">
        <w:rPr>
          <w:rFonts w:ascii="GHEA Grapalat" w:hAnsi="GHEA Grapalat"/>
          <w:lang w:val="hy-AM"/>
        </w:rPr>
        <w:t xml:space="preserve"> </w:t>
      </w:r>
      <w:r w:rsidRPr="00842CF6">
        <w:rPr>
          <w:rFonts w:ascii="GHEA Grapalat" w:hAnsi="GHEA Grapalat"/>
          <w:color w:val="000000"/>
          <w:sz w:val="20"/>
          <w:szCs w:val="20"/>
          <w:lang w:val="hy-AM"/>
        </w:rPr>
        <w:t>Սույն երաշխիքի բնօրինակից արտատպված տարբերակը երաշխիք տվող անձը երաշխիքի տրամադրման օրը իր պաշտոնական էլեկտրոնային փոստի հասցեից ուղարկում է   --------------------------------</w:t>
      </w:r>
    </w:p>
    <w:p w:rsidR="00AD6C4A" w:rsidRPr="00842CF6" w:rsidRDefault="00AD6C4A" w:rsidP="00AD6C4A">
      <w:pPr>
        <w:pStyle w:val="aff3"/>
        <w:tabs>
          <w:tab w:val="left" w:pos="0"/>
        </w:tabs>
        <w:spacing w:line="360" w:lineRule="auto"/>
        <w:ind w:left="0"/>
        <w:mirrorIndents/>
        <w:jc w:val="both"/>
        <w:rPr>
          <w:rFonts w:ascii="GHEA Grapalat" w:hAnsi="GHEA Grapalat"/>
          <w:color w:val="000000"/>
          <w:sz w:val="20"/>
          <w:szCs w:val="20"/>
          <w:lang w:val="hy-AM"/>
        </w:rPr>
      </w:pPr>
      <w:r w:rsidRPr="00842CF6">
        <w:rPr>
          <w:rFonts w:ascii="GHEA Grapalat" w:hAnsi="GHEA Grapalat" w:cs="Sylfaen"/>
          <w:vertAlign w:val="superscript"/>
          <w:lang w:val="hy-AM"/>
        </w:rPr>
        <w:t xml:space="preserve">                                                                                                                                                                                        ընթացակարգի ծածկագիրը</w:t>
      </w:r>
    </w:p>
    <w:p w:rsidR="00AD6C4A" w:rsidRPr="00842CF6" w:rsidRDefault="00AD6C4A" w:rsidP="00AD6C4A">
      <w:pPr>
        <w:pStyle w:val="aff3"/>
        <w:tabs>
          <w:tab w:val="left" w:pos="0"/>
        </w:tabs>
        <w:spacing w:line="360" w:lineRule="auto"/>
        <w:ind w:left="0"/>
        <w:mirrorIndents/>
        <w:jc w:val="both"/>
        <w:rPr>
          <w:rFonts w:ascii="GHEA Grapalat" w:hAnsi="GHEA Grapalat"/>
          <w:color w:val="000000"/>
          <w:lang w:val="hy-AM"/>
        </w:rPr>
      </w:pPr>
      <w:r w:rsidRPr="00842CF6">
        <w:rPr>
          <w:rFonts w:ascii="GHEA Grapalat" w:hAnsi="GHEA Grapalat"/>
          <w:color w:val="000000"/>
          <w:sz w:val="20"/>
          <w:szCs w:val="20"/>
          <w:lang w:val="hy-AM"/>
        </w:rPr>
        <w:t xml:space="preserve">ծածկագրով գնման ընթացակարգի հրավերում նշված՝ քարտուղարի   (գնումները համակարգողի) էլեկտրոնային փոստի հասցեին։                                                                                                  </w:t>
      </w:r>
    </w:p>
    <w:p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Գործադիր մարմնի ղեկավար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rsidR="00AD6C4A" w:rsidRPr="00842CF6" w:rsidRDefault="00AD6C4A" w:rsidP="00AD6C4A">
      <w:pPr>
        <w:pStyle w:val="af4"/>
        <w:shd w:val="clear" w:color="auto" w:fill="FFFFFF"/>
        <w:spacing w:before="0" w:beforeAutospacing="0" w:after="0" w:afterAutospacing="0"/>
        <w:rPr>
          <w:rFonts w:ascii="GHEA Grapalat" w:hAnsi="GHEA Grapalat" w:cs="Sylfaen"/>
          <w:vertAlign w:val="superscript"/>
          <w:lang w:val="hy-AM"/>
        </w:rPr>
      </w:pPr>
      <w:r w:rsidRPr="00842CF6">
        <w:rPr>
          <w:rFonts w:ascii="GHEA Grapalat" w:hAnsi="GHEA Grapalat" w:cs="Sylfaen"/>
          <w:vertAlign w:val="superscript"/>
          <w:lang w:val="hy-AM"/>
        </w:rPr>
        <w:t xml:space="preserve">                                                        ամիսը, ամսաթիվը, տարեթիվը</w:t>
      </w:r>
    </w:p>
    <w:p w:rsidR="00AD6C4A" w:rsidRDefault="00AD6C4A" w:rsidP="00EF3662">
      <w:pPr>
        <w:pStyle w:val="31"/>
        <w:spacing w:line="240" w:lineRule="auto"/>
        <w:jc w:val="right"/>
        <w:rPr>
          <w:rFonts w:ascii="GHEA Grapalat" w:hAnsi="GHEA Grapalat"/>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071D1C" w:rsidRPr="00015CC3" w:rsidRDefault="00071D1C" w:rsidP="00EF3662">
      <w:pPr>
        <w:pStyle w:val="31"/>
        <w:spacing w:line="240" w:lineRule="auto"/>
        <w:jc w:val="right"/>
        <w:rPr>
          <w:rFonts w:ascii="GHEA Grapalat" w:hAnsi="GHEA Grapalat" w:cs="Sylfaen"/>
          <w:b/>
          <w:lang w:val="hy-AM"/>
        </w:rPr>
      </w:pPr>
      <w:r w:rsidRPr="00E6597C">
        <w:rPr>
          <w:rFonts w:ascii="GHEA Grapalat" w:hAnsi="GHEA Grapalat" w:cs="Sylfaen"/>
          <w:b/>
          <w:lang w:val="hy-AM"/>
        </w:rPr>
        <w:t xml:space="preserve">Հավելված </w:t>
      </w:r>
      <w:r w:rsidR="00177245" w:rsidRPr="00015CC3">
        <w:rPr>
          <w:rFonts w:ascii="GHEA Grapalat" w:hAnsi="GHEA Grapalat" w:cs="Sylfaen"/>
          <w:b/>
          <w:lang w:val="hy-AM"/>
        </w:rPr>
        <w:t>6</w:t>
      </w:r>
    </w:p>
    <w:p w:rsidR="00071D1C" w:rsidRPr="00274DF7" w:rsidRDefault="00274DF7" w:rsidP="00274DF7">
      <w:pPr>
        <w:pStyle w:val="a3"/>
        <w:spacing w:line="240" w:lineRule="auto"/>
        <w:jc w:val="right"/>
        <w:rPr>
          <w:rFonts w:ascii="GHEA Grapalat" w:hAnsi="GHEA Grapalat"/>
          <w:i w:val="0"/>
          <w:lang w:val="af-ZA"/>
        </w:rPr>
      </w:pPr>
      <w:r>
        <w:rPr>
          <w:rFonts w:ascii="GHEA Grapalat" w:hAnsi="GHEA Grapalat"/>
          <w:i w:val="0"/>
          <w:lang w:val="af-ZA"/>
        </w:rPr>
        <w:t>ԱՄԲՀ-ՋՄ-</w:t>
      </w:r>
      <w:r w:rsidRPr="00E6597C">
        <w:rPr>
          <w:rFonts w:ascii="GHEA Grapalat" w:hAnsi="GHEA Grapalat"/>
          <w:i w:val="0"/>
          <w:lang w:val="af-ZA"/>
        </w:rPr>
        <w:t>ԲՄԱՇՁԲ</w:t>
      </w:r>
      <w:r w:rsidRPr="003A3ADE">
        <w:rPr>
          <w:rFonts w:ascii="GHEA Grapalat" w:hAnsi="GHEA Grapalat"/>
          <w:i w:val="0"/>
          <w:lang w:val="af-ZA"/>
        </w:rPr>
        <w:t>-22/01</w:t>
      </w:r>
      <w:r w:rsidR="00071D1C" w:rsidRPr="00E6597C">
        <w:rPr>
          <w:rFonts w:ascii="GHEA Grapalat" w:hAnsi="GHEA Grapalat" w:cs="Sylfaen"/>
          <w:b/>
          <w:lang w:val="hy-AM"/>
        </w:rPr>
        <w:t>ծածկագրով</w:t>
      </w:r>
    </w:p>
    <w:p w:rsidR="00071D1C" w:rsidRPr="00E6597C" w:rsidRDefault="00301156" w:rsidP="00EF3662">
      <w:pPr>
        <w:pStyle w:val="31"/>
        <w:spacing w:line="240" w:lineRule="auto"/>
        <w:jc w:val="right"/>
        <w:rPr>
          <w:rFonts w:ascii="GHEA Grapalat" w:hAnsi="GHEA Grapalat" w:cs="Sylfaen"/>
          <w:b/>
          <w:lang w:val="hy-AM"/>
        </w:rPr>
      </w:pPr>
      <w:r w:rsidRPr="00187D94">
        <w:rPr>
          <w:rFonts w:ascii="GHEA Grapalat" w:hAnsi="GHEA Grapalat" w:cs="Sylfaen"/>
          <w:b/>
          <w:lang w:val="hy-AM"/>
        </w:rPr>
        <w:t xml:space="preserve">Հրատապ </w:t>
      </w:r>
      <w:r w:rsidR="00071D1C" w:rsidRPr="00E6597C">
        <w:rPr>
          <w:rFonts w:ascii="GHEA Grapalat" w:hAnsi="GHEA Grapalat" w:cs="Sylfaen"/>
          <w:b/>
          <w:lang w:val="hy-AM"/>
        </w:rPr>
        <w:t>բաց մրցույթի հրավերի</w:t>
      </w:r>
    </w:p>
    <w:p w:rsidR="00F02279" w:rsidRPr="00E6597C" w:rsidRDefault="00EA0D28" w:rsidP="00F02279">
      <w:pPr>
        <w:ind w:left="-142" w:firstLine="142"/>
        <w:jc w:val="center"/>
        <w:rPr>
          <w:rFonts w:ascii="GHEA Grapalat" w:hAnsi="GHEA Grapalat"/>
          <w:b/>
          <w:lang w:val="hy-AM"/>
        </w:rPr>
      </w:pPr>
      <w:r>
        <w:rPr>
          <w:rFonts w:ascii="GHEA Grapalat" w:hAnsi="GHEA Grapalat" w:cs="Sylfaen"/>
          <w:b/>
          <w:lang w:val="hy-AM"/>
        </w:rPr>
        <w:t>ԲԱՂՐԱՄՅԱՆԻ ՀԱՄԱՅՆՔԱՊԵՏԱՐԱ</w:t>
      </w:r>
      <w:r w:rsidRPr="00EA0D28">
        <w:rPr>
          <w:rFonts w:ascii="GHEA Grapalat" w:hAnsi="GHEA Grapalat" w:cs="Sylfaen"/>
          <w:b/>
          <w:lang w:val="hy-AM"/>
        </w:rPr>
        <w:t>ՆԻ</w:t>
      </w:r>
      <w:r w:rsidR="00F02279" w:rsidRPr="00E6597C">
        <w:rPr>
          <w:rFonts w:ascii="GHEA Grapalat" w:hAnsi="GHEA Grapalat" w:cs="Times Armenian"/>
          <w:b/>
          <w:lang w:val="hy-AM"/>
        </w:rPr>
        <w:t xml:space="preserve">  </w:t>
      </w:r>
      <w:r w:rsidR="00F02279" w:rsidRPr="00E6597C">
        <w:rPr>
          <w:rFonts w:ascii="GHEA Grapalat" w:hAnsi="GHEA Grapalat" w:cs="Sylfaen"/>
          <w:b/>
          <w:lang w:val="hy-AM"/>
        </w:rPr>
        <w:t>ԿԱՐԻՔՆԵՐԻ</w:t>
      </w:r>
      <w:r w:rsidR="00F02279" w:rsidRPr="00E6597C">
        <w:rPr>
          <w:rFonts w:ascii="GHEA Grapalat" w:hAnsi="GHEA Grapalat" w:cs="Times Armenian"/>
          <w:b/>
          <w:lang w:val="hy-AM"/>
        </w:rPr>
        <w:t xml:space="preserve"> </w:t>
      </w:r>
      <w:r w:rsidR="00F02279" w:rsidRPr="00E6597C">
        <w:rPr>
          <w:rFonts w:ascii="GHEA Grapalat" w:hAnsi="GHEA Grapalat" w:cs="Sylfaen"/>
          <w:b/>
          <w:lang w:val="hy-AM"/>
        </w:rPr>
        <w:t>ՀԱՄԱՐ</w:t>
      </w:r>
      <w:r w:rsidR="00F02279" w:rsidRPr="00E6597C">
        <w:rPr>
          <w:rFonts w:ascii="GHEA Grapalat" w:hAnsi="GHEA Grapalat" w:cs="Times Armenian"/>
          <w:b/>
          <w:lang w:val="hy-AM"/>
        </w:rPr>
        <w:t xml:space="preserve"> </w:t>
      </w:r>
      <w:r w:rsidR="00F02279" w:rsidRPr="00E6597C">
        <w:rPr>
          <w:rFonts w:ascii="GHEA Grapalat" w:hAnsi="GHEA Grapalat" w:cs="Sylfaen"/>
          <w:b/>
          <w:lang w:val="hy-AM"/>
        </w:rPr>
        <w:t>-------------------------------------  ԿԱՏԱՐՄԱՆ</w:t>
      </w:r>
    </w:p>
    <w:p w:rsidR="00F02279" w:rsidRPr="00E6597C" w:rsidRDefault="00F02279" w:rsidP="00F02279">
      <w:pPr>
        <w:ind w:left="-142" w:firstLine="142"/>
        <w:jc w:val="center"/>
        <w:rPr>
          <w:rFonts w:ascii="GHEA Grapalat" w:hAnsi="GHEA Grapalat" w:cs="Times Armenian"/>
          <w:b/>
          <w:lang w:val="hy-AM"/>
        </w:rPr>
      </w:pPr>
      <w:r w:rsidRPr="00E6597C">
        <w:rPr>
          <w:rFonts w:ascii="GHEA Grapalat" w:hAnsi="GHEA Grapalat" w:cs="Sylfaen"/>
          <w:b/>
          <w:lang w:val="hy-AM"/>
        </w:rPr>
        <w:t>ՊԵՏԱԿԱՆ</w:t>
      </w:r>
      <w:r w:rsidRPr="00E6597C">
        <w:rPr>
          <w:rFonts w:ascii="GHEA Grapalat" w:hAnsi="GHEA Grapalat" w:cs="Times Armenian"/>
          <w:b/>
          <w:lang w:val="hy-AM"/>
        </w:rPr>
        <w:t xml:space="preserve">  </w:t>
      </w:r>
      <w:r w:rsidRPr="00E6597C">
        <w:rPr>
          <w:rFonts w:ascii="GHEA Grapalat" w:hAnsi="GHEA Grapalat" w:cs="Sylfaen"/>
          <w:b/>
          <w:lang w:val="hy-AM"/>
        </w:rPr>
        <w:t>ԳՆՄԱՆ</w:t>
      </w:r>
      <w:r w:rsidRPr="00E6597C">
        <w:rPr>
          <w:rFonts w:ascii="GHEA Grapalat" w:hAnsi="GHEA Grapalat" w:cs="Times Armenian"/>
          <w:b/>
          <w:lang w:val="hy-AM"/>
        </w:rPr>
        <w:t xml:space="preserve">  </w:t>
      </w:r>
      <w:r w:rsidRPr="00E6597C">
        <w:rPr>
          <w:rFonts w:ascii="GHEA Grapalat" w:hAnsi="GHEA Grapalat" w:cs="Sylfaen"/>
          <w:b/>
          <w:lang w:val="hy-AM"/>
        </w:rPr>
        <w:t>ՊԱՅՄԱՆԱԳԻՐ</w:t>
      </w:r>
      <w:r w:rsidRPr="00E6597C">
        <w:rPr>
          <w:rFonts w:ascii="GHEA Grapalat" w:hAnsi="GHEA Grapalat" w:cs="Times Armenian"/>
          <w:b/>
          <w:lang w:val="hy-AM"/>
        </w:rPr>
        <w:t xml:space="preserve">   </w:t>
      </w:r>
    </w:p>
    <w:p w:rsidR="00F02279" w:rsidRPr="00E6597C" w:rsidRDefault="00F02279" w:rsidP="00F02279">
      <w:pPr>
        <w:ind w:left="-142" w:firstLine="142"/>
        <w:jc w:val="center"/>
        <w:rPr>
          <w:rFonts w:ascii="GHEA Grapalat" w:hAnsi="GHEA Grapalat"/>
          <w:b/>
          <w:u w:val="single"/>
          <w:lang w:val="hy-AM"/>
        </w:rPr>
      </w:pPr>
      <w:r w:rsidRPr="00E6597C">
        <w:rPr>
          <w:rFonts w:ascii="GHEA Grapalat" w:hAnsi="GHEA Grapalat"/>
          <w:b/>
          <w:lang w:val="hy-AM"/>
        </w:rPr>
        <w:t xml:space="preserve">N </w:t>
      </w:r>
      <w:r w:rsidRPr="00E6597C">
        <w:rPr>
          <w:rFonts w:ascii="GHEA Grapalat" w:hAnsi="GHEA Grapalat"/>
          <w:b/>
          <w:u w:val="single"/>
          <w:lang w:val="hy-AM"/>
        </w:rPr>
        <w:tab/>
      </w:r>
      <w:r w:rsidRPr="00E6597C">
        <w:rPr>
          <w:rFonts w:ascii="GHEA Grapalat" w:hAnsi="GHEA Grapalat"/>
          <w:b/>
          <w:u w:val="single"/>
          <w:lang w:val="hy-AM"/>
        </w:rPr>
        <w:tab/>
      </w:r>
      <w:r w:rsidRPr="00E6597C">
        <w:rPr>
          <w:rFonts w:ascii="GHEA Grapalat" w:hAnsi="GHEA Grapalat"/>
          <w:b/>
          <w:u w:val="single"/>
          <w:lang w:val="hy-AM"/>
        </w:rPr>
        <w:tab/>
      </w:r>
      <w:r w:rsidRPr="00E6597C">
        <w:rPr>
          <w:rFonts w:ascii="GHEA Grapalat" w:hAnsi="GHEA Grapalat"/>
          <w:b/>
          <w:u w:val="single"/>
          <w:lang w:val="hy-AM"/>
        </w:rPr>
        <w:tab/>
      </w:r>
    </w:p>
    <w:p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hy-AM"/>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rsidR="00F02279" w:rsidRPr="00E6597C" w:rsidRDefault="00F02279" w:rsidP="00F02279">
      <w:pPr>
        <w:autoSpaceDE w:val="0"/>
        <w:autoSpaceDN w:val="0"/>
        <w:adjustRightInd w:val="0"/>
        <w:rPr>
          <w:rFonts w:ascii="GHEA Grapalat" w:hAnsi="GHEA Grapalat" w:cs="TimesArmenianPSMT"/>
          <w:sz w:val="18"/>
          <w:szCs w:val="18"/>
          <w:lang w:val="hy-AM"/>
        </w:rPr>
      </w:pPr>
    </w:p>
    <w:p w:rsidR="00F02279" w:rsidRPr="00E6597C" w:rsidRDefault="00F02279" w:rsidP="00F02279">
      <w:pPr>
        <w:ind w:firstLine="720"/>
        <w:jc w:val="both"/>
        <w:rPr>
          <w:rFonts w:ascii="GHEA Grapalat" w:hAnsi="GHEA Grapalat"/>
          <w:sz w:val="20"/>
          <w:lang w:val="hy-AM"/>
        </w:rPr>
      </w:pPr>
      <w:r w:rsidRPr="00E6597C">
        <w:rPr>
          <w:rFonts w:ascii="GHEA Grapalat" w:hAnsi="GHEA Grapalat"/>
          <w:lang w:val="hy-AM"/>
        </w:rPr>
        <w:t>«</w:t>
      </w:r>
      <w:r w:rsidRPr="00E6597C">
        <w:rPr>
          <w:rFonts w:ascii="GHEA Grapalat" w:hAnsi="GHEA Grapalat" w:cs="Sylfaen"/>
          <w:sz w:val="20"/>
          <w:lang w:val="hy-AM"/>
        </w:rPr>
        <w:t>________________________________________</w:t>
      </w:r>
      <w:r w:rsidRPr="00E6597C">
        <w:rPr>
          <w:rFonts w:ascii="GHEA Grapalat" w:hAnsi="GHEA Grapalat"/>
          <w:lang w:val="hy-AM"/>
        </w:rPr>
        <w:t>»</w:t>
      </w:r>
      <w:r w:rsidRPr="00E6597C">
        <w:rPr>
          <w:rFonts w:ascii="GHEA Grapalat" w:hAnsi="GHEA Grapalat" w:cs="Times Armenian"/>
          <w:sz w:val="20"/>
          <w:lang w:val="hy-AM"/>
        </w:rPr>
        <w:t xml:space="preserve">, </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դեմս</w:t>
      </w:r>
      <w:r w:rsidRPr="00E6597C">
        <w:rPr>
          <w:rFonts w:ascii="GHEA Grapalat" w:hAnsi="GHEA Grapalat" w:cs="Times Armenian"/>
          <w:sz w:val="20"/>
          <w:lang w:val="hy-AM"/>
        </w:rPr>
        <w:t xml:space="preserve"> ------------------------ -</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գործում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 </w:t>
      </w:r>
      <w:r w:rsidRPr="00E6597C">
        <w:rPr>
          <w:rFonts w:ascii="GHEA Grapalat" w:hAnsi="GHEA Grapalat" w:cs="Sylfaen"/>
          <w:sz w:val="20"/>
          <w:lang w:val="hy-AM"/>
        </w:rPr>
        <w:t>կանոնադրության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այսուհետ՝</w:t>
      </w:r>
      <w:r w:rsidRPr="00E6597C">
        <w:rPr>
          <w:rFonts w:ascii="GHEA Grapalat" w:hAnsi="GHEA Grapalat" w:cs="Times Armenian"/>
          <w:sz w:val="20"/>
          <w:lang w:val="hy-AM"/>
        </w:rPr>
        <w:t xml:space="preserve"> </w:t>
      </w:r>
      <w:r w:rsidRPr="00E6597C">
        <w:rPr>
          <w:rFonts w:ascii="GHEA Grapalat" w:hAnsi="GHEA Grapalat" w:cs="Sylfaen"/>
          <w:sz w:val="20"/>
          <w:lang w:val="hy-AM"/>
        </w:rPr>
        <w:t>Պատվիրատու</w:t>
      </w:r>
      <w:r w:rsidRPr="00E6597C">
        <w:rPr>
          <w:rFonts w:ascii="GHEA Grapalat" w:hAnsi="GHEA Grapalat" w:cs="Times Armenian"/>
          <w:sz w:val="20"/>
          <w:lang w:val="hy-AM"/>
        </w:rPr>
        <w:t xml:space="preserve">), </w:t>
      </w:r>
      <w:r w:rsidRPr="00E6597C">
        <w:rPr>
          <w:rFonts w:ascii="GHEA Grapalat" w:hAnsi="GHEA Grapalat" w:cs="Sylfaen"/>
          <w:sz w:val="20"/>
          <w:lang w:val="hy-AM"/>
        </w:rPr>
        <w:t>մի</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կողմից</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ն</w:t>
      </w:r>
      <w:r w:rsidRPr="00E6597C">
        <w:rPr>
          <w:rFonts w:ascii="GHEA Grapalat" w:hAnsi="GHEA Grapalat" w:cs="Times Armenian"/>
          <w:sz w:val="20"/>
          <w:lang w:val="hy-AM"/>
        </w:rPr>
        <w:t>,</w:t>
      </w:r>
      <w:r w:rsidRPr="00E6597C">
        <w:rPr>
          <w:rFonts w:ascii="GHEA Grapalat" w:hAnsi="GHEA Grapalat"/>
          <w:sz w:val="20"/>
          <w:lang w:val="hy-AM"/>
        </w:rPr>
        <w:t xml:space="preserve"> </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դեմս</w:t>
      </w:r>
      <w:r w:rsidRPr="00E6597C">
        <w:rPr>
          <w:rFonts w:ascii="GHEA Grapalat" w:hAnsi="GHEA Grapalat" w:cs="Times Armenian"/>
          <w:sz w:val="20"/>
          <w:lang w:val="hy-AM"/>
        </w:rPr>
        <w:t xml:space="preserve"> </w:t>
      </w:r>
      <w:r w:rsidRPr="00E6597C">
        <w:rPr>
          <w:rFonts w:ascii="GHEA Grapalat" w:hAnsi="GHEA Grapalat" w:cs="Sylfaen"/>
          <w:sz w:val="20"/>
          <w:lang w:val="hy-AM"/>
        </w:rPr>
        <w:t>տնօրեն</w:t>
      </w:r>
      <w:r w:rsidRPr="00E6597C">
        <w:rPr>
          <w:rFonts w:ascii="GHEA Grapalat" w:hAnsi="GHEA Grapalat" w:cs="Times Armenian"/>
          <w:sz w:val="20"/>
          <w:lang w:val="hy-AM"/>
        </w:rPr>
        <w:t xml:space="preserve"> ------------------------</w:t>
      </w:r>
      <w:r w:rsidRPr="00E6597C">
        <w:rPr>
          <w:rFonts w:ascii="GHEA Grapalat" w:hAnsi="GHEA Grapalat" w:cs="Sylfaen"/>
          <w:sz w:val="20"/>
          <w:lang w:val="hy-AM"/>
        </w:rPr>
        <w:t>ի, որը</w:t>
      </w:r>
      <w:r w:rsidRPr="00E6597C">
        <w:rPr>
          <w:rFonts w:ascii="GHEA Grapalat" w:hAnsi="GHEA Grapalat" w:cs="Times Armenian"/>
          <w:sz w:val="20"/>
          <w:lang w:val="hy-AM"/>
        </w:rPr>
        <w:t xml:space="preserve"> </w:t>
      </w:r>
      <w:r w:rsidRPr="00E6597C">
        <w:rPr>
          <w:rFonts w:ascii="GHEA Grapalat" w:hAnsi="GHEA Grapalat" w:cs="Sylfaen"/>
          <w:sz w:val="20"/>
          <w:lang w:val="hy-AM"/>
        </w:rPr>
        <w:t>գործում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 </w:t>
      </w:r>
      <w:r w:rsidRPr="00E6597C">
        <w:rPr>
          <w:rFonts w:ascii="GHEA Grapalat" w:hAnsi="GHEA Grapalat" w:cs="Sylfaen"/>
          <w:sz w:val="20"/>
          <w:lang w:val="hy-AM"/>
        </w:rPr>
        <w:t>կանոնադրության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այսուհետ՝</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մյուս</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կողմից</w:t>
      </w:r>
      <w:r w:rsidRPr="00E6597C">
        <w:rPr>
          <w:rFonts w:ascii="GHEA Grapalat" w:hAnsi="GHEA Grapalat" w:cs="Times Armenian"/>
          <w:sz w:val="20"/>
          <w:lang w:val="hy-AM"/>
        </w:rPr>
        <w:t xml:space="preserve">, </w:t>
      </w:r>
      <w:r w:rsidRPr="00E6597C">
        <w:rPr>
          <w:rFonts w:ascii="GHEA Grapalat" w:hAnsi="GHEA Grapalat" w:cs="Sylfaen"/>
          <w:sz w:val="20"/>
          <w:lang w:val="hy-AM"/>
        </w:rPr>
        <w:t>կնքեցին</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հետևյալի</w:t>
      </w:r>
      <w:r w:rsidRPr="00E6597C">
        <w:rPr>
          <w:rFonts w:ascii="GHEA Grapalat" w:hAnsi="GHEA Grapalat" w:cs="Times Armenian"/>
          <w:sz w:val="20"/>
          <w:lang w:val="hy-AM"/>
        </w:rPr>
        <w:t xml:space="preserve"> </w:t>
      </w:r>
      <w:r w:rsidRPr="00E6597C">
        <w:rPr>
          <w:rFonts w:ascii="GHEA Grapalat" w:hAnsi="GHEA Grapalat" w:cs="Sylfaen"/>
          <w:sz w:val="20"/>
          <w:lang w:val="hy-AM"/>
        </w:rPr>
        <w:t>մասին</w:t>
      </w:r>
      <w:r w:rsidRPr="00E6597C">
        <w:rPr>
          <w:rFonts w:ascii="GHEA Grapalat" w:hAnsi="GHEA Grapalat" w:cs="Times Armenian"/>
          <w:sz w:val="20"/>
          <w:lang w:val="hy-AM"/>
        </w:rPr>
        <w:t>։</w:t>
      </w:r>
    </w:p>
    <w:p w:rsidR="00F02279" w:rsidRPr="00E6597C" w:rsidRDefault="00F02279" w:rsidP="00F02279">
      <w:pPr>
        <w:jc w:val="both"/>
        <w:rPr>
          <w:rFonts w:ascii="GHEA Grapalat" w:hAnsi="GHEA Grapalat"/>
          <w:i/>
          <w:sz w:val="20"/>
          <w:lang w:val="hy-AM" w:eastAsia="zh-CN"/>
        </w:rPr>
      </w:pPr>
    </w:p>
    <w:p w:rsidR="00F02279" w:rsidRPr="00E6597C" w:rsidRDefault="00F02279" w:rsidP="00F02279">
      <w:pPr>
        <w:ind w:firstLine="720"/>
        <w:jc w:val="both"/>
        <w:rPr>
          <w:rFonts w:ascii="GHEA Grapalat" w:hAnsi="GHEA Grapalat" w:cs="Sylfaen"/>
          <w:b/>
          <w:smallCaps/>
          <w:sz w:val="20"/>
          <w:lang w:val="hy-AM"/>
        </w:rPr>
      </w:pPr>
      <w:r w:rsidRPr="00E6597C">
        <w:rPr>
          <w:rFonts w:ascii="GHEA Grapalat" w:hAnsi="GHEA Grapalat" w:cs="Sylfaen"/>
          <w:b/>
          <w:smallCaps/>
          <w:sz w:val="20"/>
          <w:lang w:val="hy-AM"/>
        </w:rPr>
        <w:t>1. Պայմանագրի առարկան</w:t>
      </w: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1.1 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 xml:space="preserve"> պահանջների։</w:t>
      </w:r>
    </w:p>
    <w:p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 xml:space="preserve">1.2 </w:t>
      </w:r>
      <w:r w:rsidRPr="00E6597C">
        <w:rPr>
          <w:rFonts w:ascii="GHEA Grapalat" w:hAnsi="GHEA Grapalat"/>
          <w:sz w:val="20"/>
          <w:lang w:val="hy-AM"/>
        </w:rPr>
        <w:t xml:space="preserve">Աշխատանքը կատարվում է պայմանագրի N 1 հավելվածով սահմանված </w:t>
      </w:r>
      <w:r w:rsidRPr="00E6597C">
        <w:rPr>
          <w:rFonts w:ascii="GHEA Grapalat" w:hAnsi="GHEA Grapalat" w:cs="Sylfaen"/>
          <w:sz w:val="20"/>
          <w:lang w:val="hy-AM"/>
        </w:rPr>
        <w:t>Տեխնիկական բնութագիր-</w:t>
      </w:r>
      <w:r w:rsidRPr="00E6597C">
        <w:rPr>
          <w:rFonts w:ascii="GHEA Grapalat" w:hAnsi="GHEA Grapalat"/>
          <w:sz w:val="20"/>
          <w:lang w:val="hy-AM"/>
        </w:rPr>
        <w:t>գնման ժամանակացույցին համապատասխան և սահմանված ժամկետներով։</w:t>
      </w:r>
    </w:p>
    <w:p w:rsidR="00F02279" w:rsidRPr="00E6597C" w:rsidRDefault="00F02279" w:rsidP="00F02279">
      <w:pPr>
        <w:ind w:firstLine="720"/>
        <w:jc w:val="both"/>
        <w:rPr>
          <w:rFonts w:ascii="GHEA Grapalat" w:hAnsi="GHEA Grapalat" w:cs="Sylfaen"/>
          <w:sz w:val="20"/>
          <w:lang w:val="hy-AM"/>
        </w:rPr>
      </w:pPr>
    </w:p>
    <w:p w:rsidR="00F02279" w:rsidRPr="00E6597C" w:rsidRDefault="00F02279" w:rsidP="00F02279">
      <w:pPr>
        <w:ind w:firstLine="720"/>
        <w:jc w:val="both"/>
        <w:rPr>
          <w:rFonts w:ascii="GHEA Grapalat" w:hAnsi="GHEA Grapalat" w:cs="Sylfaen"/>
          <w:b/>
          <w:smallCaps/>
          <w:sz w:val="20"/>
          <w:lang w:val="hy-AM"/>
        </w:rPr>
      </w:pPr>
      <w:r w:rsidRPr="00E6597C">
        <w:rPr>
          <w:rFonts w:ascii="GHEA Grapalat" w:hAnsi="GHEA Grapalat" w:cs="Sylfaen"/>
          <w:b/>
          <w:smallCaps/>
          <w:sz w:val="20"/>
          <w:lang w:val="hy-AM"/>
        </w:rPr>
        <w:t>2. ԿՈՂՄԵՐԻ ԻՐԱՎՈՒՆՔՆԵՐԸ ԵՎ ՊԱՐՏԱԿԱՆՈՒԹՅՈՒՆՆԵՐԸ</w:t>
      </w:r>
    </w:p>
    <w:p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2.1 Պատվիրատուն իրավունք ունի`</w:t>
      </w: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2.1.1 Ցանկացած ժամանակ ստուգել Կատարողի կողմից կատարվող աշխատանքի ընթացքը և որակը` առանց միջամտելու Կատարողի գործունեությանը.</w:t>
      </w:r>
    </w:p>
    <w:p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2.1.2 Եթե</w:t>
      </w:r>
      <w:r w:rsidRPr="00E6597C">
        <w:rPr>
          <w:rFonts w:ascii="GHEA Grapalat" w:hAnsi="GHEA Grapalat" w:cs="Times Armenian"/>
          <w:sz w:val="20"/>
          <w:lang w:val="hy-AM"/>
        </w:rPr>
        <w:t xml:space="preserve"> կատարվել է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N 1 հավելվածում </w:t>
      </w:r>
      <w:r w:rsidRPr="00E6597C">
        <w:rPr>
          <w:rFonts w:ascii="GHEA Grapalat" w:hAnsi="GHEA Grapalat" w:cs="Sylfaen"/>
          <w:sz w:val="20"/>
          <w:lang w:val="hy-AM"/>
        </w:rPr>
        <w:t>նշված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չհամապատասխանող</w:t>
      </w:r>
      <w:r w:rsidRPr="00E6597C">
        <w:rPr>
          <w:rFonts w:ascii="GHEA Grapalat" w:hAnsi="GHEA Grapalat" w:cs="Times Armenian"/>
          <w:sz w:val="20"/>
          <w:lang w:val="hy-AM"/>
        </w:rPr>
        <w:t xml:space="preserve"> աշխատանք.</w:t>
      </w:r>
      <w:r w:rsidRPr="00E6597C">
        <w:rPr>
          <w:rFonts w:ascii="GHEA Grapalat" w:hAnsi="GHEA Grapalat"/>
          <w:sz w:val="20"/>
          <w:lang w:val="hy-AM"/>
        </w:rPr>
        <w:t xml:space="preserve"> </w:t>
      </w:r>
    </w:p>
    <w:p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ա</w:t>
      </w:r>
      <w:r w:rsidRPr="00E6597C">
        <w:rPr>
          <w:rFonts w:ascii="GHEA Grapalat" w:hAnsi="GHEA Grapalat" w:cs="Times Armenian"/>
          <w:sz w:val="20"/>
          <w:lang w:val="hy-AM"/>
        </w:rPr>
        <w:t xml:space="preserve">) </w:t>
      </w:r>
      <w:r w:rsidRPr="00E6597C">
        <w:rPr>
          <w:rFonts w:ascii="GHEA Grapalat" w:hAnsi="GHEA Grapalat" w:cs="Sylfaen"/>
          <w:sz w:val="20"/>
          <w:lang w:val="hy-AM"/>
        </w:rPr>
        <w:t>Չընդունել</w:t>
      </w:r>
      <w:r w:rsidRPr="00E6597C">
        <w:rPr>
          <w:rFonts w:ascii="GHEA Grapalat" w:hAnsi="GHEA Grapalat" w:cs="Times Armenian"/>
          <w:sz w:val="20"/>
          <w:lang w:val="hy-AM"/>
        </w:rPr>
        <w:t xml:space="preserve"> աշխատանքը</w:t>
      </w:r>
      <w:r w:rsidRPr="00E6597C">
        <w:rPr>
          <w:rFonts w:ascii="GHEA Grapalat" w:hAnsi="GHEA Grapalat" w:cs="Sylfaen"/>
          <w:sz w:val="20"/>
          <w:lang w:val="hy-AM"/>
        </w:rPr>
        <w:t>՝ իր</w:t>
      </w:r>
      <w:r w:rsidRPr="00E6597C">
        <w:rPr>
          <w:rFonts w:ascii="GHEA Grapalat" w:hAnsi="GHEA Grapalat" w:cs="Times Armenian"/>
          <w:sz w:val="20"/>
          <w:lang w:val="hy-AM"/>
        </w:rPr>
        <w:t xml:space="preserve"> </w:t>
      </w:r>
      <w:r w:rsidRPr="00E6597C">
        <w:rPr>
          <w:rFonts w:ascii="GHEA Grapalat" w:hAnsi="GHEA Grapalat" w:cs="Sylfaen"/>
          <w:sz w:val="20"/>
          <w:lang w:val="hy-AM"/>
        </w:rPr>
        <w:t>հայեցողությամբ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սահմանելով</w:t>
      </w:r>
      <w:r w:rsidRPr="00E6597C">
        <w:rPr>
          <w:rFonts w:ascii="GHEA Grapalat" w:hAnsi="GHEA Grapalat" w:cs="Times Armenian"/>
          <w:sz w:val="20"/>
          <w:lang w:val="hy-AM"/>
        </w:rPr>
        <w:t xml:space="preserve"> </w:t>
      </w:r>
      <w:r w:rsidRPr="00E6597C">
        <w:rPr>
          <w:rFonts w:ascii="GHEA Grapalat" w:hAnsi="GHEA Grapalat" w:cs="Sylfaen"/>
          <w:sz w:val="20"/>
          <w:lang w:val="hy-AM"/>
        </w:rPr>
        <w:t>անպատշաճ</w:t>
      </w:r>
      <w:r w:rsidRPr="00E6597C">
        <w:rPr>
          <w:rFonts w:ascii="GHEA Grapalat" w:hAnsi="GHEA Grapalat" w:cs="Times Armenian"/>
          <w:sz w:val="20"/>
          <w:lang w:val="hy-AM"/>
        </w:rPr>
        <w:t xml:space="preserve"> </w:t>
      </w:r>
      <w:r w:rsidRPr="00E6597C">
        <w:rPr>
          <w:rFonts w:ascii="GHEA Grapalat" w:hAnsi="GHEA Grapalat" w:cs="Sylfaen"/>
          <w:sz w:val="20"/>
          <w:lang w:val="hy-AM"/>
        </w:rPr>
        <w:t>որակի</w:t>
      </w:r>
      <w:r w:rsidRPr="00E6597C">
        <w:rPr>
          <w:rFonts w:ascii="GHEA Grapalat" w:hAnsi="GHEA Grapalat" w:cs="Times Armenian"/>
          <w:sz w:val="20"/>
          <w:lang w:val="hy-AM"/>
        </w:rPr>
        <w:t xml:space="preserve"> աշխատանքը  </w:t>
      </w:r>
      <w:r w:rsidRPr="00E6597C">
        <w:rPr>
          <w:rFonts w:ascii="GHEA Grapalat" w:hAnsi="GHEA Grapalat" w:cs="Sylfaen"/>
          <w:sz w:val="20"/>
          <w:lang w:val="hy-AM"/>
        </w:rPr>
        <w:t>պայմանագրին</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համապատասխանող</w:t>
      </w:r>
      <w:r w:rsidRPr="00E6597C">
        <w:rPr>
          <w:rFonts w:ascii="GHEA Grapalat" w:hAnsi="GHEA Grapalat" w:cs="Times Armenian"/>
          <w:sz w:val="20"/>
          <w:lang w:val="hy-AM"/>
        </w:rPr>
        <w:t xml:space="preserve"> աշխատանքով </w:t>
      </w:r>
      <w:r w:rsidRPr="00E6597C">
        <w:rPr>
          <w:rFonts w:ascii="GHEA Grapalat" w:hAnsi="GHEA Grapalat" w:cs="Sylfaen"/>
          <w:sz w:val="20"/>
          <w:lang w:val="hy-AM"/>
        </w:rPr>
        <w:t>անհատույց</w:t>
      </w:r>
      <w:r w:rsidRPr="00E6597C">
        <w:rPr>
          <w:rFonts w:ascii="GHEA Grapalat" w:hAnsi="GHEA Grapalat" w:cs="Times Armenian"/>
          <w:sz w:val="20"/>
          <w:lang w:val="hy-AM"/>
        </w:rPr>
        <w:t xml:space="preserve"> </w:t>
      </w:r>
      <w:r w:rsidRPr="00E6597C">
        <w:rPr>
          <w:rFonts w:ascii="GHEA Grapalat" w:hAnsi="GHEA Grapalat" w:cs="Sylfaen"/>
          <w:sz w:val="20"/>
          <w:lang w:val="hy-AM"/>
        </w:rPr>
        <w:t>փոխարինման</w:t>
      </w:r>
      <w:r w:rsidRPr="00E6597C">
        <w:rPr>
          <w:rFonts w:ascii="GHEA Grapalat" w:hAnsi="GHEA Grapalat" w:cs="Times Armenian"/>
          <w:sz w:val="20"/>
          <w:lang w:val="hy-AM"/>
        </w:rPr>
        <w:t xml:space="preserve"> </w:t>
      </w:r>
      <w:r w:rsidRPr="00E6597C">
        <w:rPr>
          <w:rFonts w:ascii="GHEA Grapalat" w:hAnsi="GHEA Grapalat" w:cs="Sylfaen"/>
          <w:sz w:val="20"/>
          <w:lang w:val="hy-AM"/>
        </w:rPr>
        <w:t>ողջամիտ</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 և</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պահանջել</w:t>
      </w:r>
      <w:r w:rsidRPr="00E6597C">
        <w:rPr>
          <w:rFonts w:ascii="GHEA Grapalat" w:hAnsi="GHEA Grapalat" w:cs="Times Armenian"/>
          <w:sz w:val="20"/>
          <w:lang w:val="hy-AM"/>
        </w:rPr>
        <w:t xml:space="preserve"> Կատարողից </w:t>
      </w:r>
      <w:r w:rsidRPr="00E6597C">
        <w:rPr>
          <w:rFonts w:ascii="GHEA Grapalat" w:hAnsi="GHEA Grapalat" w:cs="Sylfaen"/>
          <w:sz w:val="20"/>
          <w:lang w:val="hy-AM"/>
        </w:rPr>
        <w:t>վճարելու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5.2 </w:t>
      </w:r>
      <w:r w:rsidRPr="00E6597C">
        <w:rPr>
          <w:rFonts w:ascii="GHEA Grapalat" w:hAnsi="GHEA Grapalat" w:cs="Sylfaen"/>
          <w:sz w:val="20"/>
          <w:lang w:val="hy-AM"/>
        </w:rPr>
        <w:t>կետով</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նախատեսված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տուգանքը, ինչպես նաև 5.3 կետով նախատեսված տույժը</w:t>
      </w:r>
      <w:r w:rsidRPr="00E6597C">
        <w:rPr>
          <w:rFonts w:ascii="GHEA Grapalat" w:hAnsi="GHEA Grapalat" w:cs="Times Armenian"/>
          <w:sz w:val="20"/>
          <w:lang w:val="hy-AM"/>
        </w:rPr>
        <w:t>.</w:t>
      </w:r>
      <w:r w:rsidRPr="00E6597C">
        <w:rPr>
          <w:rFonts w:ascii="GHEA Grapalat" w:hAnsi="GHEA Grapalat"/>
          <w:sz w:val="20"/>
          <w:lang w:val="hy-AM"/>
        </w:rPr>
        <w:t xml:space="preserve"> </w:t>
      </w:r>
    </w:p>
    <w:p w:rsidR="00F02279" w:rsidRPr="00E6597C" w:rsidRDefault="00F02279" w:rsidP="00F02279">
      <w:pPr>
        <w:tabs>
          <w:tab w:val="left" w:pos="1080"/>
        </w:tabs>
        <w:ind w:firstLine="720"/>
        <w:jc w:val="both"/>
        <w:rPr>
          <w:rFonts w:ascii="GHEA Grapalat" w:hAnsi="GHEA Grapalat"/>
          <w:sz w:val="20"/>
          <w:lang w:val="hy-AM"/>
        </w:rPr>
      </w:pPr>
      <w:r w:rsidRPr="00E6597C">
        <w:rPr>
          <w:rFonts w:ascii="GHEA Grapalat" w:hAnsi="GHEA Grapalat" w:cs="Sylfaen"/>
          <w:sz w:val="20"/>
          <w:lang w:val="hy-AM"/>
        </w:rPr>
        <w:t>բ</w:t>
      </w:r>
      <w:r w:rsidRPr="00E6597C">
        <w:rPr>
          <w:rFonts w:ascii="GHEA Grapalat" w:hAnsi="GHEA Grapalat"/>
          <w:sz w:val="20"/>
          <w:lang w:val="hy-AM"/>
        </w:rPr>
        <w:t>)</w:t>
      </w:r>
      <w:r w:rsidRPr="00E6597C">
        <w:rPr>
          <w:rFonts w:ascii="GHEA Grapalat" w:hAnsi="GHEA Grapalat"/>
          <w:sz w:val="20"/>
          <w:lang w:val="hy-AM"/>
        </w:rPr>
        <w:tab/>
      </w:r>
      <w:r w:rsidRPr="00E6597C">
        <w:rPr>
          <w:rFonts w:ascii="GHEA Grapalat" w:hAnsi="GHEA Grapalat" w:cs="Sylfaen"/>
          <w:sz w:val="20"/>
          <w:lang w:val="hy-AM"/>
        </w:rPr>
        <w:t>Հրաժարվել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կատարելուց</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պահանջել</w:t>
      </w:r>
      <w:r w:rsidRPr="00E6597C">
        <w:rPr>
          <w:rFonts w:ascii="GHEA Grapalat" w:hAnsi="GHEA Grapalat" w:cs="Times Armenian"/>
          <w:sz w:val="20"/>
          <w:lang w:val="hy-AM"/>
        </w:rPr>
        <w:t xml:space="preserve"> </w:t>
      </w:r>
      <w:r w:rsidRPr="00E6597C">
        <w:rPr>
          <w:rFonts w:ascii="GHEA Grapalat" w:hAnsi="GHEA Grapalat" w:cs="Sylfaen"/>
          <w:sz w:val="20"/>
          <w:lang w:val="hy-AM"/>
        </w:rPr>
        <w:t>վերադարձնելու</w:t>
      </w:r>
      <w:r w:rsidRPr="00E6597C">
        <w:rPr>
          <w:rFonts w:ascii="GHEA Grapalat" w:hAnsi="GHEA Grapalat" w:cs="Times Armenian"/>
          <w:sz w:val="20"/>
          <w:lang w:val="hy-AM"/>
        </w:rPr>
        <w:t xml:space="preserve"> աշխատանքի </w:t>
      </w:r>
      <w:r w:rsidRPr="00E6597C">
        <w:rPr>
          <w:rFonts w:ascii="GHEA Grapalat" w:hAnsi="GHEA Grapalat" w:cs="Sylfaen"/>
          <w:sz w:val="20"/>
          <w:lang w:val="hy-AM"/>
        </w:rPr>
        <w:t>համար</w:t>
      </w:r>
      <w:r w:rsidRPr="00E6597C">
        <w:rPr>
          <w:rFonts w:ascii="GHEA Grapalat" w:hAnsi="GHEA Grapalat" w:cs="Times Armenian"/>
          <w:sz w:val="20"/>
          <w:lang w:val="hy-AM"/>
        </w:rPr>
        <w:t xml:space="preserve"> </w:t>
      </w:r>
      <w:r w:rsidRPr="00E6597C">
        <w:rPr>
          <w:rFonts w:ascii="GHEA Grapalat" w:hAnsi="GHEA Grapalat" w:cs="Sylfaen"/>
          <w:sz w:val="20"/>
          <w:lang w:val="hy-AM"/>
        </w:rPr>
        <w:t>վճարված</w:t>
      </w:r>
      <w:r w:rsidRPr="00E6597C">
        <w:rPr>
          <w:rFonts w:ascii="GHEA Grapalat" w:hAnsi="GHEA Grapalat" w:cs="Times Armenian"/>
          <w:sz w:val="20"/>
          <w:lang w:val="hy-AM"/>
        </w:rPr>
        <w:t xml:space="preserve"> </w:t>
      </w:r>
      <w:r w:rsidRPr="00E6597C">
        <w:rPr>
          <w:rFonts w:ascii="GHEA Grapalat" w:hAnsi="GHEA Grapalat" w:cs="Sylfaen"/>
          <w:sz w:val="20"/>
          <w:lang w:val="hy-AM"/>
        </w:rPr>
        <w:t>գումարը և պահանջել</w:t>
      </w:r>
      <w:r w:rsidRPr="00E6597C">
        <w:rPr>
          <w:rFonts w:ascii="GHEA Grapalat" w:hAnsi="GHEA Grapalat" w:cs="Times Armenian"/>
          <w:sz w:val="20"/>
          <w:lang w:val="hy-AM"/>
        </w:rPr>
        <w:t xml:space="preserve"> Կատարողից </w:t>
      </w:r>
      <w:r w:rsidRPr="00E6597C">
        <w:rPr>
          <w:rFonts w:ascii="GHEA Grapalat" w:hAnsi="GHEA Grapalat" w:cs="Sylfaen"/>
          <w:sz w:val="20"/>
          <w:lang w:val="hy-AM"/>
        </w:rPr>
        <w:t>վճարելու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5.2 </w:t>
      </w:r>
      <w:r w:rsidRPr="00E6597C">
        <w:rPr>
          <w:rFonts w:ascii="GHEA Grapalat" w:hAnsi="GHEA Grapalat" w:cs="Sylfaen"/>
          <w:sz w:val="20"/>
          <w:lang w:val="hy-AM"/>
        </w:rPr>
        <w:t>կետով</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նախատեսված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տուգանքը</w:t>
      </w:r>
      <w:r w:rsidRPr="00E6597C">
        <w:rPr>
          <w:rFonts w:ascii="GHEA Grapalat" w:hAnsi="GHEA Grapalat" w:cs="Times Armenian"/>
          <w:sz w:val="20"/>
          <w:lang w:val="hy-AM"/>
        </w:rPr>
        <w:t>.</w:t>
      </w:r>
      <w:r w:rsidRPr="00E6597C">
        <w:rPr>
          <w:rFonts w:ascii="GHEA Grapalat" w:hAnsi="GHEA Grapalat"/>
          <w:sz w:val="20"/>
          <w:lang w:val="hy-AM"/>
        </w:rPr>
        <w:t xml:space="preserve"> </w:t>
      </w:r>
    </w:p>
    <w:p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2.1.3 Միակողմանի</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Կատարող</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էականորեն</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Կատարողի կողմից 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խախտելն</w:t>
      </w:r>
      <w:r w:rsidRPr="00E6597C">
        <w:rPr>
          <w:rFonts w:ascii="GHEA Grapalat" w:hAnsi="GHEA Grapalat" w:cs="Times Armenian"/>
          <w:sz w:val="20"/>
          <w:lang w:val="hy-AM"/>
        </w:rPr>
        <w:t xml:space="preserve"> </w:t>
      </w:r>
      <w:r w:rsidRPr="00E6597C">
        <w:rPr>
          <w:rFonts w:ascii="GHEA Grapalat" w:hAnsi="GHEA Grapalat" w:cs="Sylfaen"/>
          <w:sz w:val="20"/>
          <w:lang w:val="hy-AM"/>
        </w:rPr>
        <w:t>էական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համարվում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p>
    <w:p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ա</w:t>
      </w:r>
      <w:r w:rsidRPr="00E6597C">
        <w:rPr>
          <w:rFonts w:ascii="GHEA Grapalat" w:hAnsi="GHEA Grapalat" w:cs="Times Armenian"/>
          <w:sz w:val="20"/>
          <w:lang w:val="hy-AM"/>
        </w:rPr>
        <w:t>) կատարված աշխատանքը չի համապատասխանում պայմանագրի N 1 հավելվածով սահմանված պահանջներին</w:t>
      </w:r>
      <w:r w:rsidRPr="00E6597C">
        <w:rPr>
          <w:rFonts w:ascii="GHEA Grapalat" w:hAnsi="GHEA Grapalat" w:cs="Sylfaen"/>
          <w:sz w:val="20"/>
          <w:lang w:val="hy-AM"/>
        </w:rPr>
        <w:t>,</w:t>
      </w:r>
    </w:p>
    <w:p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բ</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խախտվել</w:t>
      </w:r>
      <w:r w:rsidRPr="00E6597C">
        <w:rPr>
          <w:rFonts w:ascii="GHEA Grapalat" w:hAnsi="GHEA Grapalat" w:cs="Times Armenian"/>
          <w:sz w:val="20"/>
          <w:lang w:val="hy-AM"/>
        </w:rPr>
        <w:t xml:space="preserve"> է աշխատանքի կատարման </w:t>
      </w:r>
      <w:r w:rsidRPr="00E6597C">
        <w:rPr>
          <w:rFonts w:ascii="GHEA Grapalat" w:hAnsi="GHEA Grapalat" w:cs="Sylfaen"/>
          <w:sz w:val="20"/>
          <w:lang w:val="hy-AM"/>
        </w:rPr>
        <w:t>ժամկետը</w:t>
      </w:r>
      <w:r w:rsidRPr="00E6597C">
        <w:rPr>
          <w:rFonts w:ascii="GHEA Grapalat" w:hAnsi="GHEA Grapalat"/>
          <w:sz w:val="20"/>
          <w:lang w:val="hy-AM"/>
        </w:rPr>
        <w:t>։</w:t>
      </w:r>
    </w:p>
    <w:p w:rsidR="00F02279" w:rsidRPr="00E6597C" w:rsidRDefault="00F02279" w:rsidP="00F02279">
      <w:pPr>
        <w:ind w:firstLine="720"/>
        <w:jc w:val="both"/>
        <w:rPr>
          <w:rFonts w:ascii="GHEA Grapalat" w:hAnsi="GHEA Grapalat" w:cs="Sylfaen"/>
          <w:sz w:val="20"/>
          <w:lang w:val="hy-AM"/>
        </w:rPr>
      </w:pPr>
    </w:p>
    <w:p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2.2 Պատվիրատուն պարտավոր է`</w:t>
      </w: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2.2.1 Քննարկել և ընդունել 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ն համապատասխան կատարված ա</w:t>
      </w:r>
      <w:r w:rsidRPr="00E6597C">
        <w:rPr>
          <w:rFonts w:ascii="GHEA Grapalat" w:hAnsi="GHEA Grapalat" w:cs="Times Armenian"/>
          <w:sz w:val="20"/>
          <w:lang w:val="hy-AM"/>
        </w:rPr>
        <w:t>շխատանք</w:t>
      </w:r>
      <w:r w:rsidRPr="00E6597C">
        <w:rPr>
          <w:rFonts w:ascii="GHEA Grapalat" w:hAnsi="GHEA Grapalat" w:cs="Sylfaen"/>
          <w:sz w:val="20"/>
          <w:lang w:val="hy-AM"/>
        </w:rPr>
        <w:t>ի արդյունքը, իսկ ա</w:t>
      </w:r>
      <w:r w:rsidRPr="00E6597C">
        <w:rPr>
          <w:rFonts w:ascii="GHEA Grapalat" w:hAnsi="GHEA Grapalat" w:cs="Times Armenian"/>
          <w:sz w:val="20"/>
          <w:lang w:val="hy-AM"/>
        </w:rPr>
        <w:t>շխատանք</w:t>
      </w:r>
      <w:r w:rsidRPr="00E6597C">
        <w:rPr>
          <w:rFonts w:ascii="GHEA Grapalat" w:hAnsi="GHEA Grapalat" w:cs="Sylfaen"/>
          <w:sz w:val="20"/>
          <w:lang w:val="hy-AM"/>
        </w:rPr>
        <w:t>ի արդյունքում թերություններ հայտնաբերելու դեպքերում` այդ մասին անհապաղ գրավոր հայտնել Կատարողին։</w:t>
      </w: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 xml:space="preserve">2.2.2 </w:t>
      </w:r>
      <w:r w:rsidRPr="00E6597C">
        <w:rPr>
          <w:rFonts w:ascii="GHEA Grapalat" w:hAnsi="GHEA Grapalat" w:cs="Times Armenian"/>
          <w:sz w:val="20"/>
          <w:lang w:val="hy-AM"/>
        </w:rPr>
        <w:t>Աշխատանք</w:t>
      </w:r>
      <w:r w:rsidRPr="00E6597C">
        <w:rPr>
          <w:rFonts w:ascii="GHEA Grapalat" w:hAnsi="GHEA Grapalat" w:cs="Sylfaen"/>
          <w:sz w:val="20"/>
          <w:lang w:val="hy-AM"/>
        </w:rPr>
        <w:t>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F02279" w:rsidRPr="00E6597C" w:rsidRDefault="00F02279" w:rsidP="00F02279">
      <w:pPr>
        <w:ind w:firstLine="720"/>
        <w:jc w:val="both"/>
        <w:rPr>
          <w:rFonts w:ascii="GHEA Grapalat" w:hAnsi="GHEA Grapalat" w:cs="Sylfaen"/>
          <w:sz w:val="20"/>
          <w:lang w:val="hy-AM"/>
        </w:rPr>
      </w:pPr>
    </w:p>
    <w:p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2.3 Կատարողն իրավունք ունի`</w:t>
      </w: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F02279" w:rsidRPr="00E6597C" w:rsidRDefault="00F02279" w:rsidP="00F02279">
      <w:pPr>
        <w:ind w:firstLine="720"/>
        <w:jc w:val="both"/>
        <w:rPr>
          <w:rFonts w:ascii="GHEA Grapalat" w:hAnsi="GHEA Grapalat"/>
          <w:sz w:val="20"/>
          <w:lang w:val="hy-AM"/>
        </w:rPr>
      </w:pPr>
    </w:p>
    <w:p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2.4 Կատարողը պարտավոր է`</w:t>
      </w:r>
    </w:p>
    <w:p w:rsidR="00F02279" w:rsidRPr="00E6597C" w:rsidRDefault="00F02279" w:rsidP="00F02279">
      <w:pPr>
        <w:ind w:firstLine="720"/>
        <w:jc w:val="both"/>
        <w:rPr>
          <w:rFonts w:ascii="GHEA Grapalat" w:hAnsi="GHEA Grapalat" w:cs="Sylfaen"/>
          <w:b/>
          <w:sz w:val="20"/>
          <w:lang w:val="hy-AM"/>
        </w:rPr>
      </w:pPr>
    </w:p>
    <w:p w:rsidR="00F02279" w:rsidRPr="004605D7" w:rsidRDefault="00F02279" w:rsidP="00F02279">
      <w:pPr>
        <w:pStyle w:val="31"/>
        <w:spacing w:line="240" w:lineRule="auto"/>
        <w:ind w:firstLine="0"/>
        <w:rPr>
          <w:rFonts w:ascii="GHEA Grapalat" w:hAnsi="GHEA Grapalat" w:cs="Sylfaen"/>
          <w:i/>
          <w:sz w:val="16"/>
          <w:szCs w:val="16"/>
          <w:lang w:val="hy-AM" w:eastAsia="ru-RU"/>
        </w:rPr>
      </w:pPr>
      <w:r w:rsidRPr="00E6597C">
        <w:rPr>
          <w:rFonts w:ascii="GHEA Grapalat" w:hAnsi="GHEA Grapalat" w:cs="Sylfaen"/>
          <w:i/>
          <w:sz w:val="16"/>
          <w:szCs w:val="16"/>
          <w:lang w:val="hy-AM" w:eastAsia="ru-RU"/>
        </w:rPr>
        <w:t>*</w:t>
      </w:r>
      <w:r w:rsidRPr="004605D7">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E6597C">
        <w:rPr>
          <w:rFonts w:ascii="GHEA Grapalat" w:hAnsi="GHEA Grapalat"/>
          <w:i/>
          <w:sz w:val="16"/>
          <w:szCs w:val="16"/>
          <w:lang w:val="hy-AM"/>
        </w:rPr>
        <w:t>:</w:t>
      </w:r>
    </w:p>
    <w:p w:rsidR="00F02279" w:rsidRPr="00E6597C" w:rsidRDefault="00F02279" w:rsidP="00F02279">
      <w:pPr>
        <w:ind w:firstLine="720"/>
        <w:jc w:val="both"/>
        <w:rPr>
          <w:rFonts w:ascii="GHEA Grapalat" w:hAnsi="GHEA Grapalat" w:cs="Sylfaen"/>
          <w:b/>
          <w:sz w:val="20"/>
          <w:lang w:val="hy-AM"/>
        </w:rPr>
      </w:pPr>
    </w:p>
    <w:p w:rsidR="00F02279" w:rsidRPr="00E6597C" w:rsidRDefault="00F02279" w:rsidP="00F02279">
      <w:pPr>
        <w:ind w:firstLine="720"/>
        <w:jc w:val="both"/>
        <w:rPr>
          <w:rFonts w:ascii="GHEA Grapalat" w:hAnsi="GHEA Grapalat" w:cs="Sylfaen"/>
          <w:b/>
          <w:sz w:val="20"/>
          <w:lang w:val="hy-AM"/>
        </w:rPr>
      </w:pPr>
    </w:p>
    <w:p w:rsidR="00F02279" w:rsidRPr="00E6597C" w:rsidRDefault="00F02279" w:rsidP="00F02279">
      <w:pPr>
        <w:ind w:firstLine="720"/>
        <w:jc w:val="both"/>
        <w:rPr>
          <w:rFonts w:ascii="GHEA Grapalat" w:hAnsi="GHEA Grapalat" w:cs="Sylfaen"/>
          <w:b/>
          <w:sz w:val="20"/>
          <w:lang w:val="hy-AM"/>
        </w:rPr>
      </w:pP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2.4.1 Պայմանագրի N 1 հավելվածով սահմանված պայմաններով ապահովել ա</w:t>
      </w:r>
      <w:r w:rsidRPr="00E6597C">
        <w:rPr>
          <w:rFonts w:ascii="GHEA Grapalat" w:hAnsi="GHEA Grapalat" w:cs="Times Armenian"/>
          <w:sz w:val="20"/>
          <w:lang w:val="hy-AM"/>
        </w:rPr>
        <w:t>շխատանք</w:t>
      </w:r>
      <w:r w:rsidRPr="00E6597C">
        <w:rPr>
          <w:rFonts w:ascii="GHEA Grapalat" w:hAnsi="GHEA Grapalat" w:cs="Sylfaen"/>
          <w:sz w:val="20"/>
          <w:lang w:val="hy-AM"/>
        </w:rPr>
        <w:t>ի կատարումը` ղեկավարվելով գործող օրենսդրությամբ։</w:t>
      </w: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F02279" w:rsidRPr="00E6597C" w:rsidRDefault="00F02279" w:rsidP="00F02279">
      <w:pPr>
        <w:ind w:firstLine="720"/>
        <w:jc w:val="both"/>
        <w:rPr>
          <w:rFonts w:ascii="GHEA Grapalat" w:hAnsi="GHEA Grapalat"/>
          <w:sz w:val="20"/>
          <w:lang w:val="hy-AM"/>
        </w:rPr>
      </w:pPr>
      <w:r w:rsidRPr="00E6597C">
        <w:rPr>
          <w:rFonts w:ascii="GHEA Grapalat" w:hAnsi="GHEA Grapalat"/>
          <w:sz w:val="20"/>
          <w:lang w:val="hy-AM"/>
        </w:rPr>
        <w:t xml:space="preserve">2.4.3 </w:t>
      </w:r>
      <w:r w:rsidR="003D1BB7" w:rsidRPr="004605D7">
        <w:rPr>
          <w:rFonts w:ascii="GHEA Grapalat" w:hAnsi="GHEA Grapalat"/>
          <w:sz w:val="20"/>
          <w:lang w:val="hy-AM"/>
        </w:rPr>
        <w:t>Որակավորման և պ</w:t>
      </w:r>
      <w:r w:rsidRPr="00E6597C">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F02279" w:rsidRPr="00E6597C" w:rsidRDefault="00F02279" w:rsidP="00F02279">
      <w:pPr>
        <w:ind w:firstLine="720"/>
        <w:jc w:val="both"/>
        <w:rPr>
          <w:rFonts w:ascii="GHEA Grapalat" w:hAnsi="GHEA Grapalat"/>
          <w:i/>
          <w:sz w:val="20"/>
          <w:u w:val="single"/>
          <w:lang w:val="hy-AM"/>
        </w:rPr>
      </w:pPr>
    </w:p>
    <w:p w:rsidR="00F02279" w:rsidRPr="00E6597C" w:rsidRDefault="00F02279" w:rsidP="00F02279">
      <w:pPr>
        <w:ind w:firstLine="720"/>
        <w:jc w:val="both"/>
        <w:rPr>
          <w:rFonts w:ascii="GHEA Grapalat" w:hAnsi="GHEA Grapalat" w:cs="Sylfaen"/>
          <w:sz w:val="20"/>
          <w:lang w:val="hy-AM"/>
        </w:rPr>
      </w:pPr>
    </w:p>
    <w:p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3. ԱՇԽԱՏԱՆՔԻ ՀԱՆՁՆՄԱՆ ԵՎ ԸՆԴՈՒՆՄԱՆ ԿԱՐԳԸ</w:t>
      </w:r>
    </w:p>
    <w:p w:rsidR="00F02279" w:rsidRPr="00E6597C" w:rsidRDefault="00F02279" w:rsidP="00F02279">
      <w:pPr>
        <w:ind w:firstLine="720"/>
        <w:jc w:val="both"/>
        <w:rPr>
          <w:rFonts w:ascii="GHEA Grapalat" w:hAnsi="GHEA Grapalat" w:cs="Sylfaen"/>
          <w:b/>
          <w:sz w:val="20"/>
          <w:lang w:val="hy-AM"/>
        </w:rPr>
      </w:pPr>
    </w:p>
    <w:p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sz w:val="20"/>
          <w:lang w:val="hy-AM"/>
        </w:rPr>
        <w:t xml:space="preserve">3.1 Կատարված աշխատանքը </w:t>
      </w:r>
      <w:r w:rsidRPr="00E6597C">
        <w:rPr>
          <w:rFonts w:ascii="GHEA Grapalat" w:hAnsi="GHEA Grapalat" w:cs="Sylfaen"/>
          <w:sz w:val="20"/>
          <w:lang w:val="hy-AM"/>
        </w:rPr>
        <w:t xml:space="preserve">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E6597C">
        <w:rPr>
          <w:rFonts w:ascii="GHEA Grapalat" w:hAnsi="GHEA Grapalat" w:cs="Sylfaen"/>
          <w:sz w:val="20"/>
          <w:lang w:val="hy-AM"/>
        </w:rPr>
        <w:t xml:space="preserve">_______ օրինակ </w:t>
      </w:r>
      <w:r w:rsidRPr="00E6597C">
        <w:rPr>
          <w:rFonts w:ascii="GHEA Grapalat" w:hAnsi="GHEA Grapalat" w:cs="Sylfaen"/>
          <w:sz w:val="20"/>
          <w:szCs w:val="20"/>
          <w:lang w:val="hy-AM"/>
        </w:rPr>
        <w:t xml:space="preserve">(հավելված N 3): </w:t>
      </w:r>
    </w:p>
    <w:p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3.2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3.3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աշխատանքը չընդունելու պատճառաբանված մերժումը։</w:t>
      </w:r>
    </w:p>
    <w:p w:rsidR="00ED321F" w:rsidRPr="00E6597C" w:rsidRDefault="00ED321F" w:rsidP="00ED321F">
      <w:pPr>
        <w:ind w:firstLine="720"/>
        <w:jc w:val="both"/>
        <w:rPr>
          <w:rFonts w:ascii="GHEA Grapalat" w:hAnsi="GHEA Grapalat" w:cs="Sylfaen"/>
          <w:b/>
          <w:sz w:val="20"/>
          <w:lang w:val="hy-AM"/>
        </w:rPr>
      </w:pPr>
      <w:r w:rsidRPr="00E6597C">
        <w:rPr>
          <w:rFonts w:ascii="GHEA Grapalat" w:hAnsi="GHEA Grapalat" w:cs="Sylfaen"/>
          <w:sz w:val="20"/>
          <w:lang w:val="hy-AM"/>
        </w:rPr>
        <w:t>3.4 Եթե պայմանագրի 3.3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3.3 կետով սահման</w:t>
      </w:r>
      <w:r w:rsidRPr="00E6597C">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E6597C">
        <w:rPr>
          <w:rFonts w:ascii="GHEA Grapalat" w:hAnsi="GHEA Grapalat" w:cs="Sylfaen"/>
          <w:sz w:val="20"/>
          <w:lang w:val="hy-AM"/>
        </w:rPr>
        <w:softHyphen/>
        <w:t>գրությունը:</w:t>
      </w:r>
    </w:p>
    <w:p w:rsidR="00F02279" w:rsidRPr="00E6597C" w:rsidRDefault="00F02279" w:rsidP="00F02279">
      <w:pPr>
        <w:ind w:firstLine="720"/>
        <w:jc w:val="both"/>
        <w:rPr>
          <w:rFonts w:ascii="GHEA Grapalat" w:hAnsi="GHEA Grapalat" w:cs="Sylfaen"/>
          <w:b/>
          <w:sz w:val="20"/>
          <w:lang w:val="hy-AM"/>
        </w:rPr>
      </w:pPr>
    </w:p>
    <w:p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4. ՊԱՅՄԱՆԱԳՐԻ ԳԻՆԸ</w:t>
      </w:r>
    </w:p>
    <w:p w:rsidR="00F02279" w:rsidRPr="004605D7"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4.1.Պայմանագրով Կատարողի կատարման ենթակա ա</w:t>
      </w:r>
      <w:r w:rsidRPr="00E6597C">
        <w:rPr>
          <w:rFonts w:ascii="GHEA Grapalat" w:hAnsi="GHEA Grapalat" w:cs="Times Armenian"/>
          <w:sz w:val="20"/>
          <w:lang w:val="hy-AM"/>
        </w:rPr>
        <w:t>շխատանք</w:t>
      </w:r>
      <w:r w:rsidRPr="00E6597C">
        <w:rPr>
          <w:rFonts w:ascii="GHEA Grapalat" w:hAnsi="GHEA Grapalat" w:cs="Sylfaen"/>
          <w:sz w:val="20"/>
          <w:lang w:val="hy-AM"/>
        </w:rPr>
        <w:t>ի գինը կազմում է ______ (____</w:t>
      </w:r>
      <w:r w:rsidRPr="00E6597C">
        <w:rPr>
          <w:rFonts w:ascii="GHEA Grapalat" w:hAnsi="GHEA Grapalat" w:cs="Sylfaen"/>
          <w:sz w:val="18"/>
          <w:szCs w:val="18"/>
          <w:u w:val="single"/>
          <w:lang w:val="hy-AM"/>
        </w:rPr>
        <w:t>տառերով</w:t>
      </w:r>
      <w:r w:rsidRPr="00E6597C">
        <w:rPr>
          <w:rFonts w:ascii="GHEA Grapalat" w:hAnsi="GHEA Grapalat" w:cs="Sylfaen"/>
          <w:sz w:val="20"/>
          <w:lang w:val="hy-AM"/>
        </w:rPr>
        <w:t>______________________________________ ) ՀՀ դրամ, ներառյալ ԱԱՀ-ն</w:t>
      </w:r>
      <w:r w:rsidRPr="004605D7">
        <w:rPr>
          <w:rFonts w:ascii="GHEA Grapalat" w:hAnsi="GHEA Grapalat" w:cs="Sylfaen"/>
          <w:sz w:val="20"/>
          <w:lang w:val="hy-AM"/>
        </w:rPr>
        <w:t>:</w:t>
      </w:r>
      <w:r w:rsidR="004303CA" w:rsidRPr="004605D7">
        <w:rPr>
          <w:rFonts w:ascii="GHEA Grapalat" w:hAnsi="GHEA Grapalat" w:cs="Sylfaen"/>
          <w:sz w:val="20"/>
          <w:vertAlign w:val="superscript"/>
          <w:lang w:val="hy-AM"/>
        </w:rPr>
        <w:t>18</w:t>
      </w:r>
      <w:r w:rsidRPr="00E6597C">
        <w:rPr>
          <w:rStyle w:val="af6"/>
          <w:rFonts w:ascii="GHEA Grapalat" w:hAnsi="GHEA Grapalat" w:cs="Sylfaen"/>
          <w:color w:val="FFFFFF"/>
          <w:sz w:val="20"/>
          <w:lang w:val="hy-AM"/>
        </w:rPr>
        <w:footnoteReference w:id="17"/>
      </w: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Times Armenian"/>
          <w:sz w:val="20"/>
          <w:lang w:val="hy-AM"/>
        </w:rPr>
        <w:t>Աշխատանք</w:t>
      </w:r>
      <w:r w:rsidRPr="00E6597C">
        <w:rPr>
          <w:rFonts w:ascii="GHEA Grapalat" w:hAnsi="GHEA Grapalat" w:cs="Sylfaen"/>
          <w:sz w:val="20"/>
          <w:lang w:val="hy-AM"/>
        </w:rPr>
        <w:t>ի կատարման գինը կայուն է և Կատարողն իրավունք չունի պահանջել ավելացնելու, իսկ Պատվիրատուն նվազեցնելու այդ գինը։</w:t>
      </w:r>
    </w:p>
    <w:p w:rsidR="00F02279" w:rsidRPr="004605D7"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4.1.1 Պայմանա</w:t>
      </w:r>
      <w:r w:rsidRPr="00E6597C">
        <w:rPr>
          <w:rFonts w:ascii="GHEA Grapalat" w:hAnsi="GHEA Grapalat" w:cs="Times Armenian"/>
          <w:sz w:val="20"/>
          <w:lang w:val="hy-AM"/>
        </w:rPr>
        <w:t>գ</w:t>
      </w:r>
      <w:r w:rsidRPr="00E6597C">
        <w:rPr>
          <w:rFonts w:ascii="GHEA Grapalat" w:hAnsi="GHEA Grapalat" w:cs="Sylfaen"/>
          <w:sz w:val="20"/>
          <w:lang w:val="hy-AM"/>
        </w:rPr>
        <w:t>րի</w:t>
      </w:r>
      <w:r w:rsidRPr="00E6597C">
        <w:rPr>
          <w:rFonts w:ascii="GHEA Grapalat" w:hAnsi="GHEA Grapalat" w:cs="Times Armenian"/>
          <w:sz w:val="20"/>
          <w:lang w:val="hy-AM"/>
        </w:rPr>
        <w:t xml:space="preserve"> գ</w:t>
      </w:r>
      <w:r w:rsidRPr="00E6597C">
        <w:rPr>
          <w:rFonts w:ascii="GHEA Grapalat" w:hAnsi="GHEA Grapalat" w:cs="Sylfaen"/>
          <w:sz w:val="20"/>
          <w:lang w:val="hy-AM"/>
        </w:rPr>
        <w:t>նից</w:t>
      </w:r>
      <w:r w:rsidRPr="00E6597C">
        <w:rPr>
          <w:rFonts w:ascii="GHEA Grapalat" w:hAnsi="GHEA Grapalat" w:cs="Times Armenian"/>
          <w:sz w:val="20"/>
          <w:lang w:val="hy-AM"/>
        </w:rPr>
        <w:t xml:space="preserve">` մինչև ----------- (--------------------------) </w:t>
      </w:r>
      <w:r w:rsidRPr="00E6597C">
        <w:rPr>
          <w:rFonts w:ascii="GHEA Grapalat" w:hAnsi="GHEA Grapalat" w:cs="Sylfaen"/>
          <w:sz w:val="20"/>
          <w:lang w:val="hy-AM"/>
        </w:rPr>
        <w:t>ՀՀ</w:t>
      </w:r>
      <w:r w:rsidRPr="00E6597C">
        <w:rPr>
          <w:rFonts w:ascii="GHEA Grapalat" w:hAnsi="GHEA Grapalat" w:cs="Times Armenian"/>
          <w:sz w:val="20"/>
          <w:lang w:val="hy-AM"/>
        </w:rPr>
        <w:t xml:space="preserve"> </w:t>
      </w:r>
      <w:r w:rsidRPr="00E6597C">
        <w:rPr>
          <w:rFonts w:ascii="GHEA Grapalat" w:hAnsi="GHEA Grapalat" w:cs="Sylfaen"/>
          <w:sz w:val="20"/>
          <w:lang w:val="hy-AM"/>
        </w:rPr>
        <w:t>դրամը</w:t>
      </w:r>
      <w:r w:rsidRPr="00E6597C">
        <w:rPr>
          <w:rFonts w:ascii="GHEA Grapalat" w:hAnsi="GHEA Grapalat" w:cs="Times Armenian"/>
          <w:sz w:val="20"/>
          <w:lang w:val="hy-AM"/>
        </w:rPr>
        <w:t xml:space="preserve">, </w:t>
      </w:r>
      <w:r w:rsidRPr="00E6597C">
        <w:rPr>
          <w:rFonts w:ascii="GHEA Grapalat" w:hAnsi="GHEA Grapalat" w:cs="Sylfaen"/>
          <w:sz w:val="20"/>
          <w:lang w:val="hy-AM"/>
        </w:rPr>
        <w:t>Պատվիրատուն</w:t>
      </w:r>
      <w:r w:rsidRPr="00E6597C">
        <w:rPr>
          <w:rFonts w:ascii="GHEA Grapalat" w:hAnsi="GHEA Grapalat" w:cs="Times Armenian"/>
          <w:sz w:val="20"/>
          <w:lang w:val="hy-AM"/>
        </w:rPr>
        <w:t xml:space="preserve"> </w:t>
      </w:r>
      <w:r w:rsidRPr="00E6597C">
        <w:rPr>
          <w:rFonts w:ascii="GHEA Grapalat" w:hAnsi="GHEA Grapalat" w:cs="Sylfaen"/>
          <w:sz w:val="20"/>
          <w:lang w:val="hy-AM"/>
        </w:rPr>
        <w:t>փոխանցում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Կատարողի</w:t>
      </w:r>
      <w:r w:rsidRPr="00E6597C">
        <w:rPr>
          <w:rFonts w:ascii="GHEA Grapalat" w:hAnsi="GHEA Grapalat" w:cs="Times Armenian"/>
          <w:sz w:val="20"/>
          <w:lang w:val="hy-AM"/>
        </w:rPr>
        <w:t xml:space="preserve"> </w:t>
      </w:r>
      <w:r w:rsidRPr="00E6597C">
        <w:rPr>
          <w:rFonts w:ascii="GHEA Grapalat" w:hAnsi="GHEA Grapalat" w:cs="Sylfaen"/>
          <w:sz w:val="20"/>
          <w:lang w:val="hy-AM"/>
        </w:rPr>
        <w:t>բանկային</w:t>
      </w:r>
      <w:r w:rsidRPr="00E6597C">
        <w:rPr>
          <w:rFonts w:ascii="GHEA Grapalat" w:hAnsi="GHEA Grapalat" w:cs="Times Armenian"/>
          <w:sz w:val="20"/>
          <w:lang w:val="hy-AM"/>
        </w:rPr>
        <w:t xml:space="preserve"> </w:t>
      </w:r>
      <w:r w:rsidRPr="00E6597C">
        <w:rPr>
          <w:rFonts w:ascii="GHEA Grapalat" w:hAnsi="GHEA Grapalat" w:cs="Sylfaen"/>
          <w:sz w:val="20"/>
          <w:lang w:val="hy-AM"/>
        </w:rPr>
        <w:t>հաշվին</w:t>
      </w:r>
      <w:r w:rsidRPr="00E6597C">
        <w:rPr>
          <w:rFonts w:ascii="GHEA Grapalat" w:hAnsi="GHEA Grapalat" w:cs="Times Armenian"/>
          <w:sz w:val="20"/>
          <w:lang w:val="hy-AM"/>
        </w:rPr>
        <w:t xml:space="preserve">` </w:t>
      </w:r>
      <w:r w:rsidRPr="00E6597C">
        <w:rPr>
          <w:rFonts w:ascii="GHEA Grapalat" w:hAnsi="GHEA Grapalat" w:cs="Sylfaen"/>
          <w:sz w:val="20"/>
          <w:lang w:val="hy-AM"/>
        </w:rPr>
        <w:t>որպես</w:t>
      </w:r>
      <w:r w:rsidRPr="00E6597C">
        <w:rPr>
          <w:rFonts w:ascii="GHEA Grapalat" w:hAnsi="GHEA Grapalat" w:cs="Times Armenian"/>
          <w:sz w:val="20"/>
          <w:lang w:val="hy-AM"/>
        </w:rPr>
        <w:t xml:space="preserve"> </w:t>
      </w:r>
      <w:r w:rsidRPr="00E6597C">
        <w:rPr>
          <w:rFonts w:ascii="GHEA Grapalat" w:hAnsi="GHEA Grapalat" w:cs="Sylfaen"/>
          <w:sz w:val="20"/>
          <w:lang w:val="hy-AM"/>
        </w:rPr>
        <w:t>կանխավճար։ Կանխավճարի</w:t>
      </w:r>
      <w:r w:rsidRPr="00E6597C">
        <w:rPr>
          <w:rFonts w:ascii="GHEA Grapalat" w:hAnsi="GHEA Grapalat" w:cs="Times Armenian"/>
          <w:sz w:val="20"/>
          <w:lang w:val="hy-AM"/>
        </w:rPr>
        <w:t xml:space="preserve"> </w:t>
      </w:r>
      <w:r w:rsidRPr="00E6597C">
        <w:rPr>
          <w:rFonts w:ascii="GHEA Grapalat" w:hAnsi="GHEA Grapalat" w:cs="Sylfaen"/>
          <w:sz w:val="20"/>
          <w:lang w:val="hy-AM"/>
        </w:rPr>
        <w:t>մարումն</w:t>
      </w:r>
      <w:r w:rsidRPr="00E6597C">
        <w:rPr>
          <w:rFonts w:ascii="GHEA Grapalat" w:hAnsi="GHEA Grapalat" w:cs="Times Armenian"/>
          <w:sz w:val="20"/>
          <w:lang w:val="hy-AM"/>
        </w:rPr>
        <w:t xml:space="preserve"> </w:t>
      </w:r>
      <w:r w:rsidRPr="00E6597C">
        <w:rPr>
          <w:rFonts w:ascii="GHEA Grapalat" w:hAnsi="GHEA Grapalat" w:cs="Sylfaen"/>
          <w:sz w:val="20"/>
          <w:lang w:val="hy-AM"/>
        </w:rPr>
        <w:t>իրականացվում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հանձնման-ընդունման արձանագրությունների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կատարվող</w:t>
      </w:r>
      <w:r w:rsidRPr="00E6597C">
        <w:rPr>
          <w:rFonts w:ascii="GHEA Grapalat" w:hAnsi="GHEA Grapalat" w:cs="Times Armenian"/>
          <w:sz w:val="20"/>
          <w:lang w:val="hy-AM"/>
        </w:rPr>
        <w:t xml:space="preserve"> </w:t>
      </w:r>
      <w:r w:rsidRPr="00E6597C">
        <w:rPr>
          <w:rFonts w:ascii="GHEA Grapalat" w:hAnsi="GHEA Grapalat" w:cs="Sylfaen"/>
          <w:sz w:val="20"/>
          <w:lang w:val="hy-AM"/>
        </w:rPr>
        <w:t>վճարումներից</w:t>
      </w:r>
      <w:r w:rsidRPr="00E6597C">
        <w:rPr>
          <w:rFonts w:ascii="GHEA Grapalat" w:hAnsi="GHEA Grapalat" w:cs="Times Armenian"/>
          <w:sz w:val="20"/>
          <w:lang w:val="hy-AM"/>
        </w:rPr>
        <w:t xml:space="preserve"> </w:t>
      </w:r>
      <w:r w:rsidRPr="00E6597C">
        <w:rPr>
          <w:rFonts w:ascii="GHEA Grapalat" w:hAnsi="GHEA Grapalat" w:cs="Sylfaen"/>
          <w:sz w:val="20"/>
          <w:lang w:val="hy-AM"/>
        </w:rPr>
        <w:t>նվազեցումներ</w:t>
      </w:r>
      <w:r w:rsidRPr="00E6597C">
        <w:rPr>
          <w:rFonts w:ascii="GHEA Grapalat" w:hAnsi="GHEA Grapalat" w:cs="Times Armenian"/>
          <w:sz w:val="20"/>
          <w:lang w:val="hy-AM"/>
        </w:rPr>
        <w:t xml:space="preserve"> (</w:t>
      </w:r>
      <w:r w:rsidRPr="00E6597C">
        <w:rPr>
          <w:rFonts w:ascii="GHEA Grapalat" w:hAnsi="GHEA Grapalat" w:cs="Sylfaen"/>
          <w:sz w:val="20"/>
          <w:lang w:val="hy-AM"/>
        </w:rPr>
        <w:t>պահումներ</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ձևով</w:t>
      </w:r>
      <w:r w:rsidRPr="00E6597C">
        <w:rPr>
          <w:rFonts w:ascii="GHEA Grapalat" w:hAnsi="GHEA Grapalat" w:cs="Times Armenian"/>
          <w:sz w:val="20"/>
          <w:lang w:val="hy-AM"/>
        </w:rPr>
        <w:t xml:space="preserve">։ </w:t>
      </w:r>
      <w:r w:rsidR="003D1BB7" w:rsidRPr="004605D7">
        <w:rPr>
          <w:rFonts w:ascii="GHEA Grapalat" w:hAnsi="GHEA Grapalat" w:cs="Times Armenian"/>
          <w:sz w:val="20"/>
          <w:lang w:val="hy-AM"/>
        </w:rPr>
        <w:t>Ընդ որում մինչև կանխավճարի ամբողջական մարումը, Կատարողին վճարումներ չեն կատարվում</w:t>
      </w:r>
      <w:r w:rsidRPr="004605D7">
        <w:rPr>
          <w:rFonts w:ascii="GHEA Grapalat" w:hAnsi="GHEA Grapalat" w:cs="Sylfaen"/>
          <w:sz w:val="20"/>
          <w:lang w:val="hy-AM"/>
        </w:rPr>
        <w:t>:</w:t>
      </w:r>
      <w:r w:rsidR="004303CA" w:rsidRPr="004605D7">
        <w:rPr>
          <w:rFonts w:ascii="GHEA Grapalat" w:hAnsi="GHEA Grapalat" w:cs="Sylfaen"/>
          <w:sz w:val="20"/>
          <w:vertAlign w:val="superscript"/>
          <w:lang w:val="hy-AM"/>
        </w:rPr>
        <w:t>19</w:t>
      </w:r>
      <w:r w:rsidRPr="00E6597C">
        <w:rPr>
          <w:rStyle w:val="af6"/>
          <w:rFonts w:ascii="GHEA Grapalat" w:hAnsi="GHEA Grapalat" w:cs="Sylfaen"/>
          <w:color w:val="FFFFFF"/>
          <w:sz w:val="20"/>
          <w:lang w:val="hy-AM"/>
        </w:rPr>
        <w:footnoteReference w:id="18"/>
      </w:r>
    </w:p>
    <w:p w:rsidR="00F02279" w:rsidRDefault="00F02279" w:rsidP="00F02279">
      <w:pPr>
        <w:ind w:firstLine="709"/>
        <w:jc w:val="both"/>
        <w:rPr>
          <w:rFonts w:ascii="GHEA Grapalat" w:hAnsi="GHEA Grapalat"/>
          <w:sz w:val="20"/>
          <w:lang w:val="hy-AM"/>
        </w:rPr>
      </w:pPr>
      <w:r w:rsidRPr="00E6597C">
        <w:rPr>
          <w:rFonts w:ascii="GHEA Grapalat" w:hAnsi="GHEA Grapalat" w:cs="Sylfaen"/>
          <w:sz w:val="20"/>
          <w:lang w:val="hy-AM"/>
        </w:rPr>
        <w:lastRenderedPageBreak/>
        <w:t xml:space="preserve">4.2 Պատվիրատուն կատարված աշխատանքի </w:t>
      </w:r>
      <w:r w:rsidRPr="00E6597C">
        <w:rPr>
          <w:rFonts w:ascii="GHEA Grapalat" w:hAnsi="GHEA Grapalat"/>
          <w:sz w:val="20"/>
          <w:lang w:val="hy-AM"/>
        </w:rPr>
        <w:t xml:space="preserve">դիմաց վճարում է ՀՀ դրամով անկանխիկ` դրամական միջոցները </w:t>
      </w:r>
      <w:r w:rsidRPr="00E6597C">
        <w:rPr>
          <w:rFonts w:ascii="GHEA Grapalat" w:hAnsi="GHEA Grapalat" w:cs="Sylfaen"/>
          <w:sz w:val="20"/>
          <w:lang w:val="hy-AM"/>
        </w:rPr>
        <w:t>Կատարողի</w:t>
      </w:r>
      <w:r w:rsidRPr="00E6597C">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6030D7">
        <w:rPr>
          <w:rFonts w:ascii="GHEA Grapalat" w:hAnsi="GHEA Grapalat"/>
          <w:sz w:val="20"/>
          <w:lang w:val="hy-AM"/>
        </w:rPr>
        <w:t>--</w:t>
      </w:r>
      <w:r w:rsidRPr="00E6597C">
        <w:rPr>
          <w:rFonts w:ascii="GHEA Grapalat" w:hAnsi="GHEA Grapalat"/>
          <w:sz w:val="20"/>
          <w:lang w:val="hy-AM"/>
        </w:rPr>
        <w:t xml:space="preserve">-ը: </w:t>
      </w:r>
    </w:p>
    <w:p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Fonts w:ascii="GHEA Grapalat" w:hAnsi="GHEA Grapalat"/>
          <w:sz w:val="20"/>
          <w:vertAlign w:val="superscript"/>
          <w:lang w:val="hy-AM"/>
        </w:rPr>
        <w:t>19.</w:t>
      </w:r>
      <w:r w:rsidRPr="00931573">
        <w:rPr>
          <w:rFonts w:ascii="GHEA Grapalat" w:hAnsi="GHEA Grapalat"/>
          <w:sz w:val="20"/>
          <w:vertAlign w:val="superscript"/>
          <w:lang w:val="hy-AM"/>
        </w:rPr>
        <w:t>1</w:t>
      </w:r>
      <w:r>
        <w:rPr>
          <w:rFonts w:ascii="GHEA Grapalat" w:hAnsi="GHEA Grapalat"/>
          <w:sz w:val="20"/>
          <w:lang w:val="hy-AM"/>
        </w:rPr>
        <w:t>:</w:t>
      </w:r>
    </w:p>
    <w:p w:rsidR="006030D7" w:rsidRPr="00E6597C" w:rsidRDefault="006030D7" w:rsidP="00F02279">
      <w:pPr>
        <w:ind w:firstLine="709"/>
        <w:jc w:val="both"/>
        <w:rPr>
          <w:rFonts w:ascii="GHEA Grapalat" w:hAnsi="GHEA Grapalat"/>
          <w:sz w:val="20"/>
          <w:lang w:val="hy-AM"/>
        </w:rPr>
      </w:pPr>
    </w:p>
    <w:p w:rsidR="00F02279" w:rsidRPr="00E6597C" w:rsidRDefault="00F02279" w:rsidP="00F02279">
      <w:pPr>
        <w:tabs>
          <w:tab w:val="num" w:pos="0"/>
          <w:tab w:val="left" w:pos="720"/>
          <w:tab w:val="num" w:pos="900"/>
        </w:tabs>
        <w:jc w:val="both"/>
        <w:rPr>
          <w:rFonts w:ascii="GHEA Grapalat" w:hAnsi="GHEA Grapalat" w:cs="Sylfaen"/>
          <w:sz w:val="20"/>
          <w:lang w:val="hy-AM"/>
        </w:rPr>
      </w:pPr>
    </w:p>
    <w:p w:rsidR="00F02279" w:rsidRPr="00E6597C" w:rsidRDefault="00F02279" w:rsidP="00F02279">
      <w:pPr>
        <w:ind w:firstLine="720"/>
        <w:jc w:val="both"/>
        <w:rPr>
          <w:rFonts w:ascii="GHEA Grapalat" w:hAnsi="GHEA Grapalat" w:cs="Sylfaen"/>
          <w:sz w:val="20"/>
          <w:lang w:val="hy-AM"/>
        </w:rPr>
      </w:pPr>
    </w:p>
    <w:p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5. ԿՈՂՄԵՐԻ ՊԱՏԱՍԽԱՆԱՏՎՈՒԹՅՈՒՆԸ</w:t>
      </w: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5.1 Կատարողը պատասխանատվություն է կրում ա</w:t>
      </w:r>
      <w:r w:rsidRPr="00E6597C">
        <w:rPr>
          <w:rFonts w:ascii="GHEA Grapalat" w:hAnsi="GHEA Grapalat" w:cs="Times Armenian"/>
          <w:sz w:val="20"/>
          <w:lang w:val="hy-AM"/>
        </w:rPr>
        <w:t>շխատանքի</w:t>
      </w:r>
      <w:r w:rsidRPr="00E6597C">
        <w:rPr>
          <w:rFonts w:ascii="GHEA Grapalat" w:hAnsi="GHEA Grapalat" w:cs="Sylfaen"/>
          <w:sz w:val="20"/>
          <w:lang w:val="hy-AM"/>
        </w:rPr>
        <w:t xml:space="preserve"> կատարման` սույն պայմանագրի պահանջների պահպանման համար։</w:t>
      </w:r>
    </w:p>
    <w:p w:rsidR="00F02279" w:rsidRPr="004605D7" w:rsidRDefault="00F02279" w:rsidP="00F02279">
      <w:pPr>
        <w:ind w:firstLine="709"/>
        <w:jc w:val="both"/>
        <w:rPr>
          <w:rFonts w:ascii="GHEA Grapalat" w:hAnsi="GHEA Grapalat" w:cs="Sylfaen"/>
          <w:sz w:val="20"/>
          <w:lang w:val="hy-AM"/>
        </w:rPr>
      </w:pPr>
      <w:r w:rsidRPr="00E6597C">
        <w:rPr>
          <w:rFonts w:ascii="GHEA Grapalat" w:hAnsi="GHEA Grapalat" w:cs="Sylfaen"/>
          <w:sz w:val="20"/>
          <w:lang w:val="hy-AM"/>
        </w:rPr>
        <w:t>5.2 Պայմանագրի</w:t>
      </w:r>
      <w:r w:rsidRPr="00E6597C">
        <w:rPr>
          <w:rFonts w:ascii="GHEA Grapalat" w:hAnsi="GHEA Grapalat" w:cs="Times Armenian"/>
          <w:sz w:val="20"/>
          <w:lang w:val="hy-AM"/>
        </w:rPr>
        <w:t xml:space="preserve"> N 1 հավելվածում </w:t>
      </w:r>
      <w:r w:rsidRPr="00E6597C">
        <w:rPr>
          <w:rFonts w:ascii="GHEA Grapalat" w:hAnsi="GHEA Grapalat" w:cs="Sylfaen"/>
          <w:sz w:val="20"/>
          <w:lang w:val="hy-AM"/>
        </w:rPr>
        <w:t>նշված</w:t>
      </w:r>
      <w:r w:rsidRPr="00E6597C">
        <w:rPr>
          <w:rFonts w:ascii="GHEA Grapalat" w:hAnsi="GHEA Grapalat" w:cs="Times Armenian"/>
          <w:sz w:val="20"/>
          <w:lang w:val="hy-AM"/>
        </w:rPr>
        <w:t xml:space="preserve"> տ</w:t>
      </w:r>
      <w:r w:rsidRPr="00E6597C">
        <w:rPr>
          <w:rFonts w:ascii="GHEA Grapalat" w:hAnsi="GHEA Grapalat" w:cs="Sylfaen"/>
          <w:sz w:val="20"/>
          <w:lang w:val="hy-AM"/>
        </w:rPr>
        <w:t>եխնիկական բնութագր</w:t>
      </w:r>
      <w:r w:rsidRPr="00E6597C">
        <w:rPr>
          <w:rFonts w:ascii="GHEA Grapalat" w:hAnsi="GHEA Grapalat"/>
          <w:sz w:val="20"/>
          <w:lang w:val="hy-AM"/>
        </w:rPr>
        <w:t>ի</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չհամապատասխանող</w:t>
      </w:r>
      <w:r w:rsidRPr="00E6597C">
        <w:rPr>
          <w:rFonts w:ascii="GHEA Grapalat" w:hAnsi="GHEA Grapalat" w:cs="Times Armenian"/>
          <w:sz w:val="20"/>
          <w:lang w:val="hy-AM"/>
        </w:rPr>
        <w:t xml:space="preserve"> աշխատանք</w:t>
      </w:r>
      <w:r w:rsidRPr="00E6597C">
        <w:rPr>
          <w:rFonts w:ascii="GHEA Grapalat" w:hAnsi="GHEA Grapalat" w:cs="Sylfaen"/>
          <w:sz w:val="20"/>
          <w:lang w:val="hy-AM"/>
        </w:rPr>
        <w:t xml:space="preserve"> կատարելու յուրաքանչյուր դեպքում Կատարողից գանձվում է տուգանք` պայմանագրի 4.1 կետում նախատեսված գումարի 0,5 (զրո ամբողջ հինգ տասնորդական) տոկոսի չափով</w:t>
      </w:r>
      <w:r w:rsidRPr="004605D7">
        <w:rPr>
          <w:rFonts w:ascii="GHEA Grapalat" w:hAnsi="GHEA Grapalat" w:cs="Sylfaen"/>
          <w:sz w:val="20"/>
          <w:lang w:val="hy-AM"/>
        </w:rPr>
        <w:t>:</w:t>
      </w:r>
      <w:r w:rsidR="004303CA" w:rsidRPr="004605D7">
        <w:rPr>
          <w:rFonts w:ascii="GHEA Grapalat" w:hAnsi="GHEA Grapalat" w:cs="Sylfaen"/>
          <w:sz w:val="20"/>
          <w:vertAlign w:val="superscript"/>
          <w:lang w:val="hy-AM"/>
        </w:rPr>
        <w:t>20</w:t>
      </w:r>
      <w:r w:rsidRPr="00E6597C">
        <w:rPr>
          <w:rStyle w:val="af6"/>
          <w:rFonts w:ascii="GHEA Grapalat" w:hAnsi="GHEA Grapalat" w:cs="Sylfaen"/>
          <w:color w:val="FFFFFF"/>
          <w:sz w:val="20"/>
          <w:lang w:val="hy-AM"/>
        </w:rPr>
        <w:footnoteReference w:id="19"/>
      </w:r>
      <w:r w:rsidRPr="004605D7">
        <w:rPr>
          <w:rFonts w:ascii="GHEA Grapalat" w:hAnsi="GHEA Grapalat"/>
          <w:sz w:val="20"/>
          <w:lang w:val="hy-AM"/>
        </w:rPr>
        <w:t xml:space="preserve">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5.3 Պայմանագրով նախատեսված ա</w:t>
      </w:r>
      <w:r w:rsidRPr="00E6597C">
        <w:rPr>
          <w:rFonts w:ascii="GHEA Grapalat" w:hAnsi="GHEA Grapalat" w:cs="Times Armenian"/>
          <w:sz w:val="20"/>
          <w:lang w:val="hy-AM"/>
        </w:rPr>
        <w:t>շխատանք</w:t>
      </w:r>
      <w:r w:rsidRPr="00E6597C">
        <w:rPr>
          <w:rFonts w:ascii="GHEA Grapalat" w:hAnsi="GHEA Grapalat" w:cs="Sylfaen"/>
          <w:sz w:val="20"/>
          <w:lang w:val="hy-AM"/>
        </w:rPr>
        <w:t xml:space="preserve">ի կատարման ժամկետը խախտելու դեպքում Կատարողից յուրաքանչյուր ուշացված </w:t>
      </w:r>
      <w:r w:rsidRPr="004605D7">
        <w:rPr>
          <w:rFonts w:ascii="GHEA Grapalat" w:hAnsi="GHEA Grapalat" w:cs="Sylfaen"/>
          <w:sz w:val="20"/>
          <w:lang w:val="hy-AM"/>
        </w:rPr>
        <w:t xml:space="preserve">աշխատանքային </w:t>
      </w:r>
      <w:r w:rsidRPr="00E6597C">
        <w:rPr>
          <w:rFonts w:ascii="GHEA Grapalat" w:hAnsi="GHEA Grapalat" w:cs="Sylfaen"/>
          <w:sz w:val="20"/>
          <w:lang w:val="hy-AM"/>
        </w:rPr>
        <w:t>օրվա համար գանձվում է տույժ` կատարման ենթակա, սակայն չկատարված ա</w:t>
      </w:r>
      <w:r w:rsidRPr="00E6597C">
        <w:rPr>
          <w:rFonts w:ascii="GHEA Grapalat" w:hAnsi="GHEA Grapalat" w:cs="Times Armenian"/>
          <w:sz w:val="20"/>
          <w:lang w:val="hy-AM"/>
        </w:rPr>
        <w:t>շխատանքի</w:t>
      </w:r>
      <w:r w:rsidRPr="00E6597C">
        <w:rPr>
          <w:rFonts w:ascii="GHEA Grapalat" w:hAnsi="GHEA Grapalat" w:cs="Sylfaen"/>
          <w:sz w:val="20"/>
          <w:lang w:val="hy-AM"/>
        </w:rPr>
        <w:t xml:space="preserve">  գնի  0,05 (զրո ամբողջ հինգ հարյուրերրորդական) տոկոսի չափով։</w:t>
      </w: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 xml:space="preserve">5.4 Պայմանագրի 5.2 և 5.3 կետերով նախատեսված տուգանքը և տույժը հաշվարկվում և հաշվանցվում են </w:t>
      </w:r>
      <w:r w:rsidRPr="00E6597C">
        <w:rPr>
          <w:rFonts w:ascii="GHEA Grapalat" w:hAnsi="GHEA Grapalat" w:cs="Times Armenian"/>
          <w:sz w:val="20"/>
          <w:lang w:val="hy-AM"/>
        </w:rPr>
        <w:t>աշխատանքը</w:t>
      </w:r>
      <w:r w:rsidRPr="00E6597C">
        <w:rPr>
          <w:rFonts w:ascii="GHEA Grapalat" w:hAnsi="GHEA Grapalat" w:cs="Sylfaen"/>
          <w:sz w:val="20"/>
          <w:lang w:val="hy-AM"/>
        </w:rPr>
        <w:t xml:space="preserve"> կատարելու արդյունքում Կատարողին վճարման ենթակա գումարների հետ։</w:t>
      </w: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w:t>
      </w:r>
      <w:r w:rsidRPr="004605D7">
        <w:rPr>
          <w:rFonts w:ascii="GHEA Grapalat" w:hAnsi="GHEA Grapalat" w:cs="Sylfaen"/>
          <w:sz w:val="20"/>
          <w:lang w:val="hy-AM"/>
        </w:rPr>
        <w:t xml:space="preserve">աշխատանքային </w:t>
      </w:r>
      <w:r w:rsidRPr="00E6597C">
        <w:rPr>
          <w:rFonts w:ascii="GHEA Grapalat" w:hAnsi="GHEA Grapalat" w:cs="Sylfaen"/>
          <w:sz w:val="20"/>
          <w:lang w:val="hy-AM"/>
        </w:rPr>
        <w:t>օրվա համար հաշվարկվում է տույժ` վճարման ենթակա, սակայն չվճարված գումարի 0,05 (զրո ամբողջ հինգ հարյուրերրորդական) տոկոսի չափով։</w:t>
      </w: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rsidR="00F02279" w:rsidRPr="00E6597C" w:rsidRDefault="00F02279" w:rsidP="00F02279">
      <w:pPr>
        <w:ind w:firstLine="720"/>
        <w:jc w:val="both"/>
        <w:rPr>
          <w:rFonts w:ascii="GHEA Grapalat" w:hAnsi="GHEA Grapalat" w:cs="Sylfaen"/>
          <w:sz w:val="20"/>
          <w:lang w:val="hy-AM"/>
        </w:rPr>
      </w:pPr>
    </w:p>
    <w:p w:rsidR="00F02279" w:rsidRPr="00E6597C" w:rsidRDefault="00F02279" w:rsidP="00F02279">
      <w:pPr>
        <w:ind w:firstLine="720"/>
        <w:jc w:val="both"/>
        <w:rPr>
          <w:rFonts w:ascii="GHEA Grapalat" w:hAnsi="GHEA Grapalat" w:cs="Sylfaen"/>
          <w:sz w:val="20"/>
          <w:lang w:val="hy-AM"/>
        </w:rPr>
      </w:pPr>
    </w:p>
    <w:p w:rsidR="00F02279" w:rsidRPr="00E6597C" w:rsidRDefault="00F02279" w:rsidP="00F02279">
      <w:pPr>
        <w:ind w:firstLine="720"/>
        <w:jc w:val="both"/>
        <w:rPr>
          <w:rFonts w:ascii="GHEA Grapalat" w:hAnsi="GHEA Grapalat"/>
          <w:b/>
          <w:sz w:val="20"/>
          <w:lang w:val="hy-AM"/>
        </w:rPr>
      </w:pPr>
      <w:r w:rsidRPr="00E6597C">
        <w:rPr>
          <w:rFonts w:ascii="GHEA Grapalat" w:hAnsi="GHEA Grapalat" w:cs="Sylfaen"/>
          <w:b/>
          <w:sz w:val="20"/>
          <w:lang w:val="hy-AM"/>
        </w:rPr>
        <w:t>6. ԱՆՀԱՂԹԱՀԱՐԵԼԻ ՈՒԺԻ ԱԶԴԵՑՈՒԹՅՈՒՆ</w:t>
      </w:r>
      <w:r w:rsidRPr="00E6597C">
        <w:rPr>
          <w:rFonts w:ascii="GHEA Grapalat" w:hAnsi="GHEA Grapalat" w:cs="Sylfaen"/>
          <w:sz w:val="20"/>
          <w:lang w:val="hy-AM"/>
        </w:rPr>
        <w:t xml:space="preserve"> </w:t>
      </w:r>
      <w:r w:rsidRPr="00E6597C">
        <w:rPr>
          <w:rFonts w:ascii="GHEA Grapalat" w:hAnsi="GHEA Grapalat" w:cs="Times Armenian"/>
          <w:b/>
          <w:sz w:val="20"/>
          <w:lang w:val="hy-AM"/>
        </w:rPr>
        <w:t>(</w:t>
      </w:r>
      <w:r w:rsidRPr="00E6597C">
        <w:rPr>
          <w:rFonts w:ascii="GHEA Grapalat" w:hAnsi="GHEA Grapalat" w:cs="Sylfaen"/>
          <w:b/>
          <w:sz w:val="20"/>
          <w:lang w:val="hy-AM"/>
        </w:rPr>
        <w:t>ՖՈՐՍ</w:t>
      </w:r>
      <w:r w:rsidRPr="00E6597C">
        <w:rPr>
          <w:rFonts w:ascii="GHEA Grapalat" w:hAnsi="GHEA Grapalat" w:cs="Times Armenian"/>
          <w:b/>
          <w:sz w:val="20"/>
          <w:lang w:val="hy-AM"/>
        </w:rPr>
        <w:t>-</w:t>
      </w:r>
      <w:r w:rsidRPr="00E6597C">
        <w:rPr>
          <w:rFonts w:ascii="GHEA Grapalat" w:hAnsi="GHEA Grapalat" w:cs="Sylfaen"/>
          <w:b/>
          <w:sz w:val="20"/>
          <w:lang w:val="hy-AM"/>
        </w:rPr>
        <w:t>ՄԱԺՈՐ</w:t>
      </w:r>
      <w:r w:rsidRPr="00E6597C">
        <w:rPr>
          <w:rFonts w:ascii="GHEA Grapalat" w:hAnsi="GHEA Grapalat"/>
          <w:b/>
          <w:sz w:val="20"/>
          <w:lang w:val="hy-AM"/>
        </w:rPr>
        <w:t>)</w:t>
      </w:r>
    </w:p>
    <w:p w:rsidR="00F02279" w:rsidRPr="00E6597C" w:rsidRDefault="00F02279" w:rsidP="00F02279">
      <w:pPr>
        <w:ind w:firstLine="720"/>
        <w:jc w:val="both"/>
        <w:rPr>
          <w:rFonts w:ascii="GHEA Grapalat" w:hAnsi="GHEA Grapalat" w:cs="Sylfaen"/>
          <w:sz w:val="20"/>
          <w:lang w:val="hy-AM"/>
        </w:rPr>
      </w:pPr>
    </w:p>
    <w:p w:rsidR="00F02279" w:rsidRPr="00E6597C" w:rsidRDefault="00F02279" w:rsidP="00F02279">
      <w:pPr>
        <w:ind w:firstLine="709"/>
        <w:jc w:val="both"/>
        <w:rPr>
          <w:rFonts w:ascii="GHEA Grapalat" w:hAnsi="GHEA Grapalat"/>
          <w:sz w:val="20"/>
          <w:lang w:val="hy-AM"/>
        </w:rPr>
      </w:pP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կնքված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Համաձայնագրերով</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պարտավորություններն</w:t>
      </w:r>
      <w:r w:rsidRPr="00E6597C">
        <w:rPr>
          <w:rFonts w:ascii="GHEA Grapalat" w:hAnsi="GHEA Grapalat" w:cs="Times Armenian"/>
          <w:sz w:val="20"/>
          <w:lang w:val="hy-AM"/>
        </w:rPr>
        <w:t xml:space="preserve"> </w:t>
      </w:r>
      <w:r w:rsidRPr="00E6597C">
        <w:rPr>
          <w:rFonts w:ascii="GHEA Grapalat" w:hAnsi="GHEA Grapalat" w:cs="Sylfaen"/>
          <w:sz w:val="20"/>
          <w:lang w:val="hy-AM"/>
        </w:rPr>
        <w:t>ամբողջությամբ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կամ</w:t>
      </w:r>
      <w:r w:rsidRPr="00E6597C">
        <w:rPr>
          <w:rFonts w:ascii="GHEA Grapalat" w:hAnsi="GHEA Grapalat" w:cs="Times Armenian"/>
          <w:sz w:val="20"/>
          <w:lang w:val="hy-AM"/>
        </w:rPr>
        <w:t xml:space="preserve"> </w:t>
      </w:r>
      <w:r w:rsidRPr="00E6597C">
        <w:rPr>
          <w:rFonts w:ascii="GHEA Grapalat" w:hAnsi="GHEA Grapalat" w:cs="Sylfaen"/>
          <w:sz w:val="20"/>
          <w:lang w:val="hy-AM"/>
        </w:rPr>
        <w:t>մասնակիորեն</w:t>
      </w:r>
      <w:r w:rsidRPr="00E6597C">
        <w:rPr>
          <w:rFonts w:ascii="GHEA Grapalat" w:hAnsi="GHEA Grapalat" w:cs="Times Armenian"/>
          <w:sz w:val="20"/>
          <w:lang w:val="hy-AM"/>
        </w:rPr>
        <w:t xml:space="preserve"> </w:t>
      </w:r>
      <w:r w:rsidRPr="00E6597C">
        <w:rPr>
          <w:rFonts w:ascii="GHEA Grapalat" w:hAnsi="GHEA Grapalat" w:cs="Sylfaen"/>
          <w:sz w:val="20"/>
          <w:lang w:val="hy-AM"/>
        </w:rPr>
        <w:t>չկատարելու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համար</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կողմերն</w:t>
      </w:r>
      <w:r w:rsidRPr="00E6597C">
        <w:rPr>
          <w:rFonts w:ascii="GHEA Grapalat" w:hAnsi="GHEA Grapalat" w:cs="Times Armenian"/>
          <w:sz w:val="20"/>
          <w:lang w:val="hy-AM"/>
        </w:rPr>
        <w:t xml:space="preserve"> </w:t>
      </w:r>
      <w:r w:rsidRPr="00E6597C">
        <w:rPr>
          <w:rFonts w:ascii="GHEA Grapalat" w:hAnsi="GHEA Grapalat" w:cs="Sylfaen"/>
          <w:sz w:val="20"/>
          <w:lang w:val="hy-AM"/>
        </w:rPr>
        <w:t>ազատվում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պատասխանատվությունից</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w:t>
      </w:r>
      <w:r w:rsidRPr="00E6597C">
        <w:rPr>
          <w:rFonts w:ascii="GHEA Grapalat" w:hAnsi="GHEA Grapalat" w:cs="Sylfaen"/>
          <w:sz w:val="20"/>
          <w:lang w:val="hy-AM"/>
        </w:rPr>
        <w:t>դա</w:t>
      </w:r>
      <w:r w:rsidRPr="00E6597C">
        <w:rPr>
          <w:rFonts w:ascii="GHEA Grapalat" w:hAnsi="GHEA Grapalat" w:cs="Times Armenian"/>
          <w:sz w:val="20"/>
          <w:lang w:val="hy-AM"/>
        </w:rPr>
        <w:t xml:space="preserve"> </w:t>
      </w:r>
      <w:r w:rsidRPr="00E6597C">
        <w:rPr>
          <w:rFonts w:ascii="GHEA Grapalat" w:hAnsi="GHEA Grapalat" w:cs="Sylfaen"/>
          <w:sz w:val="20"/>
          <w:lang w:val="hy-AM"/>
        </w:rPr>
        <w:t>եղել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անհաղթահարելի</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ազդեցության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հետևանքով</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ծագել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կնքելուց</w:t>
      </w:r>
      <w:r w:rsidRPr="00E6597C">
        <w:rPr>
          <w:rFonts w:ascii="GHEA Grapalat" w:hAnsi="GHEA Grapalat" w:cs="Times Armenian"/>
          <w:sz w:val="20"/>
          <w:lang w:val="hy-AM"/>
        </w:rPr>
        <w:t xml:space="preserve"> </w:t>
      </w:r>
      <w:r w:rsidRPr="00E6597C">
        <w:rPr>
          <w:rFonts w:ascii="GHEA Grapalat" w:hAnsi="GHEA Grapalat" w:cs="Sylfaen"/>
          <w:sz w:val="20"/>
          <w:lang w:val="hy-AM"/>
        </w:rPr>
        <w:t>հետո</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կողմերը</w:t>
      </w:r>
      <w:r w:rsidRPr="00E6597C">
        <w:rPr>
          <w:rFonts w:ascii="GHEA Grapalat" w:hAnsi="GHEA Grapalat" w:cs="Times Armenian"/>
          <w:sz w:val="20"/>
          <w:lang w:val="hy-AM"/>
        </w:rPr>
        <w:t xml:space="preserve"> </w:t>
      </w:r>
      <w:r w:rsidRPr="00E6597C">
        <w:rPr>
          <w:rFonts w:ascii="GHEA Grapalat" w:hAnsi="GHEA Grapalat" w:cs="Sylfaen"/>
          <w:sz w:val="20"/>
          <w:lang w:val="hy-AM"/>
        </w:rPr>
        <w:t>չէին</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կանխատեսել</w:t>
      </w:r>
      <w:r w:rsidRPr="00E6597C">
        <w:rPr>
          <w:rFonts w:ascii="GHEA Grapalat" w:hAnsi="GHEA Grapalat" w:cs="Times Armenian"/>
          <w:sz w:val="20"/>
          <w:lang w:val="hy-AM"/>
        </w:rPr>
        <w:t xml:space="preserve"> </w:t>
      </w:r>
      <w:r w:rsidRPr="00E6597C">
        <w:rPr>
          <w:rFonts w:ascii="GHEA Grapalat" w:hAnsi="GHEA Grapalat" w:cs="Sylfaen"/>
          <w:sz w:val="20"/>
          <w:lang w:val="hy-AM"/>
        </w:rPr>
        <w:t>կամ</w:t>
      </w:r>
      <w:r w:rsidRPr="00E6597C">
        <w:rPr>
          <w:rFonts w:ascii="GHEA Grapalat" w:hAnsi="GHEA Grapalat" w:cs="Times Armenian"/>
          <w:sz w:val="20"/>
          <w:lang w:val="hy-AM"/>
        </w:rPr>
        <w:t xml:space="preserve"> </w:t>
      </w:r>
      <w:r w:rsidRPr="00E6597C">
        <w:rPr>
          <w:rFonts w:ascii="GHEA Grapalat" w:hAnsi="GHEA Grapalat" w:cs="Sylfaen"/>
          <w:sz w:val="20"/>
          <w:lang w:val="hy-AM"/>
        </w:rPr>
        <w:t>կանխարգելել։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Այդպիսի</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իրավիճակներ</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երկրաշարժը</w:t>
      </w:r>
      <w:r w:rsidRPr="00E6597C">
        <w:rPr>
          <w:rFonts w:ascii="GHEA Grapalat" w:hAnsi="GHEA Grapalat" w:cs="Times Armenian"/>
          <w:sz w:val="20"/>
          <w:lang w:val="hy-AM"/>
        </w:rPr>
        <w:t xml:space="preserve">, </w:t>
      </w:r>
      <w:r w:rsidRPr="00E6597C">
        <w:rPr>
          <w:rFonts w:ascii="GHEA Grapalat" w:hAnsi="GHEA Grapalat" w:cs="Sylfaen"/>
          <w:sz w:val="20"/>
          <w:lang w:val="hy-AM"/>
        </w:rPr>
        <w:t>ջրհեղեղը</w:t>
      </w:r>
      <w:r w:rsidRPr="00E6597C">
        <w:rPr>
          <w:rFonts w:ascii="GHEA Grapalat" w:hAnsi="GHEA Grapalat" w:cs="Times Armenian"/>
          <w:sz w:val="20"/>
          <w:lang w:val="hy-AM"/>
        </w:rPr>
        <w:t xml:space="preserve">, </w:t>
      </w:r>
      <w:r w:rsidRPr="00E6597C">
        <w:rPr>
          <w:rFonts w:ascii="GHEA Grapalat" w:hAnsi="GHEA Grapalat" w:cs="Sylfaen"/>
          <w:sz w:val="20"/>
          <w:lang w:val="hy-AM"/>
        </w:rPr>
        <w:t>հրդեհը</w:t>
      </w:r>
      <w:r w:rsidRPr="00E6597C">
        <w:rPr>
          <w:rFonts w:ascii="GHEA Grapalat" w:hAnsi="GHEA Grapalat" w:cs="Times Armenian"/>
          <w:sz w:val="20"/>
          <w:lang w:val="hy-AM"/>
        </w:rPr>
        <w:t xml:space="preserve">, </w:t>
      </w:r>
      <w:r w:rsidRPr="00E6597C">
        <w:rPr>
          <w:rFonts w:ascii="GHEA Grapalat" w:hAnsi="GHEA Grapalat" w:cs="Sylfaen"/>
          <w:sz w:val="20"/>
          <w:lang w:val="hy-AM"/>
        </w:rPr>
        <w:t>պատերազմը</w:t>
      </w:r>
      <w:r w:rsidRPr="00E6597C">
        <w:rPr>
          <w:rFonts w:ascii="GHEA Grapalat" w:hAnsi="GHEA Grapalat" w:cs="Times Armenian"/>
          <w:sz w:val="20"/>
          <w:lang w:val="hy-AM"/>
        </w:rPr>
        <w:t xml:space="preserve">, </w:t>
      </w:r>
      <w:r w:rsidRPr="00E6597C">
        <w:rPr>
          <w:rFonts w:ascii="GHEA Grapalat" w:hAnsi="GHEA Grapalat" w:cs="Sylfaen"/>
          <w:sz w:val="20"/>
          <w:lang w:val="hy-AM"/>
        </w:rPr>
        <w:t>ռազմական</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արտակարգ</w:t>
      </w:r>
      <w:r w:rsidRPr="00E6597C">
        <w:rPr>
          <w:rFonts w:ascii="GHEA Grapalat" w:hAnsi="GHEA Grapalat" w:cs="Times Armenian"/>
          <w:sz w:val="20"/>
          <w:lang w:val="hy-AM"/>
        </w:rPr>
        <w:t xml:space="preserve"> </w:t>
      </w:r>
      <w:r w:rsidRPr="00E6597C">
        <w:rPr>
          <w:rFonts w:ascii="GHEA Grapalat" w:hAnsi="GHEA Grapalat" w:cs="Sylfaen"/>
          <w:sz w:val="20"/>
          <w:lang w:val="hy-AM"/>
        </w:rPr>
        <w:t>դրություն</w:t>
      </w:r>
      <w:r w:rsidRPr="00E6597C">
        <w:rPr>
          <w:rFonts w:ascii="GHEA Grapalat" w:hAnsi="GHEA Grapalat" w:cs="Times Armenian"/>
          <w:sz w:val="20"/>
          <w:lang w:val="hy-AM"/>
        </w:rPr>
        <w:t xml:space="preserve"> </w:t>
      </w:r>
      <w:r w:rsidRPr="00E6597C">
        <w:rPr>
          <w:rFonts w:ascii="GHEA Grapalat" w:hAnsi="GHEA Grapalat" w:cs="Sylfaen"/>
          <w:sz w:val="20"/>
          <w:lang w:val="hy-AM"/>
        </w:rPr>
        <w:t>հայտարարելը</w:t>
      </w:r>
      <w:r w:rsidRPr="00E6597C">
        <w:rPr>
          <w:rFonts w:ascii="GHEA Grapalat" w:hAnsi="GHEA Grapalat" w:cs="Times Armenian"/>
          <w:sz w:val="20"/>
          <w:lang w:val="hy-AM"/>
        </w:rPr>
        <w:t xml:space="preserve">, </w:t>
      </w:r>
      <w:r w:rsidRPr="00E6597C">
        <w:rPr>
          <w:rFonts w:ascii="GHEA Grapalat" w:hAnsi="GHEA Grapalat" w:cs="Sylfaen"/>
          <w:sz w:val="20"/>
          <w:lang w:val="hy-AM"/>
        </w:rPr>
        <w:t>քաղաքական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հուզումները</w:t>
      </w:r>
      <w:r w:rsidRPr="00E6597C">
        <w:rPr>
          <w:rFonts w:ascii="GHEA Grapalat" w:hAnsi="GHEA Grapalat"/>
          <w:sz w:val="20"/>
          <w:lang w:val="hy-AM"/>
        </w:rPr>
        <w:t xml:space="preserve">, </w:t>
      </w:r>
      <w:r w:rsidRPr="00E6597C">
        <w:rPr>
          <w:rFonts w:ascii="GHEA Grapalat" w:hAnsi="GHEA Grapalat" w:cs="Sylfaen"/>
          <w:sz w:val="20"/>
          <w:lang w:val="hy-AM"/>
        </w:rPr>
        <w:t>գործադուլները</w:t>
      </w:r>
      <w:r w:rsidRPr="00E6597C">
        <w:rPr>
          <w:rFonts w:ascii="GHEA Grapalat" w:hAnsi="GHEA Grapalat" w:cs="Times Armenian"/>
          <w:sz w:val="20"/>
          <w:lang w:val="hy-AM"/>
        </w:rPr>
        <w:t xml:space="preserve">, </w:t>
      </w:r>
      <w:r w:rsidRPr="00E6597C">
        <w:rPr>
          <w:rFonts w:ascii="GHEA Grapalat" w:hAnsi="GHEA Grapalat" w:cs="Sylfaen"/>
          <w:sz w:val="20"/>
          <w:lang w:val="hy-AM"/>
        </w:rPr>
        <w:t>հաղորդակցության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աշխատանքի</w:t>
      </w:r>
      <w:r w:rsidRPr="00E6597C">
        <w:rPr>
          <w:rFonts w:ascii="GHEA Grapalat" w:hAnsi="GHEA Grapalat" w:cs="Times Armenian"/>
          <w:sz w:val="20"/>
          <w:lang w:val="hy-AM"/>
        </w:rPr>
        <w:t xml:space="preserve"> </w:t>
      </w:r>
      <w:r w:rsidRPr="00E6597C">
        <w:rPr>
          <w:rFonts w:ascii="GHEA Grapalat" w:hAnsi="GHEA Grapalat" w:cs="Sylfaen"/>
          <w:sz w:val="20"/>
          <w:lang w:val="hy-AM"/>
        </w:rPr>
        <w:t>դադարեցումը</w:t>
      </w:r>
      <w:r w:rsidRPr="00E6597C">
        <w:rPr>
          <w:rFonts w:ascii="GHEA Grapalat" w:hAnsi="GHEA Grapalat" w:cs="Times Armenian"/>
          <w:sz w:val="20"/>
          <w:lang w:val="hy-AM"/>
        </w:rPr>
        <w:t xml:space="preserve">, </w:t>
      </w:r>
      <w:r w:rsidRPr="00E6597C">
        <w:rPr>
          <w:rFonts w:ascii="GHEA Grapalat" w:hAnsi="GHEA Grapalat" w:cs="Sylfaen"/>
          <w:sz w:val="20"/>
          <w:lang w:val="hy-AM"/>
        </w:rPr>
        <w:t>պետական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մարմինների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ակտերը</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այլն</w:t>
      </w:r>
      <w:r w:rsidRPr="00E6597C">
        <w:rPr>
          <w:rFonts w:ascii="GHEA Grapalat" w:hAnsi="GHEA Grapalat" w:cs="Times Armenian"/>
          <w:sz w:val="20"/>
          <w:lang w:val="hy-AM"/>
        </w:rPr>
        <w:t xml:space="preserve">, </w:t>
      </w:r>
      <w:r w:rsidRPr="00E6597C">
        <w:rPr>
          <w:rFonts w:ascii="GHEA Grapalat" w:hAnsi="GHEA Grapalat" w:cs="Sylfaen"/>
          <w:sz w:val="20"/>
          <w:lang w:val="hy-AM"/>
        </w:rPr>
        <w:t>որոնք</w:t>
      </w:r>
      <w:r w:rsidRPr="00E6597C">
        <w:rPr>
          <w:rFonts w:ascii="GHEA Grapalat" w:hAnsi="GHEA Grapalat" w:cs="Times Armenian"/>
          <w:sz w:val="20"/>
          <w:lang w:val="hy-AM"/>
        </w:rPr>
        <w:t xml:space="preserve"> </w:t>
      </w:r>
      <w:r w:rsidRPr="00E6597C">
        <w:rPr>
          <w:rFonts w:ascii="GHEA Grapalat" w:hAnsi="GHEA Grapalat" w:cs="Sylfaen"/>
          <w:sz w:val="20"/>
          <w:lang w:val="hy-AM"/>
        </w:rPr>
        <w:t>անհնարին</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դարձնում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կատարումը։</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w:t>
      </w:r>
      <w:r w:rsidRPr="00E6597C">
        <w:rPr>
          <w:rFonts w:ascii="GHEA Grapalat" w:hAnsi="GHEA Grapalat" w:cs="Sylfaen"/>
          <w:sz w:val="20"/>
          <w:lang w:val="hy-AM"/>
        </w:rPr>
        <w:t>արտակարգ</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ազդեցությունը</w:t>
      </w:r>
      <w:r w:rsidRPr="00E6597C">
        <w:rPr>
          <w:rFonts w:ascii="GHEA Grapalat" w:hAnsi="GHEA Grapalat" w:cs="Times Armenian"/>
          <w:sz w:val="20"/>
          <w:lang w:val="hy-AM"/>
        </w:rPr>
        <w:t xml:space="preserve"> </w:t>
      </w:r>
      <w:r w:rsidRPr="00E6597C">
        <w:rPr>
          <w:rFonts w:ascii="GHEA Grapalat" w:hAnsi="GHEA Grapalat" w:cs="Sylfaen"/>
          <w:sz w:val="20"/>
          <w:lang w:val="hy-AM"/>
        </w:rPr>
        <w:t>շարունակվում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3 (</w:t>
      </w:r>
      <w:r w:rsidRPr="00E6597C">
        <w:rPr>
          <w:rFonts w:ascii="GHEA Grapalat" w:hAnsi="GHEA Grapalat" w:cs="Sylfaen"/>
          <w:sz w:val="20"/>
          <w:lang w:val="hy-AM"/>
        </w:rPr>
        <w:t>երեք</w:t>
      </w:r>
      <w:r w:rsidRPr="00E6597C">
        <w:rPr>
          <w:rFonts w:ascii="GHEA Grapalat" w:hAnsi="GHEA Grapalat" w:cs="Times Armenian"/>
          <w:sz w:val="20"/>
          <w:lang w:val="hy-AM"/>
        </w:rPr>
        <w:t xml:space="preserve">) </w:t>
      </w:r>
      <w:r w:rsidRPr="00E6597C">
        <w:rPr>
          <w:rFonts w:ascii="GHEA Grapalat" w:hAnsi="GHEA Grapalat" w:cs="Sylfaen"/>
          <w:sz w:val="20"/>
          <w:lang w:val="hy-AM"/>
        </w:rPr>
        <w:t>ամսից</w:t>
      </w:r>
      <w:r w:rsidRPr="00E6597C">
        <w:rPr>
          <w:rFonts w:ascii="GHEA Grapalat" w:hAnsi="GHEA Grapalat" w:cs="Times Armenian"/>
          <w:sz w:val="20"/>
          <w:lang w:val="hy-AM"/>
        </w:rPr>
        <w:t xml:space="preserve"> </w:t>
      </w:r>
      <w:r w:rsidRPr="00E6597C">
        <w:rPr>
          <w:rFonts w:ascii="GHEA Grapalat" w:hAnsi="GHEA Grapalat" w:cs="Sylfaen"/>
          <w:sz w:val="20"/>
          <w:lang w:val="hy-AM"/>
        </w:rPr>
        <w:t>ավելի</w:t>
      </w:r>
      <w:r w:rsidRPr="00E6597C">
        <w:rPr>
          <w:rFonts w:ascii="GHEA Grapalat" w:hAnsi="GHEA Grapalat" w:cs="Times Armenian"/>
          <w:sz w:val="20"/>
          <w:lang w:val="hy-AM"/>
        </w:rPr>
        <w:t xml:space="preserve">, </w:t>
      </w:r>
      <w:r w:rsidRPr="00E6597C">
        <w:rPr>
          <w:rFonts w:ascii="GHEA Grapalat" w:hAnsi="GHEA Grapalat" w:cs="Sylfaen"/>
          <w:sz w:val="20"/>
          <w:lang w:val="hy-AM"/>
        </w:rPr>
        <w:t>ապա</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կողմերից</w:t>
      </w:r>
      <w:r w:rsidRPr="00E6597C">
        <w:rPr>
          <w:rFonts w:ascii="GHEA Grapalat" w:hAnsi="GHEA Grapalat" w:cs="Times Armenian"/>
          <w:sz w:val="20"/>
          <w:lang w:val="hy-AM"/>
        </w:rPr>
        <w:t xml:space="preserve"> </w:t>
      </w:r>
      <w:r w:rsidRPr="00E6597C">
        <w:rPr>
          <w:rFonts w:ascii="GHEA Grapalat" w:hAnsi="GHEA Grapalat" w:cs="Sylfaen"/>
          <w:sz w:val="20"/>
          <w:lang w:val="hy-AM"/>
        </w:rPr>
        <w:t>յուրաքանչյուրն</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w:t>
      </w:r>
      <w:r w:rsidRPr="00E6597C">
        <w:rPr>
          <w:rFonts w:ascii="GHEA Grapalat" w:hAnsi="GHEA Grapalat" w:cs="Times Armenian"/>
          <w:sz w:val="20"/>
          <w:lang w:val="hy-AM"/>
        </w:rPr>
        <w:t xml:space="preserve"> </w:t>
      </w:r>
      <w:r w:rsidRPr="00E6597C">
        <w:rPr>
          <w:rFonts w:ascii="GHEA Grapalat" w:hAnsi="GHEA Grapalat" w:cs="Sylfaen"/>
          <w:sz w:val="20"/>
          <w:lang w:val="hy-AM"/>
        </w:rPr>
        <w:t>ունի</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այդ</w:t>
      </w:r>
      <w:r w:rsidRPr="00E6597C">
        <w:rPr>
          <w:rFonts w:ascii="GHEA Grapalat" w:hAnsi="GHEA Grapalat" w:cs="Times Armenian"/>
          <w:sz w:val="20"/>
          <w:lang w:val="hy-AM"/>
        </w:rPr>
        <w:t xml:space="preserve"> </w:t>
      </w:r>
      <w:r w:rsidRPr="00E6597C">
        <w:rPr>
          <w:rFonts w:ascii="GHEA Grapalat" w:hAnsi="GHEA Grapalat" w:cs="Sylfaen"/>
          <w:sz w:val="20"/>
          <w:lang w:val="hy-AM"/>
        </w:rPr>
        <w:t>մասին</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նախապես</w:t>
      </w:r>
      <w:r w:rsidRPr="00E6597C">
        <w:rPr>
          <w:rFonts w:ascii="GHEA Grapalat" w:hAnsi="GHEA Grapalat" w:cs="Times Armenian"/>
          <w:sz w:val="20"/>
          <w:lang w:val="hy-AM"/>
        </w:rPr>
        <w:t xml:space="preserve"> </w:t>
      </w:r>
      <w:r w:rsidRPr="00E6597C">
        <w:rPr>
          <w:rFonts w:ascii="GHEA Grapalat" w:hAnsi="GHEA Grapalat" w:cs="Sylfaen"/>
          <w:sz w:val="20"/>
          <w:lang w:val="hy-AM"/>
        </w:rPr>
        <w:t>տեղյակ</w:t>
      </w:r>
      <w:r w:rsidRPr="00E6597C">
        <w:rPr>
          <w:rFonts w:ascii="GHEA Grapalat" w:hAnsi="GHEA Grapalat" w:cs="Times Armenian"/>
          <w:sz w:val="20"/>
          <w:lang w:val="hy-AM"/>
        </w:rPr>
        <w:t xml:space="preserve"> </w:t>
      </w:r>
      <w:r w:rsidRPr="00E6597C">
        <w:rPr>
          <w:rFonts w:ascii="GHEA Grapalat" w:hAnsi="GHEA Grapalat" w:cs="Sylfaen"/>
          <w:sz w:val="20"/>
          <w:lang w:val="hy-AM"/>
        </w:rPr>
        <w:t>պահելով</w:t>
      </w:r>
      <w:r w:rsidRPr="00E6597C">
        <w:rPr>
          <w:rFonts w:ascii="GHEA Grapalat" w:hAnsi="GHEA Grapalat" w:cs="Times Armenian"/>
          <w:sz w:val="20"/>
          <w:lang w:val="hy-AM"/>
        </w:rPr>
        <w:t xml:space="preserve"> </w:t>
      </w:r>
      <w:r w:rsidRPr="00E6597C">
        <w:rPr>
          <w:rFonts w:ascii="GHEA Grapalat" w:hAnsi="GHEA Grapalat" w:cs="Sylfaen"/>
          <w:sz w:val="20"/>
          <w:lang w:val="hy-AM"/>
        </w:rPr>
        <w:t>մյուս</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կողմին</w:t>
      </w:r>
      <w:r w:rsidRPr="00E6597C">
        <w:rPr>
          <w:rFonts w:ascii="GHEA Grapalat" w:hAnsi="GHEA Grapalat" w:cs="Times Armenian"/>
          <w:sz w:val="20"/>
          <w:lang w:val="hy-AM"/>
        </w:rPr>
        <w:t>։</w:t>
      </w:r>
    </w:p>
    <w:p w:rsidR="00F02279" w:rsidRPr="00E6597C" w:rsidRDefault="00F02279" w:rsidP="00F02279">
      <w:pPr>
        <w:ind w:firstLine="720"/>
        <w:jc w:val="both"/>
        <w:rPr>
          <w:rFonts w:ascii="GHEA Grapalat" w:hAnsi="GHEA Grapalat" w:cs="Sylfaen"/>
          <w:sz w:val="20"/>
          <w:lang w:val="hy-AM"/>
        </w:rPr>
      </w:pPr>
    </w:p>
    <w:p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7. ԱՅԼ ՊԱՅՄԱՆՆԵՐ</w:t>
      </w:r>
    </w:p>
    <w:p w:rsidR="00F02279" w:rsidRPr="00E6597C" w:rsidRDefault="00F02279" w:rsidP="00F02279">
      <w:pPr>
        <w:ind w:firstLine="720"/>
        <w:jc w:val="both"/>
        <w:rPr>
          <w:rFonts w:ascii="GHEA Grapalat" w:hAnsi="GHEA Grapalat" w:cs="Sylfaen"/>
          <w:b/>
          <w:sz w:val="20"/>
          <w:lang w:val="hy-AM"/>
        </w:rPr>
      </w:pPr>
    </w:p>
    <w:p w:rsidR="00F02279" w:rsidRPr="00E6597C" w:rsidRDefault="00F02279" w:rsidP="00F02279">
      <w:pPr>
        <w:ind w:firstLine="709"/>
        <w:jc w:val="both"/>
        <w:rPr>
          <w:rFonts w:ascii="GHEA Grapalat" w:hAnsi="GHEA Grapalat"/>
          <w:sz w:val="20"/>
          <w:lang w:val="hy-AM"/>
        </w:rPr>
      </w:pPr>
      <w:r w:rsidRPr="00E6597C">
        <w:rPr>
          <w:rFonts w:ascii="GHEA Grapalat" w:hAnsi="GHEA Grapalat"/>
          <w:sz w:val="20"/>
          <w:lang w:val="hy-AM"/>
        </w:rPr>
        <w:lastRenderedPageBreak/>
        <w:t xml:space="preserve">7.1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պայմանագիրն</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մեջ</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մտնում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ստորագրման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պահից և գործում է մինչև</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 սույն 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ստանձնած</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ողջ</w:t>
      </w:r>
      <w:r w:rsidRPr="00E6597C">
        <w:rPr>
          <w:rFonts w:ascii="GHEA Grapalat" w:hAnsi="GHEA Grapalat" w:cs="Times Armenian"/>
          <w:sz w:val="20"/>
          <w:lang w:val="hy-AM"/>
        </w:rPr>
        <w:t xml:space="preserve"> </w:t>
      </w:r>
      <w:r w:rsidRPr="00E6597C">
        <w:rPr>
          <w:rFonts w:ascii="GHEA Grapalat" w:hAnsi="GHEA Grapalat" w:cs="Sylfaen"/>
          <w:sz w:val="20"/>
          <w:lang w:val="hy-AM"/>
        </w:rPr>
        <w:t>ծավալով</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կատարումը</w:t>
      </w:r>
      <w:r w:rsidRPr="00E6597C">
        <w:rPr>
          <w:rFonts w:ascii="GHEA Grapalat" w:hAnsi="GHEA Grapalat" w:cs="Times Armenian"/>
          <w:sz w:val="20"/>
          <w:lang w:val="hy-AM"/>
        </w:rPr>
        <w:t>։</w:t>
      </w:r>
      <w:r w:rsidRPr="00E6597C">
        <w:rPr>
          <w:rFonts w:ascii="GHEA Grapalat" w:hAnsi="GHEA Grapalat"/>
          <w:sz w:val="20"/>
          <w:lang w:val="hy-AM"/>
        </w:rPr>
        <w:t xml:space="preserve"> </w:t>
      </w:r>
    </w:p>
    <w:p w:rsidR="00F02279" w:rsidRPr="004605D7" w:rsidRDefault="00F02279" w:rsidP="00F02279">
      <w:pPr>
        <w:tabs>
          <w:tab w:val="left" w:pos="1276"/>
        </w:tabs>
        <w:ind w:firstLine="720"/>
        <w:jc w:val="both"/>
        <w:rPr>
          <w:rFonts w:ascii="GHEA Grapalat" w:hAnsi="GHEA Grapalat" w:cs="Sylfaen"/>
          <w:sz w:val="20"/>
          <w:lang w:val="hy-AM"/>
        </w:rPr>
      </w:pPr>
      <w:r w:rsidRPr="00E6597C">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4605D7">
        <w:rPr>
          <w:rFonts w:ascii="GHEA Grapalat" w:hAnsi="GHEA Grapalat" w:cs="Sylfaen"/>
          <w:sz w:val="20"/>
          <w:lang w:val="hy-AM"/>
        </w:rPr>
        <w:t>:</w:t>
      </w:r>
      <w:r w:rsidR="004303CA" w:rsidRPr="004605D7">
        <w:rPr>
          <w:rFonts w:ascii="GHEA Grapalat" w:hAnsi="GHEA Grapalat" w:cs="Sylfaen"/>
          <w:sz w:val="20"/>
          <w:vertAlign w:val="superscript"/>
          <w:lang w:val="hy-AM"/>
        </w:rPr>
        <w:t>21</w:t>
      </w:r>
      <w:r w:rsidRPr="00E6597C">
        <w:rPr>
          <w:rStyle w:val="af6"/>
          <w:rFonts w:ascii="GHEA Grapalat" w:hAnsi="GHEA Grapalat" w:cs="Sylfaen"/>
          <w:color w:val="FFFFFF"/>
          <w:sz w:val="20"/>
          <w:lang w:val="hy-AM"/>
        </w:rPr>
        <w:footnoteReference w:id="20"/>
      </w:r>
    </w:p>
    <w:p w:rsidR="00F02279" w:rsidRPr="00E6597C" w:rsidRDefault="00F02279" w:rsidP="00F02279">
      <w:pPr>
        <w:ind w:firstLine="709"/>
        <w:jc w:val="both"/>
        <w:rPr>
          <w:rFonts w:ascii="GHEA Grapalat" w:hAnsi="GHEA Grapalat"/>
          <w:sz w:val="20"/>
          <w:lang w:val="hy-AM"/>
        </w:rPr>
      </w:pPr>
      <w:r w:rsidRPr="00E6597C">
        <w:rPr>
          <w:rFonts w:ascii="GHEA Grapalat" w:hAnsi="GHEA Grapalat"/>
          <w:sz w:val="20"/>
          <w:lang w:val="hy-AM"/>
        </w:rPr>
        <w:t>7.2 Պ</w:t>
      </w:r>
      <w:r w:rsidRPr="00E6597C">
        <w:rPr>
          <w:rFonts w:ascii="GHEA Grapalat" w:hAnsi="GHEA Grapalat" w:cs="Sylfaen"/>
          <w:sz w:val="20"/>
          <w:lang w:val="hy-AM"/>
        </w:rPr>
        <w:t>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w:t>
      </w:r>
      <w:r w:rsidRPr="00E6597C">
        <w:rPr>
          <w:rFonts w:ascii="GHEA Grapalat" w:hAnsi="GHEA Grapalat" w:cs="Times Armenian"/>
          <w:sz w:val="20"/>
          <w:lang w:val="hy-AM"/>
        </w:rPr>
        <w:t xml:space="preserve"> </w:t>
      </w:r>
      <w:r w:rsidRPr="00E6597C">
        <w:rPr>
          <w:rFonts w:ascii="GHEA Grapalat" w:hAnsi="GHEA Grapalat" w:cs="Sylfaen"/>
          <w:sz w:val="20"/>
          <w:lang w:val="hy-AM"/>
        </w:rPr>
        <w:t>վճարային</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պարտավորությունը</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դադարել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հակընդդեմ</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հաշվանցով</w:t>
      </w:r>
      <w:r w:rsidRPr="00E6597C">
        <w:rPr>
          <w:rFonts w:ascii="GHEA Grapalat" w:hAnsi="GHEA Grapalat" w:cs="Times Armenian"/>
          <w:sz w:val="20"/>
          <w:lang w:val="hy-AM"/>
        </w:rPr>
        <w:t xml:space="preserve">, </w:t>
      </w:r>
      <w:r w:rsidRPr="00E6597C">
        <w:rPr>
          <w:rFonts w:ascii="GHEA Grapalat" w:hAnsi="GHEA Grapalat" w:cs="Sylfaen"/>
          <w:sz w:val="20"/>
          <w:lang w:val="hy-AM"/>
        </w:rPr>
        <w:t>առանց</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գրավոր</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կնիքով</w:t>
      </w:r>
      <w:r w:rsidRPr="00E6597C">
        <w:rPr>
          <w:rFonts w:ascii="GHEA Grapalat" w:hAnsi="GHEA Grapalat" w:cs="Times Armenian"/>
          <w:sz w:val="20"/>
          <w:lang w:val="hy-AM"/>
        </w:rPr>
        <w:t xml:space="preserve"> </w:t>
      </w:r>
      <w:r w:rsidRPr="00E6597C">
        <w:rPr>
          <w:rFonts w:ascii="GHEA Grapalat" w:hAnsi="GHEA Grapalat" w:cs="Sylfaen"/>
          <w:sz w:val="20"/>
          <w:lang w:val="hy-AM"/>
        </w:rPr>
        <w:t>հաստատված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համաձայնության</w:t>
      </w:r>
      <w:r w:rsidRPr="00E6597C">
        <w:rPr>
          <w:rFonts w:ascii="GHEA Grapalat" w:hAnsi="GHEA Grapalat" w:cs="Times Armenian"/>
          <w:sz w:val="20"/>
          <w:lang w:val="hy-AM"/>
        </w:rPr>
        <w:t>։ Պ</w:t>
      </w:r>
      <w:r w:rsidRPr="00E6597C">
        <w:rPr>
          <w:rFonts w:ascii="GHEA Grapalat" w:hAnsi="GHEA Grapalat" w:cs="Sylfaen"/>
          <w:sz w:val="20"/>
          <w:lang w:val="hy-AM"/>
        </w:rPr>
        <w:t>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պահանջի</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իրավունքը</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փոխանցվել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այլ</w:t>
      </w:r>
      <w:r w:rsidRPr="00E6597C">
        <w:rPr>
          <w:rFonts w:ascii="GHEA Grapalat" w:hAnsi="GHEA Grapalat" w:cs="Times Armenian"/>
          <w:sz w:val="20"/>
          <w:lang w:val="hy-AM"/>
        </w:rPr>
        <w:t xml:space="preserve"> </w:t>
      </w:r>
      <w:r w:rsidRPr="00E6597C">
        <w:rPr>
          <w:rFonts w:ascii="GHEA Grapalat" w:hAnsi="GHEA Grapalat" w:cs="Sylfaen"/>
          <w:sz w:val="20"/>
          <w:lang w:val="hy-AM"/>
        </w:rPr>
        <w:t>անձի</w:t>
      </w:r>
      <w:r w:rsidRPr="00E6597C">
        <w:rPr>
          <w:rFonts w:ascii="GHEA Grapalat" w:hAnsi="GHEA Grapalat" w:cs="Times Armenian"/>
          <w:sz w:val="20"/>
          <w:lang w:val="hy-AM"/>
        </w:rPr>
        <w:t xml:space="preserve">, </w:t>
      </w:r>
      <w:r w:rsidRPr="00E6597C">
        <w:rPr>
          <w:rFonts w:ascii="GHEA Grapalat" w:hAnsi="GHEA Grapalat" w:cs="Sylfaen"/>
          <w:sz w:val="20"/>
          <w:lang w:val="hy-AM"/>
        </w:rPr>
        <w:t>առանց</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պարտապան</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w:t>
      </w:r>
      <w:r w:rsidRPr="00E6597C">
        <w:rPr>
          <w:rFonts w:ascii="GHEA Grapalat" w:hAnsi="GHEA Grapalat" w:cs="Times Armenian"/>
          <w:sz w:val="20"/>
          <w:lang w:val="hy-AM"/>
        </w:rPr>
        <w:t xml:space="preserve"> </w:t>
      </w:r>
      <w:r w:rsidRPr="00E6597C">
        <w:rPr>
          <w:rFonts w:ascii="GHEA Grapalat" w:hAnsi="GHEA Grapalat" w:cs="Sylfaen"/>
          <w:sz w:val="20"/>
          <w:lang w:val="hy-AM"/>
        </w:rPr>
        <w:t>գրավոր</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համաձայնության</w:t>
      </w:r>
      <w:r w:rsidRPr="00E6597C">
        <w:rPr>
          <w:rFonts w:ascii="GHEA Grapalat" w:hAnsi="GHEA Grapalat" w:cs="Times Armenian"/>
          <w:sz w:val="20"/>
          <w:lang w:val="hy-AM"/>
        </w:rPr>
        <w:t>։</w:t>
      </w:r>
      <w:r w:rsidRPr="00E6597C">
        <w:rPr>
          <w:rFonts w:ascii="GHEA Grapalat" w:hAnsi="GHEA Grapalat"/>
          <w:sz w:val="20"/>
          <w:lang w:val="hy-AM"/>
        </w:rPr>
        <w:t xml:space="preserve"> </w:t>
      </w:r>
    </w:p>
    <w:p w:rsidR="00F02279" w:rsidRPr="00E6597C" w:rsidRDefault="00F02279" w:rsidP="00F02279">
      <w:pPr>
        <w:tabs>
          <w:tab w:val="left" w:pos="720"/>
        </w:tabs>
        <w:jc w:val="both"/>
        <w:rPr>
          <w:rFonts w:ascii="GHEA Grapalat" w:hAnsi="GHEA Grapalat"/>
          <w:sz w:val="20"/>
          <w:lang w:val="hy-AM"/>
        </w:rPr>
      </w:pPr>
      <w:r w:rsidRPr="00E6597C">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0A025B" w:rsidRPr="004605D7">
        <w:rPr>
          <w:rFonts w:ascii="GHEA Grapalat" w:hAnsi="GHEA Grapalat"/>
          <w:sz w:val="20"/>
          <w:lang w:val="hy-AM"/>
        </w:rPr>
        <w:t>մ է</w:t>
      </w:r>
      <w:r w:rsidRPr="00E6597C">
        <w:rPr>
          <w:rFonts w:ascii="GHEA Grapalat" w:hAnsi="GHEA Grapalat"/>
          <w:sz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F02279" w:rsidRPr="00E6597C" w:rsidRDefault="00F02279" w:rsidP="00F02279">
      <w:pPr>
        <w:tabs>
          <w:tab w:val="left" w:pos="1276"/>
        </w:tabs>
        <w:ind w:firstLine="720"/>
        <w:jc w:val="both"/>
        <w:rPr>
          <w:rFonts w:ascii="GHEA Grapalat" w:hAnsi="GHEA Grapalat" w:cs="Sylfaen"/>
          <w:sz w:val="20"/>
          <w:lang w:val="hy-AM"/>
        </w:rPr>
      </w:pPr>
      <w:r w:rsidRPr="00E6597C">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F02279" w:rsidRPr="00E6597C" w:rsidRDefault="00F02279" w:rsidP="00F02279">
      <w:pPr>
        <w:ind w:firstLine="709"/>
        <w:jc w:val="both"/>
        <w:rPr>
          <w:rFonts w:ascii="GHEA Grapalat" w:hAnsi="GHEA Grapalat"/>
          <w:sz w:val="20"/>
          <w:lang w:val="hy-AM"/>
        </w:rPr>
      </w:pPr>
      <w:r w:rsidRPr="00E6597C">
        <w:rPr>
          <w:rFonts w:ascii="GHEA Grapalat" w:hAnsi="GHEA Grapalat"/>
          <w:sz w:val="20"/>
          <w:lang w:val="hy-AM"/>
        </w:rPr>
        <w:t>7.5 Պ</w:t>
      </w:r>
      <w:r w:rsidRPr="00E6597C">
        <w:rPr>
          <w:rFonts w:ascii="GHEA Grapalat" w:hAnsi="GHEA Grapalat" w:cs="Sylfaen"/>
          <w:sz w:val="20"/>
          <w:lang w:val="hy-AM"/>
        </w:rPr>
        <w:t>այմանագրում</w:t>
      </w:r>
      <w:r w:rsidRPr="00E6597C">
        <w:rPr>
          <w:rFonts w:ascii="GHEA Grapalat" w:hAnsi="GHEA Grapalat" w:cs="Times Armenian"/>
          <w:sz w:val="20"/>
          <w:lang w:val="hy-AM"/>
        </w:rPr>
        <w:t xml:space="preserve"> </w:t>
      </w:r>
      <w:r w:rsidRPr="00E6597C">
        <w:rPr>
          <w:rFonts w:ascii="GHEA Grapalat" w:hAnsi="GHEA Grapalat" w:cs="Sylfaen"/>
          <w:sz w:val="20"/>
          <w:lang w:val="hy-AM"/>
        </w:rPr>
        <w:t>փոփոխություններ</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լրացումներ</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կատարվել</w:t>
      </w:r>
      <w:r w:rsidRPr="00E6597C">
        <w:rPr>
          <w:rFonts w:ascii="GHEA Grapalat" w:hAnsi="GHEA Grapalat" w:cs="Times Armenian"/>
          <w:sz w:val="20"/>
          <w:lang w:val="hy-AM"/>
        </w:rPr>
        <w:t xml:space="preserve"> </w:t>
      </w:r>
      <w:r w:rsidRPr="00E6597C">
        <w:rPr>
          <w:rFonts w:ascii="GHEA Grapalat" w:hAnsi="GHEA Grapalat" w:cs="Sylfaen"/>
          <w:sz w:val="20"/>
          <w:lang w:val="hy-AM"/>
        </w:rPr>
        <w:t>միայն</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փոխադարձ</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համաձայնագիր</w:t>
      </w:r>
      <w:r w:rsidRPr="00E6597C">
        <w:rPr>
          <w:rFonts w:ascii="GHEA Grapalat" w:hAnsi="GHEA Grapalat" w:cs="Times Armenian"/>
          <w:sz w:val="20"/>
          <w:lang w:val="hy-AM"/>
        </w:rPr>
        <w:t xml:space="preserve"> </w:t>
      </w:r>
      <w:r w:rsidRPr="00E6597C">
        <w:rPr>
          <w:rFonts w:ascii="GHEA Grapalat" w:hAnsi="GHEA Grapalat" w:cs="Sylfaen"/>
          <w:sz w:val="20"/>
          <w:lang w:val="hy-AM"/>
        </w:rPr>
        <w:t>կնքելու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միջոցով</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կհանդիսանա</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անբաժանելի</w:t>
      </w:r>
      <w:r w:rsidRPr="00E6597C">
        <w:rPr>
          <w:rFonts w:ascii="GHEA Grapalat" w:hAnsi="GHEA Grapalat" w:cs="Times Armenian"/>
          <w:sz w:val="20"/>
          <w:lang w:val="hy-AM"/>
        </w:rPr>
        <w:t xml:space="preserve"> </w:t>
      </w:r>
      <w:r w:rsidRPr="00E6597C">
        <w:rPr>
          <w:rFonts w:ascii="GHEA Grapalat" w:hAnsi="GHEA Grapalat" w:cs="Sylfaen"/>
          <w:sz w:val="20"/>
          <w:lang w:val="hy-AM"/>
        </w:rPr>
        <w:t>մասը</w:t>
      </w:r>
      <w:r w:rsidRPr="00E6597C">
        <w:rPr>
          <w:rFonts w:ascii="GHEA Grapalat" w:hAnsi="GHEA Grapalat"/>
          <w:sz w:val="20"/>
          <w:lang w:val="hy-AM"/>
        </w:rPr>
        <w:t>։</w:t>
      </w:r>
    </w:p>
    <w:p w:rsidR="00F02279" w:rsidRPr="00E6597C" w:rsidRDefault="00F02279" w:rsidP="00F02279">
      <w:pPr>
        <w:jc w:val="both"/>
        <w:rPr>
          <w:rFonts w:ascii="GHEA Grapalat" w:hAnsi="GHEA Grapalat"/>
          <w:sz w:val="20"/>
          <w:lang w:val="hy-AM"/>
        </w:rPr>
      </w:pPr>
      <w:r w:rsidRPr="00E6597C">
        <w:rPr>
          <w:rFonts w:ascii="GHEA Grapalat" w:hAnsi="GHEA Grapalat"/>
          <w:sz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w:t>
      </w:r>
      <w:r w:rsidRPr="00E6597C">
        <w:rPr>
          <w:rFonts w:ascii="GHEA Grapalat" w:hAnsi="GHEA Grapalat" w:cs="Times Armenian"/>
          <w:sz w:val="20"/>
          <w:lang w:val="hy-AM"/>
        </w:rPr>
        <w:t>շխատանք</w:t>
      </w:r>
      <w:r w:rsidRPr="00E6597C">
        <w:rPr>
          <w:rFonts w:ascii="GHEA Grapalat" w:hAnsi="GHEA Grapalat"/>
          <w:sz w:val="20"/>
          <w:lang w:val="hy-AM"/>
        </w:rPr>
        <w:t xml:space="preserve">ի ծավալների կամ </w:t>
      </w:r>
      <w:r w:rsidRPr="00E6597C">
        <w:rPr>
          <w:rFonts w:ascii="GHEA Grapalat" w:hAnsi="GHEA Grapalat" w:cs="Sylfaen"/>
          <w:sz w:val="20"/>
          <w:lang w:val="hy-AM"/>
        </w:rPr>
        <w:t xml:space="preserve">ձեռք բերվող աշխատանքի միավորի գնի </w:t>
      </w:r>
      <w:r w:rsidRPr="00E6597C">
        <w:rPr>
          <w:rFonts w:ascii="GHEA Grapalat" w:hAnsi="GHEA Grapalat" w:cs="Times Armenian"/>
          <w:sz w:val="20"/>
          <w:lang w:val="hy-AM"/>
        </w:rPr>
        <w:t xml:space="preserve"> </w:t>
      </w:r>
      <w:r w:rsidRPr="00E6597C">
        <w:rPr>
          <w:rFonts w:ascii="GHEA Grapalat" w:hAnsi="GHEA Grapalat"/>
          <w:sz w:val="20"/>
          <w:lang w:val="hy-AM"/>
        </w:rPr>
        <w:t>կամ պայմանագրի գնի արհեստական փոփոխման։</w:t>
      </w:r>
    </w:p>
    <w:p w:rsidR="00F02279" w:rsidRPr="00E6597C" w:rsidRDefault="00F02279" w:rsidP="00F02279">
      <w:pPr>
        <w:tabs>
          <w:tab w:val="left" w:pos="1276"/>
        </w:tabs>
        <w:ind w:firstLine="720"/>
        <w:jc w:val="both"/>
        <w:rPr>
          <w:rFonts w:ascii="GHEA Grapalat" w:hAnsi="GHEA Grapalat" w:cs="Times Armenian"/>
          <w:sz w:val="20"/>
          <w:lang w:val="hy-AM"/>
        </w:rPr>
      </w:pPr>
      <w:r w:rsidRPr="00E6597C">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02279" w:rsidRPr="00E6597C" w:rsidRDefault="00F02279" w:rsidP="00F02279">
      <w:pPr>
        <w:tabs>
          <w:tab w:val="left" w:pos="1276"/>
        </w:tabs>
        <w:ind w:firstLine="720"/>
        <w:jc w:val="both"/>
        <w:rPr>
          <w:rFonts w:ascii="GHEA Grapalat" w:hAnsi="GHEA Grapalat"/>
          <w:sz w:val="20"/>
          <w:lang w:val="hy-AM"/>
        </w:rPr>
      </w:pPr>
      <w:r w:rsidRPr="00E6597C">
        <w:rPr>
          <w:rFonts w:ascii="GHEA Grapalat" w:hAnsi="GHEA Grapalat"/>
          <w:sz w:val="20"/>
          <w:lang w:val="pt-BR"/>
        </w:rPr>
        <w:t>7.6 Եթե պայմանագիրն  իրականացվ</w:t>
      </w:r>
      <w:r w:rsidRPr="00E6597C">
        <w:rPr>
          <w:rFonts w:ascii="GHEA Grapalat" w:hAnsi="GHEA Grapalat"/>
          <w:sz w:val="20"/>
          <w:lang w:val="hy-AM"/>
        </w:rPr>
        <w:t>ում է</w:t>
      </w:r>
      <w:r w:rsidRPr="00E6597C">
        <w:rPr>
          <w:rFonts w:ascii="GHEA Grapalat" w:hAnsi="GHEA Grapalat"/>
          <w:sz w:val="20"/>
          <w:lang w:val="pt-BR"/>
        </w:rPr>
        <w:t xml:space="preserve"> ենթակապալի պայմանագիր կնքելու միջոցով.</w:t>
      </w:r>
    </w:p>
    <w:p w:rsidR="00F02279" w:rsidRPr="00E6597C" w:rsidRDefault="00F02279" w:rsidP="00F02279">
      <w:pPr>
        <w:tabs>
          <w:tab w:val="left" w:pos="1276"/>
        </w:tabs>
        <w:ind w:firstLine="720"/>
        <w:jc w:val="both"/>
        <w:rPr>
          <w:rFonts w:ascii="GHEA Grapalat" w:hAnsi="GHEA Grapalat"/>
          <w:sz w:val="20"/>
          <w:lang w:val="pt-BR"/>
        </w:rPr>
      </w:pPr>
      <w:r w:rsidRPr="00E6597C">
        <w:rPr>
          <w:rFonts w:ascii="GHEA Grapalat" w:hAnsi="GHEA Grapalat"/>
          <w:sz w:val="20"/>
          <w:lang w:val="hy-AM"/>
        </w:rPr>
        <w:t>1)</w:t>
      </w:r>
      <w:r w:rsidRPr="00E6597C">
        <w:rPr>
          <w:rFonts w:ascii="GHEA Grapalat" w:hAnsi="GHEA Grapalat"/>
          <w:sz w:val="20"/>
          <w:lang w:val="pt-BR"/>
        </w:rPr>
        <w:t xml:space="preserve"> </w:t>
      </w:r>
      <w:r w:rsidRPr="00E6597C">
        <w:rPr>
          <w:rFonts w:ascii="GHEA Grapalat" w:hAnsi="GHEA Grapalat"/>
          <w:sz w:val="20"/>
          <w:lang w:val="hy-AM"/>
        </w:rPr>
        <w:t>Կատարողը</w:t>
      </w:r>
      <w:r w:rsidRPr="00E6597C">
        <w:rPr>
          <w:rFonts w:ascii="GHEA Grapalat" w:hAnsi="GHEA Grapalat"/>
          <w:sz w:val="20"/>
          <w:lang w:val="pt-BR"/>
        </w:rPr>
        <w:t xml:space="preserve"> պատասխանատվություն է կրում ենթակապալառուի պարտավորությունների չկատարման կամ ոչ պատշաճ կատարման համար.</w:t>
      </w:r>
    </w:p>
    <w:p w:rsidR="00F02279" w:rsidRPr="00E6597C" w:rsidRDefault="00F02279" w:rsidP="00F02279">
      <w:pPr>
        <w:tabs>
          <w:tab w:val="left" w:pos="1276"/>
        </w:tabs>
        <w:ind w:firstLine="720"/>
        <w:jc w:val="both"/>
        <w:rPr>
          <w:rFonts w:ascii="GHEA Grapalat" w:hAnsi="GHEA Grapalat"/>
          <w:sz w:val="20"/>
          <w:lang w:val="pt-BR"/>
        </w:rPr>
      </w:pPr>
      <w:r w:rsidRPr="00E6597C">
        <w:rPr>
          <w:rFonts w:ascii="GHEA Grapalat" w:hAnsi="GHEA Grapalat"/>
          <w:sz w:val="20"/>
          <w:lang w:val="pt-BR"/>
        </w:rPr>
        <w:t xml:space="preserve">2) պայմանագրի կատարման ընթացքում ենթակապալառուի փոփոխման դեպքում </w:t>
      </w:r>
      <w:r w:rsidRPr="00E6597C">
        <w:rPr>
          <w:rFonts w:ascii="GHEA Grapalat" w:hAnsi="GHEA Grapalat"/>
          <w:sz w:val="20"/>
          <w:lang w:val="hy-AM"/>
        </w:rPr>
        <w:t>Կատարող</w:t>
      </w:r>
      <w:r w:rsidRPr="00E6597C">
        <w:rPr>
          <w:rFonts w:ascii="GHEA Grapalat" w:hAnsi="GHEA Grapalat"/>
          <w:sz w:val="20"/>
          <w:lang w:val="pt-BR"/>
        </w:rPr>
        <w:t xml:space="preserve">ը գրավոր տեղեկացնում է </w:t>
      </w:r>
      <w:r w:rsidRPr="00E6597C">
        <w:rPr>
          <w:rFonts w:ascii="GHEA Grapalat" w:hAnsi="GHEA Grapalat"/>
          <w:sz w:val="20"/>
          <w:lang w:val="hy-AM"/>
        </w:rPr>
        <w:t>Պ</w:t>
      </w:r>
      <w:r w:rsidRPr="00E6597C">
        <w:rPr>
          <w:rFonts w:ascii="GHEA Grapalat" w:hAnsi="GHEA Grapalat"/>
          <w:sz w:val="20"/>
          <w:lang w:val="pt-BR"/>
        </w:rPr>
        <w:t>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4303CA">
        <w:rPr>
          <w:rFonts w:ascii="GHEA Grapalat" w:hAnsi="GHEA Grapalat"/>
          <w:sz w:val="20"/>
          <w:vertAlign w:val="superscript"/>
          <w:lang w:val="pt-BR"/>
        </w:rPr>
        <w:t>22</w:t>
      </w:r>
      <w:r w:rsidRPr="00E6597C">
        <w:rPr>
          <w:rStyle w:val="af6"/>
          <w:rFonts w:ascii="GHEA Grapalat" w:hAnsi="GHEA Grapalat"/>
          <w:color w:val="FFFFFF"/>
          <w:sz w:val="20"/>
          <w:lang w:val="pt-BR"/>
        </w:rPr>
        <w:footnoteReference w:id="21"/>
      </w:r>
    </w:p>
    <w:p w:rsidR="00F02279" w:rsidRPr="00E6597C" w:rsidRDefault="00F02279" w:rsidP="00F02279">
      <w:pPr>
        <w:tabs>
          <w:tab w:val="left" w:pos="1276"/>
        </w:tabs>
        <w:ind w:firstLine="720"/>
        <w:jc w:val="both"/>
        <w:rPr>
          <w:rFonts w:ascii="GHEA Grapalat" w:hAnsi="GHEA Grapalat"/>
          <w:sz w:val="20"/>
          <w:lang w:val="pt-BR"/>
        </w:rPr>
      </w:pPr>
      <w:r w:rsidRPr="00E6597C">
        <w:rPr>
          <w:rFonts w:ascii="GHEA Grapalat" w:hAnsi="GHEA Grapalat"/>
          <w:sz w:val="20"/>
          <w:lang w:val="pt-BR"/>
        </w:rPr>
        <w:t>7.7 Եթե պայմանագիրն  իրականացվ</w:t>
      </w:r>
      <w:r w:rsidRPr="00E6597C">
        <w:rPr>
          <w:rFonts w:ascii="GHEA Grapalat" w:hAnsi="GHEA Grapalat"/>
          <w:sz w:val="20"/>
          <w:lang w:val="hy-AM"/>
        </w:rPr>
        <w:t>ում է</w:t>
      </w:r>
      <w:r w:rsidRPr="00E6597C">
        <w:rPr>
          <w:rFonts w:ascii="GHEA Grapalat" w:hAnsi="GHEA Grapalat"/>
          <w:sz w:val="20"/>
          <w:lang w:val="pt-BR"/>
        </w:rPr>
        <w:t xml:space="preserve">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4303CA">
        <w:rPr>
          <w:rFonts w:ascii="GHEA Grapalat" w:hAnsi="GHEA Grapalat"/>
          <w:sz w:val="20"/>
          <w:vertAlign w:val="superscript"/>
          <w:lang w:val="pt-BR"/>
        </w:rPr>
        <w:t>23</w:t>
      </w:r>
      <w:r w:rsidRPr="00E6597C">
        <w:rPr>
          <w:rStyle w:val="af6"/>
          <w:rFonts w:ascii="GHEA Grapalat" w:hAnsi="GHEA Grapalat"/>
          <w:color w:val="FFFFFF"/>
          <w:sz w:val="20"/>
          <w:lang w:val="pt-BR"/>
        </w:rPr>
        <w:footnoteReference w:id="22"/>
      </w:r>
    </w:p>
    <w:p w:rsidR="00F02279" w:rsidRPr="00E6597C" w:rsidRDefault="00F02279" w:rsidP="00F02279">
      <w:pPr>
        <w:tabs>
          <w:tab w:val="left" w:pos="1276"/>
        </w:tabs>
        <w:ind w:firstLine="720"/>
        <w:jc w:val="both"/>
        <w:rPr>
          <w:rFonts w:ascii="GHEA Grapalat" w:hAnsi="GHEA Grapalat" w:cs="Sylfaen"/>
          <w:sz w:val="20"/>
          <w:lang w:val="pt-BR"/>
        </w:rPr>
      </w:pPr>
      <w:r w:rsidRPr="00E6597C">
        <w:rPr>
          <w:rFonts w:ascii="GHEA Grapalat" w:hAnsi="GHEA Grapalat" w:cs="Times Armenian"/>
          <w:sz w:val="20"/>
          <w:lang w:val="pt-BR"/>
        </w:rPr>
        <w:t xml:space="preserve">7.8 </w:t>
      </w:r>
      <w:r w:rsidRPr="00E6597C">
        <w:rPr>
          <w:rFonts w:ascii="GHEA Grapalat" w:hAnsi="GHEA Grapalat" w:cs="Times Armenian"/>
          <w:sz w:val="20"/>
          <w:lang w:val="hy-AM"/>
        </w:rPr>
        <w:t xml:space="preserve">Աշխատանքի </w:t>
      </w:r>
      <w:r w:rsidRPr="00E6597C">
        <w:rPr>
          <w:rFonts w:ascii="GHEA Grapalat" w:hAnsi="GHEA Grapalat" w:cs="Sylfaen"/>
          <w:sz w:val="20"/>
          <w:lang w:val="hy-AM"/>
        </w:rPr>
        <w:t>կատարման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երկարաձգվել</w:t>
      </w:r>
      <w:r w:rsidRPr="00E6597C">
        <w:rPr>
          <w:rFonts w:ascii="GHEA Grapalat" w:hAnsi="GHEA Grapalat" w:cs="Times Armenian"/>
          <w:sz w:val="20"/>
          <w:lang w:val="hy-AM"/>
        </w:rPr>
        <w:t xml:space="preserve"> </w:t>
      </w:r>
      <w:r w:rsidRPr="00E6597C">
        <w:rPr>
          <w:rFonts w:ascii="GHEA Grapalat" w:hAnsi="GHEA Grapalat" w:cs="Sylfaen"/>
          <w:sz w:val="20"/>
          <w:lang w:val="hy-AM"/>
        </w:rPr>
        <w:t>մինչև</w:t>
      </w:r>
      <w:r w:rsidRPr="00E6597C">
        <w:rPr>
          <w:rFonts w:ascii="GHEA Grapalat" w:hAnsi="GHEA Grapalat" w:cs="Times Armenian"/>
          <w:sz w:val="20"/>
          <w:lang w:val="hy-AM"/>
        </w:rPr>
        <w:t xml:space="preserve"> պայմանագրով </w:t>
      </w:r>
      <w:r w:rsidRPr="00E6597C">
        <w:rPr>
          <w:rFonts w:ascii="GHEA Grapalat" w:hAnsi="GHEA Grapalat" w:cs="Sylfaen"/>
          <w:sz w:val="20"/>
          <w:lang w:val="hy-AM"/>
        </w:rPr>
        <w:t>այդ</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լրանալը</w:t>
      </w:r>
      <w:r w:rsidRPr="00E6597C">
        <w:rPr>
          <w:rFonts w:ascii="GHEA Grapalat" w:hAnsi="GHEA Grapalat" w:cs="Sylfaen"/>
          <w:sz w:val="20"/>
          <w:lang w:val="pt-BR"/>
        </w:rPr>
        <w:t>`</w:t>
      </w:r>
      <w:r w:rsidRPr="00E6597C">
        <w:rPr>
          <w:rFonts w:ascii="GHEA Grapalat" w:hAnsi="GHEA Grapalat" w:cs="Times Armenian"/>
          <w:sz w:val="20"/>
          <w:lang w:val="hy-AM"/>
        </w:rPr>
        <w:t xml:space="preserve"> </w:t>
      </w:r>
      <w:r w:rsidRPr="00E6597C">
        <w:rPr>
          <w:rFonts w:ascii="GHEA Grapalat" w:hAnsi="GHEA Grapalat" w:cs="Times Armenian"/>
          <w:sz w:val="20"/>
        </w:rPr>
        <w:t>Կատարող</w:t>
      </w:r>
      <w:r w:rsidRPr="00E6597C">
        <w:rPr>
          <w:rFonts w:ascii="GHEA Grapalat" w:hAnsi="GHEA Grapalat" w:cs="Sylfaen"/>
          <w:sz w:val="20"/>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առաջարկության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առկայության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դեպքում</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պայմանով</w:t>
      </w:r>
      <w:r w:rsidRPr="00E6597C">
        <w:rPr>
          <w:rFonts w:ascii="GHEA Grapalat" w:hAnsi="GHEA Grapalat" w:cs="Times Armenian"/>
          <w:sz w:val="20"/>
          <w:lang w:val="hy-AM"/>
        </w:rPr>
        <w:t xml:space="preserve">, </w:t>
      </w:r>
      <w:r w:rsidRPr="00E6597C">
        <w:rPr>
          <w:rFonts w:ascii="GHEA Grapalat" w:hAnsi="GHEA Grapalat" w:cs="Sylfaen"/>
          <w:sz w:val="20"/>
          <w:lang w:val="hy-AM"/>
        </w:rPr>
        <w:t>որ</w:t>
      </w:r>
      <w:r w:rsidRPr="00E6597C">
        <w:rPr>
          <w:rFonts w:ascii="GHEA Grapalat" w:hAnsi="GHEA Grapalat"/>
          <w:sz w:val="20"/>
          <w:lang w:val="hy-AM"/>
        </w:rPr>
        <w:t xml:space="preserve"> Պատվիրատուի</w:t>
      </w:r>
      <w:r w:rsidRPr="00E6597C">
        <w:rPr>
          <w:rFonts w:ascii="GHEA Grapalat" w:hAnsi="GHEA Grapalat" w:cs="Times Armenian"/>
          <w:sz w:val="20"/>
          <w:lang w:val="hy-AM"/>
        </w:rPr>
        <w:t xml:space="preserve"> </w:t>
      </w:r>
      <w:r w:rsidRPr="00E6597C">
        <w:rPr>
          <w:rFonts w:ascii="GHEA Grapalat" w:hAnsi="GHEA Grapalat" w:cs="Sylfaen"/>
          <w:sz w:val="20"/>
          <w:lang w:val="hy-AM"/>
        </w:rPr>
        <w:t>մոտ</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վերացել</w:t>
      </w:r>
      <w:r w:rsidRPr="00E6597C">
        <w:rPr>
          <w:rFonts w:ascii="GHEA Grapalat" w:hAnsi="GHEA Grapalat" w:cs="Times Armenian"/>
          <w:sz w:val="20"/>
          <w:lang w:val="hy-AM"/>
        </w:rPr>
        <w:t xml:space="preserve"> </w:t>
      </w:r>
      <w:r w:rsidRPr="00E6597C">
        <w:rPr>
          <w:rFonts w:ascii="GHEA Grapalat" w:hAnsi="GHEA Grapalat" w:cs="Sylfaen"/>
          <w:sz w:val="20"/>
        </w:rPr>
        <w:t>աշխատանք</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օգտագործման</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պահանջը</w:t>
      </w:r>
      <w:r w:rsidRPr="004605D7">
        <w:rPr>
          <w:rFonts w:ascii="GHEA Grapalat" w:hAnsi="GHEA Grapalat" w:cs="Sylfaen"/>
          <w:sz w:val="20"/>
          <w:lang w:val="pt-BR"/>
        </w:rPr>
        <w:t xml:space="preserve">, </w:t>
      </w:r>
      <w:r w:rsidRPr="00E6597C">
        <w:rPr>
          <w:rFonts w:ascii="GHEA Grapalat" w:hAnsi="GHEA Grapalat" w:cs="Sylfaen"/>
          <w:sz w:val="20"/>
        </w:rPr>
        <w:t>իսկ</w:t>
      </w:r>
      <w:r w:rsidRPr="004605D7">
        <w:rPr>
          <w:rFonts w:ascii="GHEA Grapalat" w:hAnsi="GHEA Grapalat" w:cs="Sylfaen"/>
          <w:sz w:val="20"/>
          <w:lang w:val="pt-BR"/>
        </w:rPr>
        <w:t xml:space="preserve"> </w:t>
      </w:r>
      <w:r w:rsidRPr="00E6597C">
        <w:rPr>
          <w:rFonts w:ascii="GHEA Grapalat" w:hAnsi="GHEA Grapalat" w:cs="Sylfaen"/>
          <w:sz w:val="20"/>
        </w:rPr>
        <w:t>Կատարողի</w:t>
      </w:r>
      <w:r w:rsidRPr="004605D7">
        <w:rPr>
          <w:rFonts w:ascii="GHEA Grapalat" w:hAnsi="GHEA Grapalat" w:cs="Sylfaen"/>
          <w:sz w:val="20"/>
          <w:lang w:val="pt-BR"/>
        </w:rPr>
        <w:t xml:space="preserve"> </w:t>
      </w:r>
      <w:r w:rsidRPr="00E6597C">
        <w:rPr>
          <w:rFonts w:ascii="GHEA Grapalat" w:hAnsi="GHEA Grapalat" w:cs="Sylfaen"/>
          <w:sz w:val="20"/>
        </w:rPr>
        <w:t>առաջարկությունը</w:t>
      </w:r>
      <w:r w:rsidRPr="004605D7">
        <w:rPr>
          <w:rFonts w:ascii="GHEA Grapalat" w:hAnsi="GHEA Grapalat" w:cs="Sylfaen"/>
          <w:sz w:val="20"/>
          <w:lang w:val="pt-BR"/>
        </w:rPr>
        <w:t xml:space="preserve"> </w:t>
      </w:r>
      <w:r w:rsidRPr="00E6597C">
        <w:rPr>
          <w:rFonts w:ascii="GHEA Grapalat" w:hAnsi="GHEA Grapalat" w:cs="Sylfaen"/>
          <w:sz w:val="20"/>
        </w:rPr>
        <w:t>ներկայացվել</w:t>
      </w:r>
      <w:r w:rsidRPr="004605D7">
        <w:rPr>
          <w:rFonts w:ascii="GHEA Grapalat" w:hAnsi="GHEA Grapalat" w:cs="Sylfaen"/>
          <w:sz w:val="20"/>
          <w:lang w:val="pt-BR"/>
        </w:rPr>
        <w:t xml:space="preserve"> </w:t>
      </w:r>
      <w:r w:rsidRPr="00E6597C">
        <w:rPr>
          <w:rFonts w:ascii="GHEA Grapalat" w:hAnsi="GHEA Grapalat" w:cs="Sylfaen"/>
          <w:sz w:val="20"/>
        </w:rPr>
        <w:t>է</w:t>
      </w:r>
      <w:r w:rsidRPr="004605D7">
        <w:rPr>
          <w:rFonts w:ascii="GHEA Grapalat" w:hAnsi="GHEA Grapalat" w:cs="Sylfaen"/>
          <w:sz w:val="20"/>
          <w:lang w:val="pt-BR"/>
        </w:rPr>
        <w:t xml:space="preserve"> </w:t>
      </w:r>
      <w:r w:rsidRPr="00E6597C">
        <w:rPr>
          <w:rFonts w:ascii="GHEA Grapalat" w:hAnsi="GHEA Grapalat" w:cs="Sylfaen"/>
          <w:sz w:val="20"/>
        </w:rPr>
        <w:t>ոչ</w:t>
      </w:r>
      <w:r w:rsidRPr="004605D7">
        <w:rPr>
          <w:rFonts w:ascii="GHEA Grapalat" w:hAnsi="GHEA Grapalat" w:cs="Sylfaen"/>
          <w:sz w:val="20"/>
          <w:lang w:val="pt-BR"/>
        </w:rPr>
        <w:t xml:space="preserve"> </w:t>
      </w:r>
      <w:r w:rsidRPr="00E6597C">
        <w:rPr>
          <w:rFonts w:ascii="GHEA Grapalat" w:hAnsi="GHEA Grapalat" w:cs="Sylfaen"/>
          <w:sz w:val="20"/>
        </w:rPr>
        <w:t>ուշ</w:t>
      </w:r>
      <w:r w:rsidRPr="004605D7">
        <w:rPr>
          <w:rFonts w:ascii="GHEA Grapalat" w:hAnsi="GHEA Grapalat" w:cs="Sylfaen"/>
          <w:sz w:val="20"/>
          <w:lang w:val="pt-BR"/>
        </w:rPr>
        <w:t xml:space="preserve">, </w:t>
      </w:r>
      <w:r w:rsidRPr="00E6597C">
        <w:rPr>
          <w:rFonts w:ascii="GHEA Grapalat" w:hAnsi="GHEA Grapalat" w:cs="Sylfaen"/>
          <w:sz w:val="20"/>
        </w:rPr>
        <w:t>քան</w:t>
      </w:r>
      <w:r w:rsidRPr="004605D7">
        <w:rPr>
          <w:rFonts w:ascii="GHEA Grapalat" w:hAnsi="GHEA Grapalat" w:cs="Sylfaen"/>
          <w:sz w:val="20"/>
          <w:lang w:val="pt-BR"/>
        </w:rPr>
        <w:t xml:space="preserve"> </w:t>
      </w:r>
      <w:r w:rsidRPr="00E6597C">
        <w:rPr>
          <w:rFonts w:ascii="GHEA Grapalat" w:hAnsi="GHEA Grapalat" w:cs="Sylfaen"/>
          <w:sz w:val="20"/>
        </w:rPr>
        <w:t>պայմանագրով</w:t>
      </w:r>
      <w:r w:rsidRPr="004605D7">
        <w:rPr>
          <w:rFonts w:ascii="GHEA Grapalat" w:hAnsi="GHEA Grapalat" w:cs="Sylfaen"/>
          <w:sz w:val="20"/>
          <w:lang w:val="pt-BR"/>
        </w:rPr>
        <w:t xml:space="preserve"> </w:t>
      </w:r>
      <w:r w:rsidRPr="00E6597C">
        <w:rPr>
          <w:rFonts w:ascii="GHEA Grapalat" w:hAnsi="GHEA Grapalat" w:cs="Sylfaen"/>
          <w:sz w:val="20"/>
        </w:rPr>
        <w:t>ի</w:t>
      </w:r>
      <w:r w:rsidRPr="004605D7">
        <w:rPr>
          <w:rFonts w:ascii="GHEA Grapalat" w:hAnsi="GHEA Grapalat" w:cs="Sylfaen"/>
          <w:sz w:val="20"/>
          <w:lang w:val="pt-BR"/>
        </w:rPr>
        <w:t xml:space="preserve"> </w:t>
      </w:r>
      <w:r w:rsidRPr="00E6597C">
        <w:rPr>
          <w:rFonts w:ascii="GHEA Grapalat" w:hAnsi="GHEA Grapalat" w:cs="Sylfaen"/>
          <w:sz w:val="20"/>
        </w:rPr>
        <w:t>սկզբանե</w:t>
      </w:r>
      <w:r w:rsidRPr="004605D7">
        <w:rPr>
          <w:rFonts w:ascii="GHEA Grapalat" w:hAnsi="GHEA Grapalat" w:cs="Sylfaen"/>
          <w:sz w:val="20"/>
          <w:lang w:val="pt-BR"/>
        </w:rPr>
        <w:t xml:space="preserve"> </w:t>
      </w:r>
      <w:r w:rsidRPr="00E6597C">
        <w:rPr>
          <w:rFonts w:ascii="GHEA Grapalat" w:hAnsi="GHEA Grapalat" w:cs="Sylfaen"/>
          <w:sz w:val="20"/>
        </w:rPr>
        <w:t>աշխատանքների</w:t>
      </w:r>
      <w:r w:rsidRPr="004605D7">
        <w:rPr>
          <w:rFonts w:ascii="GHEA Grapalat" w:hAnsi="GHEA Grapalat" w:cs="Sylfaen"/>
          <w:sz w:val="20"/>
          <w:lang w:val="pt-BR"/>
        </w:rPr>
        <w:t xml:space="preserve"> </w:t>
      </w:r>
      <w:r w:rsidRPr="00E6597C">
        <w:rPr>
          <w:rFonts w:ascii="GHEA Grapalat" w:hAnsi="GHEA Grapalat" w:cs="Sylfaen"/>
          <w:sz w:val="20"/>
        </w:rPr>
        <w:t>կատարման</w:t>
      </w:r>
      <w:r w:rsidRPr="004605D7">
        <w:rPr>
          <w:rFonts w:ascii="GHEA Grapalat" w:hAnsi="GHEA Grapalat" w:cs="Sylfaen"/>
          <w:sz w:val="20"/>
          <w:lang w:val="pt-BR"/>
        </w:rPr>
        <w:t xml:space="preserve"> </w:t>
      </w:r>
      <w:r w:rsidRPr="00E6597C">
        <w:rPr>
          <w:rFonts w:ascii="GHEA Grapalat" w:hAnsi="GHEA Grapalat" w:cs="Sylfaen"/>
          <w:sz w:val="20"/>
        </w:rPr>
        <w:t>համար</w:t>
      </w:r>
      <w:r w:rsidRPr="004605D7">
        <w:rPr>
          <w:rFonts w:ascii="GHEA Grapalat" w:hAnsi="GHEA Grapalat" w:cs="Sylfaen"/>
          <w:sz w:val="20"/>
          <w:lang w:val="pt-BR"/>
        </w:rPr>
        <w:t xml:space="preserve"> </w:t>
      </w:r>
      <w:r w:rsidRPr="00E6597C">
        <w:rPr>
          <w:rFonts w:ascii="GHEA Grapalat" w:hAnsi="GHEA Grapalat" w:cs="Sylfaen"/>
          <w:sz w:val="20"/>
        </w:rPr>
        <w:t>սահմանված</w:t>
      </w:r>
      <w:r w:rsidRPr="004605D7">
        <w:rPr>
          <w:rFonts w:ascii="GHEA Grapalat" w:hAnsi="GHEA Grapalat" w:cs="Sylfaen"/>
          <w:sz w:val="20"/>
          <w:lang w:val="pt-BR"/>
        </w:rPr>
        <w:t xml:space="preserve"> </w:t>
      </w:r>
      <w:r w:rsidRPr="00E6597C">
        <w:rPr>
          <w:rFonts w:ascii="GHEA Grapalat" w:hAnsi="GHEA Grapalat" w:cs="Sylfaen"/>
          <w:sz w:val="20"/>
        </w:rPr>
        <w:t>ժամկետը</w:t>
      </w:r>
      <w:r w:rsidRPr="004605D7">
        <w:rPr>
          <w:rFonts w:ascii="GHEA Grapalat" w:hAnsi="GHEA Grapalat" w:cs="Sylfaen"/>
          <w:sz w:val="20"/>
          <w:lang w:val="pt-BR"/>
        </w:rPr>
        <w:t xml:space="preserve"> </w:t>
      </w:r>
      <w:r w:rsidRPr="00E6597C">
        <w:rPr>
          <w:rFonts w:ascii="GHEA Grapalat" w:hAnsi="GHEA Grapalat" w:cs="Sylfaen"/>
          <w:sz w:val="20"/>
        </w:rPr>
        <w:t>լրանալուց</w:t>
      </w:r>
      <w:r w:rsidRPr="004605D7">
        <w:rPr>
          <w:rFonts w:ascii="GHEA Grapalat" w:hAnsi="GHEA Grapalat" w:cs="Sylfaen"/>
          <w:sz w:val="20"/>
          <w:lang w:val="pt-BR"/>
        </w:rPr>
        <w:t xml:space="preserve"> </w:t>
      </w:r>
      <w:r w:rsidRPr="00E6597C">
        <w:rPr>
          <w:rFonts w:ascii="GHEA Grapalat" w:hAnsi="GHEA Grapalat" w:cs="Sylfaen"/>
          <w:sz w:val="20"/>
        </w:rPr>
        <w:t>առնվազն</w:t>
      </w:r>
      <w:r w:rsidRPr="004605D7">
        <w:rPr>
          <w:rFonts w:ascii="GHEA Grapalat" w:hAnsi="GHEA Grapalat" w:cs="Sylfaen"/>
          <w:sz w:val="20"/>
          <w:lang w:val="pt-BR"/>
        </w:rPr>
        <w:t xml:space="preserve"> 5 </w:t>
      </w:r>
      <w:r w:rsidRPr="00E6597C">
        <w:rPr>
          <w:rFonts w:ascii="GHEA Grapalat" w:hAnsi="GHEA Grapalat" w:cs="Sylfaen"/>
          <w:sz w:val="20"/>
        </w:rPr>
        <w:t>օրացուցային</w:t>
      </w:r>
      <w:r w:rsidRPr="004605D7">
        <w:rPr>
          <w:rFonts w:ascii="GHEA Grapalat" w:hAnsi="GHEA Grapalat" w:cs="Sylfaen"/>
          <w:sz w:val="20"/>
          <w:lang w:val="pt-BR"/>
        </w:rPr>
        <w:t xml:space="preserve"> </w:t>
      </w:r>
      <w:r w:rsidRPr="00E6597C">
        <w:rPr>
          <w:rFonts w:ascii="GHEA Grapalat" w:hAnsi="GHEA Grapalat" w:cs="Sylfaen"/>
          <w:sz w:val="20"/>
        </w:rPr>
        <w:t>օր</w:t>
      </w:r>
      <w:r w:rsidRPr="004605D7">
        <w:rPr>
          <w:rFonts w:ascii="GHEA Grapalat" w:hAnsi="GHEA Grapalat" w:cs="Sylfaen"/>
          <w:sz w:val="20"/>
          <w:lang w:val="pt-BR"/>
        </w:rPr>
        <w:t xml:space="preserve"> </w:t>
      </w:r>
      <w:r w:rsidRPr="00E6597C">
        <w:rPr>
          <w:rFonts w:ascii="GHEA Grapalat" w:hAnsi="GHEA Grapalat" w:cs="Sylfaen"/>
          <w:sz w:val="20"/>
        </w:rPr>
        <w:t>առաջ</w:t>
      </w:r>
      <w:r w:rsidRPr="00E6597C">
        <w:rPr>
          <w:rFonts w:ascii="GHEA Grapalat" w:hAnsi="GHEA Grapalat" w:cs="Sylfaen"/>
          <w:sz w:val="20"/>
          <w:lang w:val="pt-BR"/>
        </w:rPr>
        <w:t>: Ընդ որում սույն կետով սահմանված դեպքում ա</w:t>
      </w:r>
      <w:r w:rsidRPr="00E6597C">
        <w:rPr>
          <w:rFonts w:ascii="GHEA Grapalat" w:hAnsi="GHEA Grapalat" w:cs="Times Armenian"/>
          <w:sz w:val="20"/>
          <w:lang w:val="hy-AM"/>
        </w:rPr>
        <w:t xml:space="preserve">շխատանքի </w:t>
      </w:r>
      <w:r w:rsidRPr="00E6597C">
        <w:rPr>
          <w:rFonts w:ascii="GHEA Grapalat" w:hAnsi="GHEA Grapalat" w:cs="Sylfaen"/>
          <w:sz w:val="20"/>
          <w:lang w:val="hy-AM"/>
        </w:rPr>
        <w:t>կատարման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երկարաձգվել</w:t>
      </w:r>
      <w:r w:rsidRPr="00E6597C">
        <w:rPr>
          <w:rFonts w:ascii="GHEA Grapalat" w:hAnsi="GHEA Grapalat" w:cs="Times Armenian"/>
          <w:sz w:val="20"/>
          <w:lang w:val="hy-AM"/>
        </w:rPr>
        <w:t xml:space="preserve"> </w:t>
      </w:r>
      <w:r w:rsidRPr="00E6597C">
        <w:rPr>
          <w:rFonts w:ascii="GHEA Grapalat" w:hAnsi="GHEA Grapalat" w:cs="Times Armenian"/>
          <w:sz w:val="20"/>
        </w:rPr>
        <w:t>մեկ</w:t>
      </w:r>
      <w:r w:rsidRPr="00E6597C">
        <w:rPr>
          <w:rFonts w:ascii="GHEA Grapalat" w:hAnsi="GHEA Grapalat" w:cs="Times Armenian"/>
          <w:sz w:val="20"/>
          <w:lang w:val="pt-BR"/>
        </w:rPr>
        <w:t xml:space="preserve"> </w:t>
      </w:r>
      <w:r w:rsidRPr="00E6597C">
        <w:rPr>
          <w:rFonts w:ascii="GHEA Grapalat" w:hAnsi="GHEA Grapalat" w:cs="Times Armenian"/>
          <w:sz w:val="20"/>
        </w:rPr>
        <w:t>անգամ</w:t>
      </w:r>
      <w:r w:rsidRPr="00E6597C">
        <w:rPr>
          <w:rFonts w:ascii="GHEA Grapalat" w:hAnsi="GHEA Grapalat" w:cs="Times Armenian"/>
          <w:sz w:val="20"/>
          <w:lang w:val="pt-BR"/>
        </w:rPr>
        <w:t xml:space="preserve"> </w:t>
      </w:r>
      <w:r w:rsidRPr="00E6597C">
        <w:rPr>
          <w:rFonts w:ascii="GHEA Grapalat" w:hAnsi="GHEA Grapalat" w:cs="Sylfaen"/>
          <w:sz w:val="20"/>
          <w:lang w:val="hy-AM"/>
        </w:rPr>
        <w:t>մինչև</w:t>
      </w:r>
      <w:r w:rsidRPr="00E6597C">
        <w:rPr>
          <w:rFonts w:ascii="GHEA Grapalat" w:hAnsi="GHEA Grapalat" w:cs="Sylfaen"/>
          <w:sz w:val="20"/>
          <w:lang w:val="pt-BR"/>
        </w:rPr>
        <w:t xml:space="preserve"> 30 </w:t>
      </w:r>
      <w:r w:rsidRPr="00E6597C">
        <w:rPr>
          <w:rFonts w:ascii="GHEA Grapalat" w:hAnsi="GHEA Grapalat" w:cs="Sylfaen"/>
          <w:sz w:val="20"/>
        </w:rPr>
        <w:t>օրացուցային</w:t>
      </w:r>
      <w:r w:rsidRPr="00E6597C">
        <w:rPr>
          <w:rFonts w:ascii="GHEA Grapalat" w:hAnsi="GHEA Grapalat" w:cs="Sylfaen"/>
          <w:sz w:val="20"/>
          <w:lang w:val="pt-BR"/>
        </w:rPr>
        <w:t xml:space="preserve"> օրով, բայց ոչ ավել քան պայմանագրով սահմանված ժամկետն է:</w:t>
      </w:r>
    </w:p>
    <w:p w:rsidR="00F02279" w:rsidRPr="00E6597C" w:rsidRDefault="00F02279" w:rsidP="00F02279">
      <w:pPr>
        <w:tabs>
          <w:tab w:val="left" w:pos="1276"/>
        </w:tabs>
        <w:ind w:firstLine="720"/>
        <w:jc w:val="both"/>
        <w:rPr>
          <w:rFonts w:ascii="GHEA Grapalat" w:hAnsi="GHEA Grapalat"/>
          <w:sz w:val="20"/>
          <w:lang w:val="hy-AM"/>
        </w:rPr>
      </w:pPr>
      <w:r w:rsidRPr="00E6597C">
        <w:rPr>
          <w:rFonts w:ascii="GHEA Grapalat" w:hAnsi="GHEA Grapalat"/>
          <w:sz w:val="20"/>
          <w:lang w:val="hy-AM"/>
        </w:rPr>
        <w:t>7.</w:t>
      </w:r>
      <w:r w:rsidRPr="00E6597C">
        <w:rPr>
          <w:rFonts w:ascii="GHEA Grapalat" w:hAnsi="GHEA Grapalat"/>
          <w:sz w:val="20"/>
          <w:lang w:val="pt-BR"/>
        </w:rPr>
        <w:t>9</w:t>
      </w:r>
      <w:r w:rsidRPr="00E6597C">
        <w:rPr>
          <w:rFonts w:ascii="GHEA Grapalat" w:hAnsi="GHEA Grapalat"/>
          <w:sz w:val="20"/>
          <w:lang w:val="hy-AM"/>
        </w:rPr>
        <w:t xml:space="preserve"> </w:t>
      </w:r>
      <w:r w:rsidRPr="00E6597C">
        <w:rPr>
          <w:rFonts w:ascii="GHEA Grapalat" w:hAnsi="GHEA Grapalat"/>
          <w:sz w:val="20"/>
        </w:rPr>
        <w:t>Պ</w:t>
      </w:r>
      <w:r w:rsidRPr="00E6597C">
        <w:rPr>
          <w:rFonts w:ascii="GHEA Grapalat" w:hAnsi="GHEA Grapalat"/>
          <w:sz w:val="20"/>
          <w:lang w:val="hy-AM"/>
        </w:rPr>
        <w:t>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F02279" w:rsidRPr="00E6597C" w:rsidRDefault="00F02279" w:rsidP="00F02279">
      <w:pPr>
        <w:tabs>
          <w:tab w:val="left" w:pos="720"/>
        </w:tabs>
        <w:jc w:val="both"/>
        <w:rPr>
          <w:rFonts w:ascii="GHEA Grapalat" w:hAnsi="GHEA Grapalat"/>
          <w:sz w:val="20"/>
          <w:lang w:val="hy-AM"/>
        </w:rPr>
      </w:pPr>
      <w:r w:rsidRPr="00E6597C">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w:t>
      </w:r>
      <w:r w:rsidRPr="00E6597C">
        <w:rPr>
          <w:rFonts w:ascii="GHEA Grapalat" w:hAnsi="GHEA Grapalat"/>
          <w:sz w:val="20"/>
          <w:lang w:val="hy-AM"/>
        </w:rPr>
        <w:lastRenderedPageBreak/>
        <w:t>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F02279" w:rsidRPr="00E6597C" w:rsidRDefault="00F02279" w:rsidP="00F02279">
      <w:pPr>
        <w:ind w:firstLine="567"/>
        <w:jc w:val="both"/>
        <w:rPr>
          <w:rFonts w:ascii="GHEA Grapalat" w:hAnsi="GHEA Grapalat"/>
          <w:sz w:val="20"/>
          <w:u w:val="single"/>
          <w:lang w:val="nb-NO"/>
        </w:rPr>
      </w:pPr>
      <w:r w:rsidRPr="00E6597C">
        <w:rPr>
          <w:rFonts w:ascii="GHEA Grapalat" w:hAnsi="GHEA Grapalat" w:cs="Sylfaen"/>
          <w:sz w:val="20"/>
          <w:lang w:val="hy-AM"/>
        </w:rPr>
        <w:t xml:space="preserve">7.10 </w:t>
      </w:r>
      <w:r w:rsidRPr="00E6597C">
        <w:rPr>
          <w:rFonts w:ascii="GHEA Grapalat" w:hAnsi="GHEA Grapalat"/>
          <w:sz w:val="20"/>
          <w:lang w:val="hy-AM"/>
        </w:rPr>
        <w:t>Պ</w:t>
      </w:r>
      <w:r w:rsidRPr="00E6597C">
        <w:rPr>
          <w:rFonts w:ascii="GHEA Grapalat" w:hAnsi="GHEA Grapalat"/>
          <w:spacing w:val="-4"/>
          <w:sz w:val="20"/>
          <w:szCs w:val="20"/>
          <w:lang w:val="hy-AM" w:eastAsia="ru-RU"/>
        </w:rPr>
        <w:t xml:space="preserve">այմանագիրը չի </w:t>
      </w:r>
      <w:r w:rsidRPr="00E6597C">
        <w:rPr>
          <w:rFonts w:ascii="GHEA Grapalat" w:hAnsi="GHEA Grapalat"/>
          <w:sz w:val="20"/>
          <w:szCs w:val="20"/>
          <w:lang w:val="hy-AM" w:eastAsia="ru-RU"/>
        </w:rPr>
        <w:t>կարող փոփոխվել կողմերի պարտա</w:t>
      </w:r>
      <w:r w:rsidRPr="00E6597C">
        <w:rPr>
          <w:rFonts w:ascii="GHEA Grapalat" w:hAnsi="GHEA Grapalat"/>
          <w:sz w:val="20"/>
          <w:szCs w:val="20"/>
          <w:lang w:val="hy-AM" w:eastAsia="ru-RU"/>
        </w:rPr>
        <w:softHyphen/>
        <w:t>վորու</w:t>
      </w:r>
      <w:r w:rsidRPr="00E6597C">
        <w:rPr>
          <w:rFonts w:ascii="GHEA Grapalat" w:hAnsi="GHEA Grapalat"/>
          <w:sz w:val="20"/>
          <w:szCs w:val="20"/>
          <w:lang w:val="hy-AM" w:eastAsia="ru-RU"/>
        </w:rPr>
        <w:softHyphen/>
        <w:t>թյունների մասնակի չկատարման հետևանքով</w:t>
      </w:r>
      <w:r w:rsidRPr="00E6597C" w:rsidDel="00591DE3">
        <w:rPr>
          <w:rFonts w:ascii="GHEA Grapalat" w:hAnsi="GHEA Grapalat"/>
          <w:sz w:val="20"/>
          <w:szCs w:val="20"/>
          <w:lang w:val="hy-AM" w:eastAsia="ru-RU"/>
        </w:rPr>
        <w:t xml:space="preserve"> </w:t>
      </w:r>
      <w:r w:rsidRPr="00E6597C">
        <w:rPr>
          <w:rFonts w:ascii="GHEA Grapalat" w:hAnsi="GHEA Grapalat"/>
          <w:sz w:val="20"/>
          <w:szCs w:val="20"/>
          <w:lang w:val="hy-AM" w:eastAsia="ru-RU"/>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F02279" w:rsidRPr="00E6597C" w:rsidRDefault="00F02279" w:rsidP="00F02279">
      <w:pPr>
        <w:ind w:firstLine="567"/>
        <w:jc w:val="both"/>
        <w:rPr>
          <w:rFonts w:ascii="GHEA Grapalat" w:hAnsi="GHEA Grapalat"/>
          <w:sz w:val="20"/>
          <w:lang w:val="hy-AM"/>
        </w:rPr>
      </w:pPr>
      <w:r w:rsidRPr="00E6597C">
        <w:rPr>
          <w:rFonts w:ascii="GHEA Grapalat" w:hAnsi="GHEA Grapalat"/>
          <w:sz w:val="20"/>
          <w:lang w:val="hy-AM"/>
        </w:rPr>
        <w:t xml:space="preserve">   7.11 </w:t>
      </w:r>
      <w:r w:rsidRPr="00E6597C">
        <w:rPr>
          <w:rFonts w:ascii="GHEA Grapalat" w:hAnsi="GHEA Grapalat"/>
          <w:sz w:val="20"/>
          <w:szCs w:val="20"/>
          <w:lang w:val="hy-AM" w:eastAsia="ru-RU"/>
        </w:rPr>
        <w:t>Կատարողի կողմից ստանձնած պարտավորությունները չկատա</w:t>
      </w:r>
      <w:r w:rsidRPr="00E6597C">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8F13BF" w:rsidRPr="004605D7">
        <w:rPr>
          <w:rFonts w:ascii="GHEA Grapalat" w:hAnsi="GHEA Grapalat"/>
          <w:sz w:val="20"/>
          <w:szCs w:val="20"/>
          <w:lang w:val="hy-AM" w:eastAsia="ru-RU"/>
        </w:rPr>
        <w:t xml:space="preserve"> </w:t>
      </w:r>
      <w:r w:rsidR="008F13BF"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8F13BF" w:rsidRPr="004605D7">
        <w:rPr>
          <w:rFonts w:ascii="GHEA Grapalat" w:hAnsi="GHEA Grapalat"/>
          <w:sz w:val="20"/>
          <w:szCs w:val="20"/>
          <w:lang w:val="hy-AM" w:eastAsia="ru-RU"/>
        </w:rPr>
        <w:t xml:space="preserve">Պատվիրատուն այն </w:t>
      </w:r>
      <w:r w:rsidR="008F13BF" w:rsidRPr="00E6597C">
        <w:rPr>
          <w:rFonts w:ascii="GHEA Grapalat" w:hAnsi="GHEA Grapalat"/>
          <w:sz w:val="20"/>
          <w:szCs w:val="20"/>
          <w:lang w:val="hy-AM" w:eastAsia="ru-RU"/>
        </w:rPr>
        <w:t xml:space="preserve">ուղարկվում է նաև </w:t>
      </w:r>
      <w:r w:rsidR="008F13BF" w:rsidRPr="004605D7">
        <w:rPr>
          <w:rFonts w:ascii="GHEA Grapalat" w:hAnsi="GHEA Grapalat"/>
          <w:sz w:val="20"/>
          <w:szCs w:val="20"/>
          <w:lang w:val="hy-AM" w:eastAsia="ru-RU"/>
        </w:rPr>
        <w:t xml:space="preserve">Կատարողի </w:t>
      </w:r>
      <w:r w:rsidR="008F13BF" w:rsidRPr="00E6597C">
        <w:rPr>
          <w:rFonts w:ascii="GHEA Grapalat" w:hAnsi="GHEA Grapalat"/>
          <w:sz w:val="20"/>
          <w:szCs w:val="20"/>
          <w:lang w:val="hy-AM" w:eastAsia="ru-RU"/>
        </w:rPr>
        <w:t>էլեկտրոնային փոստին:</w:t>
      </w:r>
      <w:r w:rsidRPr="00E6597C">
        <w:rPr>
          <w:rFonts w:ascii="GHEA Grapalat" w:hAnsi="GHEA Grapalat"/>
          <w:sz w:val="20"/>
          <w:lang w:val="hy-AM"/>
        </w:rPr>
        <w:t>7.12 Պ</w:t>
      </w:r>
      <w:r w:rsidRPr="00E6597C">
        <w:rPr>
          <w:rFonts w:ascii="GHEA Grapalat" w:hAnsi="GHEA Grapalat" w:cs="Sylfaen"/>
          <w:sz w:val="20"/>
          <w:lang w:val="hy-AM"/>
        </w:rPr>
        <w:t>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կապակցությամբ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վեճերը</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բանակցությունների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միջոցով։</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Համաձայնություն</w:t>
      </w:r>
      <w:r w:rsidRPr="00E6597C">
        <w:rPr>
          <w:rFonts w:ascii="GHEA Grapalat" w:hAnsi="GHEA Grapalat" w:cs="Times Armenian"/>
          <w:sz w:val="20"/>
          <w:lang w:val="hy-AM"/>
        </w:rPr>
        <w:t xml:space="preserve"> </w:t>
      </w:r>
      <w:r w:rsidRPr="00E6597C">
        <w:rPr>
          <w:rFonts w:ascii="GHEA Grapalat" w:hAnsi="GHEA Grapalat" w:cs="Sylfaen"/>
          <w:sz w:val="20"/>
          <w:lang w:val="hy-AM"/>
        </w:rPr>
        <w:t>ձեռք</w:t>
      </w:r>
      <w:r w:rsidRPr="00E6597C">
        <w:rPr>
          <w:rFonts w:ascii="GHEA Grapalat" w:hAnsi="GHEA Grapalat" w:cs="Times Armenian"/>
          <w:sz w:val="20"/>
          <w:lang w:val="hy-AM"/>
        </w:rPr>
        <w:t xml:space="preserve"> </w:t>
      </w:r>
      <w:r w:rsidRPr="00E6597C">
        <w:rPr>
          <w:rFonts w:ascii="GHEA Grapalat" w:hAnsi="GHEA Grapalat" w:cs="Sylfaen"/>
          <w:sz w:val="20"/>
          <w:lang w:val="hy-AM"/>
        </w:rPr>
        <w:t>չբերելու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դեպքում</w:t>
      </w:r>
      <w:r w:rsidRPr="00E6597C">
        <w:rPr>
          <w:rFonts w:ascii="GHEA Grapalat" w:hAnsi="GHEA Grapalat" w:cs="Times Armenian"/>
          <w:sz w:val="20"/>
          <w:lang w:val="hy-AM"/>
        </w:rPr>
        <w:t xml:space="preserve"> </w:t>
      </w:r>
      <w:r w:rsidRPr="00E6597C">
        <w:rPr>
          <w:rFonts w:ascii="GHEA Grapalat" w:hAnsi="GHEA Grapalat" w:cs="Sylfaen"/>
          <w:sz w:val="20"/>
          <w:lang w:val="hy-AM"/>
        </w:rPr>
        <w:t>վեճերը</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ՀՀ </w:t>
      </w:r>
      <w:r w:rsidRPr="00E6597C">
        <w:rPr>
          <w:rFonts w:ascii="GHEA Grapalat" w:hAnsi="GHEA Grapalat" w:cs="Sylfaen"/>
          <w:sz w:val="20"/>
          <w:lang w:val="hy-AM"/>
        </w:rPr>
        <w:t>դատարաններում</w:t>
      </w:r>
      <w:r w:rsidRPr="00E6597C">
        <w:rPr>
          <w:rFonts w:ascii="GHEA Grapalat" w:hAnsi="GHEA Grapalat"/>
          <w:sz w:val="20"/>
          <w:lang w:val="hy-AM"/>
        </w:rPr>
        <w:t>։</w:t>
      </w:r>
    </w:p>
    <w:p w:rsidR="00F02279" w:rsidRPr="00E6597C" w:rsidRDefault="00F02279" w:rsidP="00F02279">
      <w:pPr>
        <w:ind w:firstLine="567"/>
        <w:jc w:val="both"/>
        <w:rPr>
          <w:rFonts w:ascii="GHEA Grapalat" w:hAnsi="GHEA Grapalat"/>
          <w:sz w:val="20"/>
          <w:lang w:val="hy-AM"/>
        </w:rPr>
      </w:pPr>
      <w:r w:rsidRPr="00E6597C">
        <w:rPr>
          <w:rFonts w:ascii="GHEA Grapalat" w:hAnsi="GHEA Grapalat"/>
          <w:sz w:val="20"/>
          <w:lang w:val="hy-AM"/>
        </w:rPr>
        <w:t>7.13 Պ</w:t>
      </w:r>
      <w:r w:rsidRPr="00E6597C">
        <w:rPr>
          <w:rFonts w:ascii="GHEA Grapalat" w:hAnsi="GHEA Grapalat" w:cs="Sylfaen"/>
          <w:sz w:val="20"/>
          <w:lang w:val="hy-AM"/>
        </w:rPr>
        <w:t>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կազմված</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Times Armenian"/>
          <w:b/>
          <w:sz w:val="20"/>
          <w:lang w:val="hy-AM"/>
        </w:rPr>
        <w:t xml:space="preserve">____ </w:t>
      </w:r>
      <w:r w:rsidRPr="00E6597C">
        <w:rPr>
          <w:rFonts w:ascii="GHEA Grapalat" w:hAnsi="GHEA Grapalat" w:cs="Sylfaen"/>
          <w:sz w:val="20"/>
          <w:lang w:val="hy-AM"/>
        </w:rPr>
        <w:t>էջից</w:t>
      </w:r>
      <w:r w:rsidRPr="00E6597C">
        <w:rPr>
          <w:rFonts w:ascii="GHEA Grapalat" w:hAnsi="GHEA Grapalat" w:cs="Times Armenian"/>
          <w:sz w:val="20"/>
          <w:lang w:val="hy-AM"/>
        </w:rPr>
        <w:t xml:space="preserve">, </w:t>
      </w:r>
      <w:r w:rsidRPr="00E6597C">
        <w:rPr>
          <w:rFonts w:ascii="GHEA Grapalat" w:hAnsi="GHEA Grapalat" w:cs="Sylfaen"/>
          <w:sz w:val="20"/>
          <w:lang w:val="hy-AM"/>
        </w:rPr>
        <w:t>կնքվում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երկու</w:t>
      </w:r>
      <w:r w:rsidRPr="00E6597C">
        <w:rPr>
          <w:rFonts w:ascii="GHEA Grapalat" w:hAnsi="GHEA Grapalat" w:cs="Times Armenian"/>
          <w:sz w:val="20"/>
          <w:lang w:val="hy-AM"/>
        </w:rPr>
        <w:t xml:space="preserve"> </w:t>
      </w:r>
      <w:r w:rsidRPr="00E6597C">
        <w:rPr>
          <w:rFonts w:ascii="GHEA Grapalat" w:hAnsi="GHEA Grapalat" w:cs="Sylfaen"/>
          <w:sz w:val="20"/>
          <w:lang w:val="hy-AM"/>
        </w:rPr>
        <w:t>օրինակից</w:t>
      </w:r>
      <w:r w:rsidRPr="00E6597C">
        <w:rPr>
          <w:rFonts w:ascii="GHEA Grapalat" w:hAnsi="GHEA Grapalat" w:cs="Times Armenian"/>
          <w:sz w:val="20"/>
          <w:lang w:val="hy-AM"/>
        </w:rPr>
        <w:t xml:space="preserve">, </w:t>
      </w:r>
      <w:r w:rsidRPr="00E6597C">
        <w:rPr>
          <w:rFonts w:ascii="GHEA Grapalat" w:hAnsi="GHEA Grapalat" w:cs="Sylfaen"/>
          <w:sz w:val="20"/>
          <w:lang w:val="hy-AM"/>
        </w:rPr>
        <w:t>որոնք</w:t>
      </w:r>
      <w:r w:rsidRPr="00E6597C">
        <w:rPr>
          <w:rFonts w:ascii="GHEA Grapalat" w:hAnsi="GHEA Grapalat" w:cs="Times Armenian"/>
          <w:sz w:val="20"/>
          <w:lang w:val="hy-AM"/>
        </w:rPr>
        <w:t xml:space="preserve"> </w:t>
      </w:r>
      <w:r w:rsidRPr="00E6597C">
        <w:rPr>
          <w:rFonts w:ascii="GHEA Grapalat" w:hAnsi="GHEA Grapalat" w:cs="Sylfaen"/>
          <w:sz w:val="20"/>
          <w:lang w:val="hy-AM"/>
        </w:rPr>
        <w:t>ունեն</w:t>
      </w:r>
      <w:r w:rsidRPr="00E6597C">
        <w:rPr>
          <w:rFonts w:ascii="GHEA Grapalat" w:hAnsi="GHEA Grapalat" w:cs="Times Armenian"/>
          <w:sz w:val="20"/>
          <w:lang w:val="hy-AM"/>
        </w:rPr>
        <w:t xml:space="preserve"> </w:t>
      </w:r>
      <w:r w:rsidRPr="00E6597C">
        <w:rPr>
          <w:rFonts w:ascii="GHEA Grapalat" w:hAnsi="GHEA Grapalat" w:cs="Sylfaen"/>
          <w:sz w:val="20"/>
          <w:lang w:val="hy-AM"/>
        </w:rPr>
        <w:t>հավասարազոր</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իրավաբանական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ուժ</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N 1, N 2, N 3 և N 3.1 </w:t>
      </w:r>
      <w:r w:rsidRPr="00E6597C">
        <w:rPr>
          <w:rFonts w:ascii="GHEA Grapalat" w:hAnsi="GHEA Grapalat" w:cs="Sylfaen"/>
          <w:sz w:val="20"/>
          <w:lang w:val="hy-AM"/>
        </w:rPr>
        <w:t>հավելվածները</w:t>
      </w:r>
      <w:r w:rsidRPr="00E6597C">
        <w:rPr>
          <w:rFonts w:ascii="GHEA Grapalat" w:hAnsi="GHEA Grapalat" w:cs="Times Armenian"/>
          <w:sz w:val="20"/>
          <w:lang w:val="hy-AM"/>
        </w:rPr>
        <w:t xml:space="preserve"> </w:t>
      </w:r>
      <w:r w:rsidRPr="00E6597C">
        <w:rPr>
          <w:rFonts w:ascii="GHEA Grapalat" w:hAnsi="GHEA Grapalat" w:cs="Sylfaen"/>
          <w:sz w:val="20"/>
          <w:lang w:val="hy-AM"/>
        </w:rPr>
        <w:t>հանդիսանում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անբաժանելի</w:t>
      </w:r>
      <w:r w:rsidRPr="00E6597C">
        <w:rPr>
          <w:rFonts w:ascii="GHEA Grapalat" w:hAnsi="GHEA Grapalat" w:cs="Times Armenian"/>
          <w:sz w:val="20"/>
          <w:lang w:val="hy-AM"/>
        </w:rPr>
        <w:t xml:space="preserve"> </w:t>
      </w:r>
      <w:r w:rsidRPr="00E6597C">
        <w:rPr>
          <w:rFonts w:ascii="GHEA Grapalat" w:hAnsi="GHEA Grapalat" w:cs="Sylfaen"/>
          <w:sz w:val="20"/>
          <w:lang w:val="hy-AM"/>
        </w:rPr>
        <w:t>մասը</w:t>
      </w:r>
      <w:r w:rsidRPr="00E6597C">
        <w:rPr>
          <w:rFonts w:ascii="GHEA Grapalat" w:hAnsi="GHEA Grapalat" w:cs="Times Armenian"/>
          <w:sz w:val="20"/>
          <w:lang w:val="hy-AM"/>
        </w:rPr>
        <w:t xml:space="preserve">, </w:t>
      </w:r>
      <w:r w:rsidRPr="00E6597C">
        <w:rPr>
          <w:rFonts w:ascii="GHEA Grapalat" w:hAnsi="GHEA Grapalat" w:cs="Sylfaen"/>
          <w:sz w:val="20"/>
          <w:lang w:val="hy-AM"/>
        </w:rPr>
        <w:t>յուրաքանչյուր</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կողմին</w:t>
      </w:r>
      <w:r w:rsidRPr="00E6597C">
        <w:rPr>
          <w:rFonts w:ascii="GHEA Grapalat" w:hAnsi="GHEA Grapalat" w:cs="Times Armenian"/>
          <w:sz w:val="20"/>
          <w:lang w:val="hy-AM"/>
        </w:rPr>
        <w:t xml:space="preserve"> </w:t>
      </w:r>
      <w:r w:rsidRPr="00E6597C">
        <w:rPr>
          <w:rFonts w:ascii="GHEA Grapalat" w:hAnsi="GHEA Grapalat" w:cs="Sylfaen"/>
          <w:sz w:val="20"/>
          <w:lang w:val="hy-AM"/>
        </w:rPr>
        <w:t>տրվում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 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մեկ</w:t>
      </w:r>
      <w:r w:rsidRPr="00E6597C">
        <w:rPr>
          <w:rFonts w:ascii="GHEA Grapalat" w:hAnsi="GHEA Grapalat" w:cs="Times Armenian"/>
          <w:sz w:val="20"/>
          <w:lang w:val="hy-AM"/>
        </w:rPr>
        <w:t xml:space="preserve"> </w:t>
      </w:r>
      <w:r w:rsidRPr="00E6597C">
        <w:rPr>
          <w:rFonts w:ascii="GHEA Grapalat" w:hAnsi="GHEA Grapalat" w:cs="Sylfaen"/>
          <w:sz w:val="20"/>
          <w:lang w:val="hy-AM"/>
        </w:rPr>
        <w:t>օրինակ</w:t>
      </w:r>
      <w:r w:rsidRPr="00E6597C">
        <w:rPr>
          <w:rFonts w:ascii="GHEA Grapalat" w:hAnsi="GHEA Grapalat"/>
          <w:sz w:val="20"/>
          <w:lang w:val="hy-AM"/>
        </w:rPr>
        <w:t>։</w:t>
      </w:r>
    </w:p>
    <w:p w:rsidR="00F02279" w:rsidRPr="00E6597C" w:rsidRDefault="00F02279" w:rsidP="00F02279">
      <w:pPr>
        <w:ind w:firstLine="567"/>
        <w:jc w:val="both"/>
        <w:rPr>
          <w:rFonts w:ascii="GHEA Grapalat" w:hAnsi="GHEA Grapalat"/>
          <w:bCs/>
          <w:sz w:val="20"/>
          <w:lang w:val="hy-AM"/>
        </w:rPr>
      </w:pPr>
      <w:r w:rsidRPr="00E6597C">
        <w:rPr>
          <w:rFonts w:ascii="GHEA Grapalat" w:hAnsi="GHEA Grapalat"/>
          <w:sz w:val="20"/>
          <w:lang w:val="hy-AM"/>
        </w:rPr>
        <w:t xml:space="preserve">7.14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նկատմամբ</w:t>
      </w:r>
      <w:r w:rsidRPr="00E6597C">
        <w:rPr>
          <w:rFonts w:ascii="GHEA Grapalat" w:hAnsi="GHEA Grapalat" w:cs="Times Armenian"/>
          <w:sz w:val="20"/>
          <w:lang w:val="hy-AM"/>
        </w:rPr>
        <w:t xml:space="preserve"> </w:t>
      </w:r>
      <w:r w:rsidRPr="00E6597C">
        <w:rPr>
          <w:rFonts w:ascii="GHEA Grapalat" w:hAnsi="GHEA Grapalat" w:cs="Sylfaen"/>
          <w:sz w:val="20"/>
          <w:lang w:val="hy-AM"/>
        </w:rPr>
        <w:t>կիրառվում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Հայաստանի Հանրապետության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իրավունքը</w:t>
      </w:r>
      <w:r w:rsidRPr="00E6597C">
        <w:rPr>
          <w:rFonts w:ascii="GHEA Grapalat" w:hAnsi="GHEA Grapalat"/>
          <w:sz w:val="20"/>
          <w:lang w:val="hy-AM"/>
        </w:rPr>
        <w:t>։</w:t>
      </w:r>
    </w:p>
    <w:p w:rsidR="00F02279" w:rsidRPr="00015CC3" w:rsidRDefault="00F02279" w:rsidP="00F02279">
      <w:pPr>
        <w:ind w:firstLine="567"/>
        <w:jc w:val="both"/>
        <w:rPr>
          <w:rFonts w:ascii="GHEA Grapalat" w:hAnsi="GHEA Grapalat"/>
          <w:sz w:val="20"/>
          <w:szCs w:val="20"/>
          <w:vertAlign w:val="superscript"/>
          <w:lang w:val="hy-AM" w:eastAsia="ru-RU"/>
        </w:rPr>
      </w:pPr>
      <w:r w:rsidRPr="00E6597C">
        <w:rPr>
          <w:rFonts w:ascii="GHEA Grapalat" w:hAnsi="GHEA Grapalat"/>
          <w:sz w:val="20"/>
          <w:szCs w:val="20"/>
          <w:lang w:val="hy-AM" w:eastAsia="ru-RU"/>
        </w:rPr>
        <w:t xml:space="preserve">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w:t>
      </w:r>
      <w:r w:rsidR="00975F7D">
        <w:rPr>
          <w:rFonts w:ascii="GHEA Grapalat" w:hAnsi="GHEA Grapalat"/>
          <w:sz w:val="20"/>
          <w:szCs w:val="20"/>
          <w:lang w:val="hy-AM" w:eastAsia="ru-RU"/>
        </w:rPr>
        <w:t>քսանհինգ</w:t>
      </w:r>
      <w:r w:rsidR="008F13BF" w:rsidRPr="004605D7">
        <w:rPr>
          <w:rFonts w:ascii="GHEA Grapalat" w:hAnsi="GHEA Grapalat"/>
          <w:sz w:val="20"/>
          <w:szCs w:val="20"/>
          <w:lang w:val="hy-AM" w:eastAsia="ru-RU"/>
        </w:rPr>
        <w:t>ապատիկը</w:t>
      </w:r>
      <w:r w:rsidRPr="00E6597C">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8F13BF"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ապահովում</w:t>
      </w:r>
      <w:r w:rsidR="008F13BF" w:rsidRPr="004605D7">
        <w:rPr>
          <w:rFonts w:ascii="GHEA Grapalat" w:hAnsi="GHEA Grapalat"/>
          <w:sz w:val="20"/>
          <w:szCs w:val="20"/>
          <w:lang w:val="hy-AM" w:eastAsia="ru-RU"/>
        </w:rPr>
        <w:t>ներ</w:t>
      </w:r>
      <w:r w:rsidRPr="00E6597C">
        <w:rPr>
          <w:rFonts w:ascii="GHEA Grapalat" w:hAnsi="GHEA Grapalat"/>
          <w:sz w:val="20"/>
          <w:szCs w:val="20"/>
          <w:lang w:val="hy-AM" w:eastAsia="ru-RU"/>
        </w:rPr>
        <w:t xml:space="preserve">ը` նախատեսված ֆինանսական միջոցների չափով, փոխարինվում </w:t>
      </w:r>
      <w:r w:rsidR="008F13BF" w:rsidRPr="004605D7">
        <w:rPr>
          <w:rFonts w:ascii="GHEA Grapalat" w:hAnsi="GHEA Grapalat"/>
          <w:sz w:val="20"/>
          <w:szCs w:val="20"/>
          <w:lang w:val="hy-AM" w:eastAsia="ru-RU"/>
        </w:rPr>
        <w:t>են</w:t>
      </w:r>
      <w:r w:rsidRPr="00E6597C">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1</w:t>
      </w:r>
      <w:r w:rsidR="008F13BF" w:rsidRPr="004605D7">
        <w:rPr>
          <w:rFonts w:ascii="GHEA Grapalat" w:hAnsi="GHEA Grapalat"/>
          <w:sz w:val="20"/>
          <w:szCs w:val="20"/>
          <w:lang w:val="hy-AM" w:eastAsia="ru-RU"/>
        </w:rPr>
        <w:t>7</w:t>
      </w:r>
      <w:r w:rsidRPr="00E6597C">
        <w:rPr>
          <w:rFonts w:ascii="GHEA Grapalat" w:hAnsi="GHEA Grapalat"/>
          <w:sz w:val="20"/>
          <w:szCs w:val="20"/>
          <w:lang w:val="hy-AM" w:eastAsia="ru-RU"/>
        </w:rPr>
        <w:t xml:space="preserve">-րդ ենթակետի «բ» պարբերության պահանջները: Ընդ որում, Կատարողը համաձայնագիրը կնքում, իսկ տուժանքի ձևով ներկայացված </w:t>
      </w:r>
      <w:r w:rsidR="008F13BF"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w:t>
      </w:r>
      <w:r w:rsidR="008F13BF" w:rsidRPr="004605D7">
        <w:rPr>
          <w:rFonts w:ascii="GHEA Grapalat" w:hAnsi="GHEA Grapalat"/>
          <w:sz w:val="20"/>
          <w:szCs w:val="20"/>
          <w:lang w:val="hy-AM" w:eastAsia="ru-RU"/>
        </w:rPr>
        <w:t xml:space="preserve">ումների </w:t>
      </w:r>
      <w:r w:rsidRPr="00E6597C">
        <w:rPr>
          <w:rFonts w:ascii="GHEA Grapalat" w:hAnsi="GHEA Grapalat"/>
          <w:sz w:val="20"/>
          <w:szCs w:val="20"/>
          <w:lang w:val="hy-AM" w:eastAsia="ru-RU"/>
        </w:rPr>
        <w:t>փոխարինման դեպքում նաև նոր ապահովում</w:t>
      </w:r>
      <w:r w:rsidR="008F13BF" w:rsidRPr="004605D7">
        <w:rPr>
          <w:rFonts w:ascii="GHEA Grapalat" w:hAnsi="GHEA Grapalat"/>
          <w:sz w:val="20"/>
          <w:szCs w:val="20"/>
          <w:lang w:val="hy-AM" w:eastAsia="ru-RU"/>
        </w:rPr>
        <w:t>ներ</w:t>
      </w:r>
      <w:r w:rsidRPr="00E6597C">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4303CA" w:rsidRPr="00015CC3">
        <w:rPr>
          <w:rFonts w:ascii="GHEA Grapalat" w:hAnsi="GHEA Grapalat"/>
          <w:sz w:val="20"/>
          <w:szCs w:val="20"/>
          <w:vertAlign w:val="superscript"/>
          <w:lang w:val="hy-AM" w:eastAsia="ru-RU"/>
        </w:rPr>
        <w:t>24</w:t>
      </w:r>
      <w:r w:rsidRPr="00E6597C">
        <w:rPr>
          <w:rStyle w:val="af6"/>
          <w:rFonts w:ascii="GHEA Grapalat" w:hAnsi="GHEA Grapalat"/>
          <w:color w:val="FFFFFF"/>
          <w:sz w:val="20"/>
          <w:szCs w:val="20"/>
          <w:lang w:val="hy-AM" w:eastAsia="ru-RU"/>
        </w:rPr>
        <w:footnoteReference w:id="23"/>
      </w:r>
    </w:p>
    <w:p w:rsidR="00F02279" w:rsidRPr="00E6597C" w:rsidRDefault="00F02279" w:rsidP="00F02279">
      <w:pPr>
        <w:ind w:firstLine="720"/>
        <w:jc w:val="both"/>
        <w:rPr>
          <w:rFonts w:ascii="GHEA Grapalat" w:hAnsi="GHEA Grapalat" w:cs="Sylfaen"/>
          <w:sz w:val="20"/>
          <w:lang w:val="hy-AM"/>
        </w:rPr>
      </w:pP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b/>
          <w:sz w:val="20"/>
          <w:lang w:val="hy-AM"/>
        </w:rPr>
        <w:t>8.</w:t>
      </w:r>
      <w:r w:rsidRPr="00E6597C">
        <w:rPr>
          <w:rFonts w:ascii="GHEA Grapalat" w:hAnsi="GHEA Grapalat" w:cs="Sylfaen"/>
          <w:sz w:val="20"/>
          <w:lang w:val="hy-AM"/>
        </w:rPr>
        <w:t xml:space="preserve"> </w:t>
      </w:r>
      <w:r w:rsidRPr="00E6597C">
        <w:rPr>
          <w:rFonts w:ascii="GHEA Grapalat" w:hAnsi="GHEA Grapalat" w:cs="Sylfaen"/>
          <w:b/>
          <w:sz w:val="20"/>
          <w:lang w:val="nb-NO"/>
        </w:rPr>
        <w:t>ԿՈՂՄԵՐԻ</w:t>
      </w:r>
      <w:r w:rsidRPr="00E6597C">
        <w:rPr>
          <w:rFonts w:ascii="GHEA Grapalat" w:hAnsi="GHEA Grapalat" w:cs="Times Armenian"/>
          <w:b/>
          <w:sz w:val="20"/>
          <w:lang w:val="nb-NO"/>
        </w:rPr>
        <w:t xml:space="preserve"> </w:t>
      </w:r>
      <w:r w:rsidRPr="00E6597C">
        <w:rPr>
          <w:rFonts w:ascii="GHEA Grapalat" w:hAnsi="GHEA Grapalat" w:cs="Sylfaen"/>
          <w:b/>
          <w:sz w:val="20"/>
          <w:lang w:val="nb-NO"/>
        </w:rPr>
        <w:t>ՀԱՍՑԵՆԵՐԸ</w:t>
      </w:r>
      <w:r w:rsidRPr="00E6597C">
        <w:rPr>
          <w:rFonts w:ascii="GHEA Grapalat" w:hAnsi="GHEA Grapalat" w:cs="Times Armenian"/>
          <w:b/>
          <w:sz w:val="20"/>
          <w:lang w:val="nb-NO"/>
        </w:rPr>
        <w:t xml:space="preserve">, </w:t>
      </w:r>
      <w:r w:rsidRPr="00E6597C">
        <w:rPr>
          <w:rFonts w:ascii="GHEA Grapalat" w:hAnsi="GHEA Grapalat" w:cs="Sylfaen"/>
          <w:b/>
          <w:sz w:val="20"/>
          <w:lang w:val="nb-NO"/>
        </w:rPr>
        <w:t>ԲԱՆԿԱՅԻՆ</w:t>
      </w:r>
      <w:r w:rsidRPr="00E6597C">
        <w:rPr>
          <w:rFonts w:ascii="GHEA Grapalat" w:hAnsi="GHEA Grapalat" w:cs="Times Armenian"/>
          <w:b/>
          <w:sz w:val="20"/>
          <w:lang w:val="nb-NO"/>
        </w:rPr>
        <w:t xml:space="preserve"> </w:t>
      </w:r>
      <w:r w:rsidRPr="00E6597C">
        <w:rPr>
          <w:rFonts w:ascii="GHEA Grapalat" w:hAnsi="GHEA Grapalat" w:cs="Sylfaen"/>
          <w:b/>
          <w:sz w:val="20"/>
          <w:lang w:val="nb-NO"/>
        </w:rPr>
        <w:t>ՎԱՎԵՐԱՊԱՅՄԱՆՆԵՐԸ</w:t>
      </w:r>
      <w:r w:rsidRPr="00E6597C">
        <w:rPr>
          <w:rFonts w:ascii="GHEA Grapalat" w:hAnsi="GHEA Grapalat" w:cs="Times Armenian"/>
          <w:b/>
          <w:sz w:val="20"/>
          <w:lang w:val="nb-NO"/>
        </w:rPr>
        <w:t xml:space="preserve"> </w:t>
      </w:r>
      <w:r w:rsidRPr="00E6597C">
        <w:rPr>
          <w:rFonts w:ascii="GHEA Grapalat" w:hAnsi="GHEA Grapalat" w:cs="Sylfaen"/>
          <w:b/>
          <w:sz w:val="20"/>
          <w:lang w:val="nb-NO"/>
        </w:rPr>
        <w:t>ԵՎ</w:t>
      </w:r>
      <w:r w:rsidRPr="00E6597C">
        <w:rPr>
          <w:rFonts w:ascii="GHEA Grapalat" w:hAnsi="GHEA Grapalat" w:cs="Times Armenian"/>
          <w:b/>
          <w:sz w:val="20"/>
          <w:lang w:val="nb-NO"/>
        </w:rPr>
        <w:t xml:space="preserve"> </w:t>
      </w:r>
      <w:r w:rsidRPr="00E6597C">
        <w:rPr>
          <w:rFonts w:ascii="GHEA Grapalat" w:hAnsi="GHEA Grapalat" w:cs="Sylfaen"/>
          <w:b/>
          <w:sz w:val="20"/>
          <w:lang w:val="nb-NO"/>
        </w:rPr>
        <w:t>ՍՏՈՐԱԳՐՈՒԹՅՈՒՆՆԵՐԸ</w:t>
      </w:r>
    </w:p>
    <w:p w:rsidR="00F02279" w:rsidRPr="00E6597C" w:rsidRDefault="00F02279" w:rsidP="00F02279">
      <w:pPr>
        <w:jc w:val="both"/>
        <w:rPr>
          <w:rFonts w:ascii="GHEA Grapalat" w:hAnsi="GHEA Grapalat" w:cs="TimesArmenianPSMT"/>
          <w:sz w:val="18"/>
          <w:szCs w:val="18"/>
          <w:lang w:val="hy-AM"/>
        </w:rPr>
      </w:pPr>
      <w:r w:rsidRPr="00E6597C">
        <w:rPr>
          <w:rFonts w:ascii="GHEA Grapalat" w:hAnsi="GHEA Grapalat"/>
          <w:i/>
          <w:sz w:val="20"/>
          <w:lang w:val="hy-AM" w:eastAsia="zh-CN"/>
        </w:rPr>
        <w:t xml:space="preserve"> </w:t>
      </w:r>
    </w:p>
    <w:p w:rsidR="00F02279" w:rsidRPr="00E6597C" w:rsidRDefault="00F02279" w:rsidP="00F02279">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F02279" w:rsidRPr="00E6597C" w:rsidTr="00545BDE">
        <w:tc>
          <w:tcPr>
            <w:tcW w:w="4536" w:type="dxa"/>
          </w:tcPr>
          <w:p w:rsidR="00F02279" w:rsidRPr="00E6597C" w:rsidRDefault="00F02279" w:rsidP="00545BDE">
            <w:pPr>
              <w:jc w:val="center"/>
              <w:rPr>
                <w:rFonts w:ascii="GHEA Grapalat" w:hAnsi="GHEA Grapalat"/>
                <w:b/>
                <w:sz w:val="20"/>
                <w:lang w:val="hy-AM"/>
              </w:rPr>
            </w:pPr>
            <w:r w:rsidRPr="00E6597C">
              <w:rPr>
                <w:rFonts w:ascii="GHEA Grapalat" w:hAnsi="GHEA Grapalat"/>
                <w:b/>
                <w:sz w:val="20"/>
                <w:lang w:val="hy-AM"/>
              </w:rPr>
              <w:t>Պ Ա Տ Վ Ի Ր Ա Տ ՈՒ</w:t>
            </w:r>
          </w:p>
          <w:p w:rsidR="00F02279" w:rsidRPr="00E6597C" w:rsidRDefault="00F02279" w:rsidP="00545BDE">
            <w:pPr>
              <w:jc w:val="center"/>
              <w:rPr>
                <w:rFonts w:ascii="GHEA Grapalat" w:hAnsi="GHEA Grapalat"/>
                <w:b/>
                <w:sz w:val="20"/>
                <w:lang w:val="hy-AM"/>
              </w:rPr>
            </w:pPr>
          </w:p>
          <w:p w:rsidR="00F02279" w:rsidRPr="00E6597C" w:rsidRDefault="00F02279" w:rsidP="00545BDE">
            <w:pPr>
              <w:rPr>
                <w:rFonts w:ascii="GHEA Grapalat" w:hAnsi="GHEA Grapalat"/>
                <w:sz w:val="20"/>
                <w:lang w:val="hy-AM"/>
              </w:rPr>
            </w:pPr>
          </w:p>
          <w:p w:rsidR="00F02279" w:rsidRPr="00E6597C" w:rsidRDefault="00F02279" w:rsidP="00545BDE">
            <w:pPr>
              <w:rPr>
                <w:rFonts w:ascii="GHEA Grapalat" w:hAnsi="GHEA Grapalat"/>
                <w:sz w:val="20"/>
                <w:lang w:val="hy-AM"/>
              </w:rPr>
            </w:pPr>
          </w:p>
          <w:p w:rsidR="00F02279" w:rsidRPr="00E6597C" w:rsidRDefault="00F02279" w:rsidP="00545BDE">
            <w:pPr>
              <w:rPr>
                <w:rFonts w:ascii="GHEA Grapalat" w:hAnsi="GHEA Grapalat"/>
                <w:sz w:val="20"/>
                <w:lang w:val="hy-AM"/>
              </w:rPr>
            </w:pPr>
            <w:r w:rsidRPr="00E6597C">
              <w:rPr>
                <w:rFonts w:ascii="GHEA Grapalat" w:hAnsi="GHEA Grapalat"/>
                <w:sz w:val="20"/>
                <w:lang w:val="hy-AM"/>
              </w:rPr>
              <w:t xml:space="preserve">           --------------------------------------------</w:t>
            </w:r>
          </w:p>
          <w:p w:rsidR="00F02279" w:rsidRPr="00E6597C" w:rsidRDefault="00F02279" w:rsidP="00545BDE">
            <w:pPr>
              <w:rPr>
                <w:rFonts w:ascii="GHEA Grapalat" w:hAnsi="GHEA Grapalat"/>
                <w:sz w:val="16"/>
                <w:szCs w:val="16"/>
                <w:lang w:val="pt-BR"/>
              </w:rPr>
            </w:pPr>
            <w:r w:rsidRPr="00E6597C">
              <w:rPr>
                <w:rFonts w:ascii="GHEA Grapalat" w:hAnsi="GHEA Grapalat"/>
                <w:sz w:val="20"/>
                <w:lang w:val="hy-AM"/>
              </w:rPr>
              <w:t xml:space="preserve">                       </w:t>
            </w:r>
            <w:r w:rsidRPr="00E6597C">
              <w:rPr>
                <w:rFonts w:ascii="GHEA Grapalat" w:hAnsi="GHEA Grapalat"/>
                <w:sz w:val="16"/>
                <w:szCs w:val="16"/>
                <w:lang w:val="pt-BR"/>
              </w:rPr>
              <w:t>(ստորագրություն)</w:t>
            </w:r>
          </w:p>
          <w:p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w:t>
            </w:r>
          </w:p>
          <w:p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Կ.Տ.</w:t>
            </w:r>
          </w:p>
          <w:p w:rsidR="00F02279" w:rsidRPr="00E6597C" w:rsidRDefault="00F02279" w:rsidP="00545BDE">
            <w:pPr>
              <w:rPr>
                <w:rFonts w:ascii="GHEA Grapalat" w:hAnsi="GHEA Grapalat"/>
                <w:sz w:val="20"/>
                <w:lang w:val="pt-BR"/>
              </w:rPr>
            </w:pPr>
          </w:p>
          <w:p w:rsidR="00F02279" w:rsidRPr="00E6597C" w:rsidRDefault="00F02279" w:rsidP="00545BDE">
            <w:pPr>
              <w:rPr>
                <w:rFonts w:ascii="GHEA Grapalat" w:hAnsi="GHEA Grapalat"/>
                <w:sz w:val="20"/>
                <w:lang w:val="pt-BR"/>
              </w:rPr>
            </w:pPr>
          </w:p>
          <w:p w:rsidR="00F02279" w:rsidRPr="00E6597C" w:rsidRDefault="00F02279" w:rsidP="00545BDE">
            <w:pPr>
              <w:rPr>
                <w:rFonts w:ascii="GHEA Grapalat" w:hAnsi="GHEA Grapalat"/>
                <w:sz w:val="20"/>
                <w:lang w:val="pt-BR"/>
              </w:rPr>
            </w:pPr>
          </w:p>
        </w:tc>
        <w:tc>
          <w:tcPr>
            <w:tcW w:w="4111" w:type="dxa"/>
          </w:tcPr>
          <w:p w:rsidR="00F02279" w:rsidRPr="00E6597C" w:rsidRDefault="00F02279" w:rsidP="00545BDE">
            <w:pPr>
              <w:spacing w:line="360" w:lineRule="auto"/>
              <w:jc w:val="center"/>
              <w:rPr>
                <w:rFonts w:ascii="GHEA Grapalat" w:hAnsi="GHEA Grapalat"/>
                <w:b/>
                <w:sz w:val="20"/>
                <w:lang w:val="nb-NO"/>
              </w:rPr>
            </w:pPr>
            <w:r w:rsidRPr="00E6597C">
              <w:rPr>
                <w:rFonts w:ascii="GHEA Grapalat" w:hAnsi="GHEA Grapalat"/>
                <w:b/>
                <w:sz w:val="20"/>
                <w:lang w:val="nb-NO"/>
              </w:rPr>
              <w:t>Կ Ա Տ Ա Ր Ո Ղ</w:t>
            </w:r>
          </w:p>
          <w:p w:rsidR="00F02279" w:rsidRPr="00E6597C" w:rsidRDefault="00F02279" w:rsidP="00545BDE">
            <w:pPr>
              <w:spacing w:line="360" w:lineRule="auto"/>
              <w:jc w:val="center"/>
              <w:rPr>
                <w:rFonts w:ascii="GHEA Grapalat" w:hAnsi="GHEA Grapalat"/>
                <w:b/>
                <w:sz w:val="20"/>
                <w:lang w:val="nb-NO"/>
              </w:rPr>
            </w:pPr>
          </w:p>
          <w:p w:rsidR="00F02279" w:rsidRPr="00E6597C" w:rsidRDefault="00F02279" w:rsidP="00545BDE">
            <w:pPr>
              <w:rPr>
                <w:rFonts w:ascii="GHEA Grapalat" w:hAnsi="GHEA Grapalat"/>
                <w:sz w:val="20"/>
                <w:lang w:val="pt-BR"/>
              </w:rPr>
            </w:pPr>
            <w:r w:rsidRPr="00E6597C">
              <w:rPr>
                <w:rFonts w:ascii="GHEA Grapalat" w:hAnsi="GHEA Grapalat"/>
                <w:sz w:val="20"/>
                <w:lang w:val="pt-BR"/>
              </w:rPr>
              <w:t xml:space="preserve">          </w:t>
            </w:r>
          </w:p>
          <w:p w:rsidR="00F02279" w:rsidRPr="00E6597C" w:rsidRDefault="00F02279" w:rsidP="00545BDE">
            <w:pPr>
              <w:rPr>
                <w:rFonts w:ascii="GHEA Grapalat" w:hAnsi="GHEA Grapalat"/>
                <w:sz w:val="20"/>
                <w:lang w:val="pt-BR"/>
              </w:rPr>
            </w:pPr>
            <w:r w:rsidRPr="00E6597C">
              <w:rPr>
                <w:rFonts w:ascii="GHEA Grapalat" w:hAnsi="GHEA Grapalat"/>
                <w:sz w:val="20"/>
                <w:lang w:val="pt-BR"/>
              </w:rPr>
              <w:t xml:space="preserve">         --------------------------------------------</w:t>
            </w:r>
          </w:p>
          <w:p w:rsidR="00F02279" w:rsidRPr="00E6597C" w:rsidRDefault="00F02279" w:rsidP="00545BDE">
            <w:pPr>
              <w:rPr>
                <w:rFonts w:ascii="GHEA Grapalat" w:hAnsi="GHEA Grapalat"/>
                <w:sz w:val="16"/>
                <w:szCs w:val="16"/>
                <w:lang w:val="pt-BR"/>
              </w:rPr>
            </w:pPr>
            <w:r w:rsidRPr="00E6597C">
              <w:rPr>
                <w:rFonts w:ascii="GHEA Grapalat" w:hAnsi="GHEA Grapalat"/>
                <w:sz w:val="20"/>
                <w:lang w:val="pt-BR"/>
              </w:rPr>
              <w:t xml:space="preserve">                       </w:t>
            </w:r>
            <w:r w:rsidRPr="00E6597C">
              <w:rPr>
                <w:rFonts w:ascii="GHEA Grapalat" w:hAnsi="GHEA Grapalat"/>
                <w:sz w:val="16"/>
                <w:szCs w:val="16"/>
                <w:lang w:val="pt-BR"/>
              </w:rPr>
              <w:t>(ստորագրություն)</w:t>
            </w:r>
          </w:p>
          <w:p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w:t>
            </w:r>
          </w:p>
          <w:p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Կ.Տ.</w:t>
            </w:r>
          </w:p>
          <w:p w:rsidR="00F02279" w:rsidRPr="00E6597C" w:rsidRDefault="00F02279" w:rsidP="00545BDE">
            <w:pPr>
              <w:rPr>
                <w:rFonts w:ascii="GHEA Grapalat" w:hAnsi="GHEA Grapalat"/>
                <w:sz w:val="20"/>
                <w:lang w:val="pt-BR"/>
              </w:rPr>
            </w:pPr>
          </w:p>
          <w:p w:rsidR="00F02279" w:rsidRPr="00E6597C" w:rsidRDefault="00F02279" w:rsidP="00545BDE">
            <w:pPr>
              <w:spacing w:line="360" w:lineRule="auto"/>
              <w:jc w:val="center"/>
              <w:rPr>
                <w:rFonts w:ascii="GHEA Grapalat" w:hAnsi="GHEA Grapalat"/>
                <w:b/>
                <w:sz w:val="20"/>
                <w:lang w:val="nb-NO"/>
              </w:rPr>
            </w:pPr>
          </w:p>
        </w:tc>
      </w:tr>
    </w:tbl>
    <w:p w:rsidR="00F02279" w:rsidRPr="00E6597C" w:rsidRDefault="00F02279" w:rsidP="00F02279">
      <w:pPr>
        <w:ind w:firstLine="709"/>
        <w:jc w:val="center"/>
        <w:rPr>
          <w:rFonts w:ascii="GHEA Grapalat" w:hAnsi="GHEA Grapalat"/>
          <w:b/>
          <w:sz w:val="20"/>
          <w:lang w:val="nb-NO"/>
        </w:rPr>
      </w:pPr>
    </w:p>
    <w:p w:rsidR="00F02279" w:rsidRPr="00E6597C" w:rsidRDefault="00F02279" w:rsidP="00F02279">
      <w:pPr>
        <w:tabs>
          <w:tab w:val="left" w:pos="1276"/>
        </w:tabs>
        <w:ind w:firstLine="720"/>
        <w:jc w:val="both"/>
        <w:rPr>
          <w:rFonts w:ascii="GHEA Grapalat" w:hAnsi="GHEA Grapalat"/>
          <w:sz w:val="20"/>
          <w:szCs w:val="20"/>
          <w:u w:val="single"/>
          <w:lang w:val="nb-NO"/>
        </w:rPr>
      </w:pPr>
    </w:p>
    <w:p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rsidR="00F02279" w:rsidRPr="00E6597C" w:rsidRDefault="00F02279" w:rsidP="00F02279">
      <w:pPr>
        <w:tabs>
          <w:tab w:val="left" w:pos="1276"/>
        </w:tabs>
        <w:ind w:firstLine="720"/>
        <w:jc w:val="both"/>
        <w:rPr>
          <w:rFonts w:ascii="GHEA Grapalat" w:hAnsi="GHEA Grapalat"/>
          <w:sz w:val="20"/>
          <w:szCs w:val="20"/>
          <w:u w:val="single"/>
          <w:lang w:val="nb-NO"/>
        </w:rPr>
      </w:pPr>
    </w:p>
    <w:p w:rsidR="00F02279" w:rsidRPr="00E6597C" w:rsidRDefault="00F02279" w:rsidP="00F02279">
      <w:pPr>
        <w:tabs>
          <w:tab w:val="left" w:pos="1276"/>
        </w:tabs>
        <w:ind w:firstLine="720"/>
        <w:jc w:val="both"/>
        <w:rPr>
          <w:rFonts w:ascii="GHEA Grapalat" w:hAnsi="GHEA Grapalat"/>
          <w:sz w:val="20"/>
          <w:u w:val="single"/>
          <w:lang w:val="nb-NO"/>
        </w:rPr>
      </w:pPr>
    </w:p>
    <w:p w:rsidR="00F02279" w:rsidRPr="00E6597C" w:rsidRDefault="00F02279" w:rsidP="00F02279">
      <w:pPr>
        <w:autoSpaceDE w:val="0"/>
        <w:autoSpaceDN w:val="0"/>
        <w:adjustRightInd w:val="0"/>
        <w:jc w:val="right"/>
        <w:rPr>
          <w:rFonts w:ascii="GHEA Grapalat" w:hAnsi="GHEA Grapalat" w:cs="TimesArmenianPSMT"/>
          <w:sz w:val="20"/>
          <w:lang w:val="nb-NO"/>
        </w:rPr>
      </w:pPr>
      <w:r w:rsidRPr="00E6597C">
        <w:rPr>
          <w:rFonts w:ascii="GHEA Grapalat" w:hAnsi="GHEA Grapalat" w:cs="TimesArmenianPSMT"/>
          <w:sz w:val="20"/>
          <w:lang w:val="nb-NO"/>
        </w:rPr>
        <w:br w:type="page"/>
      </w:r>
    </w:p>
    <w:p w:rsidR="00F02279" w:rsidRPr="00E6597C" w:rsidRDefault="00F02279" w:rsidP="00F02279">
      <w:pPr>
        <w:autoSpaceDE w:val="0"/>
        <w:autoSpaceDN w:val="0"/>
        <w:adjustRightInd w:val="0"/>
        <w:jc w:val="right"/>
        <w:rPr>
          <w:rFonts w:ascii="GHEA Grapalat" w:hAnsi="GHEA Grapalat" w:cs="TimesArmenianPSMT"/>
          <w:i/>
          <w:sz w:val="20"/>
          <w:szCs w:val="16"/>
          <w:lang w:val="nb-NO"/>
        </w:rPr>
      </w:pPr>
    </w:p>
    <w:p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Հավելված N 1</w:t>
      </w:r>
    </w:p>
    <w:p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 xml:space="preserve">«         »              20  թ. կնքված </w:t>
      </w:r>
    </w:p>
    <w:p w:rsidR="00F02279" w:rsidRPr="00274DF7" w:rsidRDefault="00F02279" w:rsidP="00274DF7">
      <w:pPr>
        <w:pStyle w:val="a3"/>
        <w:spacing w:line="240" w:lineRule="auto"/>
        <w:jc w:val="right"/>
        <w:rPr>
          <w:rFonts w:ascii="GHEA Grapalat" w:hAnsi="GHEA Grapalat"/>
          <w:i w:val="0"/>
          <w:lang w:val="af-ZA"/>
        </w:rPr>
      </w:pPr>
      <w:r w:rsidRPr="00E6597C">
        <w:rPr>
          <w:rFonts w:ascii="GHEA Grapalat" w:hAnsi="GHEA Grapalat"/>
          <w:i w:val="0"/>
          <w:sz w:val="18"/>
          <w:lang w:val="hy-AM"/>
        </w:rPr>
        <w:t xml:space="preserve">                    </w:t>
      </w:r>
      <w:r w:rsidR="00274DF7">
        <w:rPr>
          <w:rFonts w:ascii="GHEA Grapalat" w:hAnsi="GHEA Grapalat"/>
          <w:i w:val="0"/>
          <w:lang w:val="af-ZA"/>
        </w:rPr>
        <w:t>ԱՄԲՀ-ՋՄ-</w:t>
      </w:r>
      <w:r w:rsidR="00274DF7" w:rsidRPr="00E6597C">
        <w:rPr>
          <w:rFonts w:ascii="GHEA Grapalat" w:hAnsi="GHEA Grapalat"/>
          <w:i w:val="0"/>
          <w:lang w:val="af-ZA"/>
        </w:rPr>
        <w:t>ԲՄԱՇՁԲ</w:t>
      </w:r>
      <w:r w:rsidR="00274DF7" w:rsidRPr="003A3ADE">
        <w:rPr>
          <w:rFonts w:ascii="GHEA Grapalat" w:hAnsi="GHEA Grapalat"/>
          <w:i w:val="0"/>
          <w:lang w:val="af-ZA"/>
        </w:rPr>
        <w:t>-22/01</w:t>
      </w:r>
      <w:r w:rsidRPr="00E6597C">
        <w:rPr>
          <w:rFonts w:ascii="GHEA Grapalat" w:hAnsi="GHEA Grapalat"/>
          <w:i w:val="0"/>
          <w:sz w:val="18"/>
          <w:lang w:val="hy-AM"/>
        </w:rPr>
        <w:t xml:space="preserve">  ծածկագրով պայմանագրի</w:t>
      </w:r>
    </w:p>
    <w:p w:rsidR="00F02279" w:rsidRPr="00E6597C" w:rsidRDefault="00F02279" w:rsidP="00F02279">
      <w:pPr>
        <w:jc w:val="center"/>
        <w:rPr>
          <w:rFonts w:ascii="GHEA Grapalat" w:hAnsi="GHEA Grapalat"/>
          <w:sz w:val="18"/>
          <w:lang w:val="hy-AM"/>
        </w:rPr>
      </w:pPr>
    </w:p>
    <w:p w:rsidR="00F02279" w:rsidRPr="00E6597C" w:rsidRDefault="00F02279" w:rsidP="00F02279">
      <w:pPr>
        <w:jc w:val="center"/>
        <w:rPr>
          <w:rFonts w:ascii="GHEA Grapalat" w:hAnsi="GHEA Grapalat"/>
          <w:sz w:val="20"/>
          <w:lang w:val="hy-AM"/>
        </w:rPr>
      </w:pPr>
    </w:p>
    <w:p w:rsidR="00F02279" w:rsidRPr="00E6597C" w:rsidRDefault="00F02279" w:rsidP="00F02279">
      <w:pPr>
        <w:jc w:val="center"/>
        <w:rPr>
          <w:rFonts w:ascii="GHEA Grapalat" w:hAnsi="GHEA Grapalat"/>
          <w:sz w:val="20"/>
          <w:lang w:val="hy-AM"/>
        </w:rPr>
      </w:pPr>
      <w:r w:rsidRPr="00E6597C">
        <w:rPr>
          <w:rFonts w:ascii="GHEA Grapalat" w:hAnsi="GHEA Grapalat"/>
          <w:sz w:val="20"/>
          <w:lang w:val="hy-AM"/>
        </w:rPr>
        <w:t>ՏԵԽՆԻԿԱԿԱՆ ԲՆՈՒԹԱԳԻՐ - ԳՆՄԱՆ ԺԱՄԱՆԱԿԱՑՈՒՅՑ*</w:t>
      </w:r>
    </w:p>
    <w:p w:rsidR="001B78B5" w:rsidRDefault="001B78B5" w:rsidP="00F02279">
      <w:pPr>
        <w:jc w:val="right"/>
        <w:rPr>
          <w:rFonts w:ascii="GHEA Grapalat" w:hAnsi="GHEA Grapalat"/>
          <w:sz w:val="20"/>
        </w:rPr>
      </w:pPr>
    </w:p>
    <w:p w:rsidR="001B78B5" w:rsidRDefault="001B78B5" w:rsidP="00F02279">
      <w:pPr>
        <w:jc w:val="right"/>
        <w:rPr>
          <w:rFonts w:ascii="GHEA Grapalat" w:hAnsi="GHEA Grapalat"/>
          <w:sz w:val="20"/>
        </w:rPr>
      </w:pPr>
    </w:p>
    <w:p w:rsidR="001B78B5" w:rsidRDefault="001B78B5" w:rsidP="00F02279">
      <w:pPr>
        <w:jc w:val="right"/>
        <w:rPr>
          <w:rFonts w:ascii="GHEA Grapalat" w:hAnsi="GHEA Grapalat"/>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4924"/>
        <w:gridCol w:w="1530"/>
        <w:gridCol w:w="1440"/>
      </w:tblGrid>
      <w:tr w:rsidR="001B78B5" w:rsidRPr="00E6597C" w:rsidTr="00771150">
        <w:trPr>
          <w:cantSplit/>
          <w:jc w:val="center"/>
        </w:trPr>
        <w:tc>
          <w:tcPr>
            <w:tcW w:w="540" w:type="dxa"/>
            <w:vMerge w:val="restart"/>
            <w:vAlign w:val="center"/>
          </w:tcPr>
          <w:p w:rsidR="001B78B5" w:rsidRPr="00E6597C" w:rsidRDefault="001B78B5" w:rsidP="00771150">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924" w:type="dxa"/>
            <w:vMerge w:val="restart"/>
            <w:vAlign w:val="center"/>
          </w:tcPr>
          <w:p w:rsidR="001B78B5" w:rsidRPr="00E6597C" w:rsidRDefault="001B78B5" w:rsidP="00771150">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rsidR="001B78B5" w:rsidRPr="00E6597C" w:rsidRDefault="001B78B5" w:rsidP="00771150">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2970" w:type="dxa"/>
            <w:gridSpan w:val="2"/>
            <w:vAlign w:val="center"/>
          </w:tcPr>
          <w:p w:rsidR="001B78B5" w:rsidRPr="00E6597C" w:rsidRDefault="001B78B5" w:rsidP="00771150">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1B78B5" w:rsidRPr="00E6597C" w:rsidTr="00771150">
        <w:trPr>
          <w:cantSplit/>
          <w:trHeight w:val="586"/>
          <w:jc w:val="center"/>
        </w:trPr>
        <w:tc>
          <w:tcPr>
            <w:tcW w:w="540" w:type="dxa"/>
            <w:vMerge/>
            <w:vAlign w:val="center"/>
          </w:tcPr>
          <w:p w:rsidR="001B78B5" w:rsidRPr="00E6597C" w:rsidRDefault="001B78B5" w:rsidP="00771150">
            <w:pPr>
              <w:jc w:val="both"/>
              <w:rPr>
                <w:rFonts w:ascii="GHEA Grapalat" w:hAnsi="GHEA Grapalat"/>
                <w:sz w:val="20"/>
                <w:szCs w:val="20"/>
                <w:lang w:val="pt-BR"/>
              </w:rPr>
            </w:pPr>
          </w:p>
        </w:tc>
        <w:tc>
          <w:tcPr>
            <w:tcW w:w="4924" w:type="dxa"/>
            <w:vMerge/>
          </w:tcPr>
          <w:p w:rsidR="001B78B5" w:rsidRPr="00E6597C" w:rsidRDefault="001B78B5" w:rsidP="00771150">
            <w:pPr>
              <w:rPr>
                <w:rFonts w:ascii="GHEA Grapalat" w:hAnsi="GHEA Grapalat"/>
                <w:sz w:val="20"/>
                <w:szCs w:val="20"/>
                <w:lang w:val="pt-BR"/>
              </w:rPr>
            </w:pPr>
          </w:p>
        </w:tc>
        <w:tc>
          <w:tcPr>
            <w:tcW w:w="1530" w:type="dxa"/>
            <w:vAlign w:val="center"/>
          </w:tcPr>
          <w:p w:rsidR="001B78B5" w:rsidRPr="00E6597C" w:rsidRDefault="001B78B5" w:rsidP="00771150">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1440" w:type="dxa"/>
            <w:vAlign w:val="center"/>
          </w:tcPr>
          <w:p w:rsidR="001B78B5" w:rsidRPr="00E6597C" w:rsidRDefault="001B78B5" w:rsidP="00771150">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1B78B5" w:rsidRPr="00E6597C" w:rsidTr="00771150">
        <w:trPr>
          <w:trHeight w:val="586"/>
          <w:jc w:val="center"/>
        </w:trPr>
        <w:tc>
          <w:tcPr>
            <w:tcW w:w="540" w:type="dxa"/>
            <w:vAlign w:val="center"/>
          </w:tcPr>
          <w:p w:rsidR="001B78B5" w:rsidRPr="00E6597C" w:rsidRDefault="001B78B5" w:rsidP="00771150">
            <w:pPr>
              <w:jc w:val="center"/>
              <w:rPr>
                <w:rFonts w:ascii="GHEA Grapalat" w:hAnsi="GHEA Grapalat"/>
                <w:sz w:val="20"/>
                <w:szCs w:val="20"/>
                <w:lang w:val="pt-BR"/>
              </w:rPr>
            </w:pPr>
            <w:r>
              <w:rPr>
                <w:rFonts w:ascii="GHEA Grapalat" w:hAnsi="GHEA Grapalat"/>
                <w:sz w:val="20"/>
                <w:szCs w:val="20"/>
                <w:lang w:val="pt-BR"/>
              </w:rPr>
              <w:t>1</w:t>
            </w:r>
          </w:p>
        </w:tc>
        <w:tc>
          <w:tcPr>
            <w:tcW w:w="4924" w:type="dxa"/>
            <w:vAlign w:val="center"/>
          </w:tcPr>
          <w:p w:rsidR="001B78B5" w:rsidRPr="00D15F3E" w:rsidRDefault="001B78B5" w:rsidP="00771150">
            <w:pPr>
              <w:pStyle w:val="23"/>
              <w:spacing w:line="240" w:lineRule="auto"/>
              <w:ind w:firstLine="0"/>
              <w:rPr>
                <w:rFonts w:ascii="GHEA Grapalat" w:hAnsi="GHEA Grapalat"/>
                <w:b/>
              </w:rPr>
            </w:pPr>
            <w:r>
              <w:rPr>
                <w:rFonts w:ascii="GHEA Grapalat" w:hAnsi="GHEA Grapalat"/>
                <w:i/>
              </w:rPr>
              <w:t xml:space="preserve">ՀՀ Արմավիրի մարզի Բաղրամյան համայնքի Բագարան գյուղի, ջրամատակարարման ցանցի, ջրի կուտակման ավազանի և պոմպակայանի կառուցման աշխատանքների </w:t>
            </w:r>
            <w:r w:rsidRPr="00E6597C">
              <w:rPr>
                <w:rFonts w:ascii="GHEA Grapalat" w:hAnsi="GHEA Grapalat"/>
                <w:i/>
              </w:rPr>
              <w:t xml:space="preserve"> կատար</w:t>
            </w:r>
            <w:r>
              <w:rPr>
                <w:rFonts w:ascii="GHEA Grapalat" w:hAnsi="GHEA Grapalat"/>
                <w:i/>
              </w:rPr>
              <w:t>ում</w:t>
            </w:r>
          </w:p>
        </w:tc>
        <w:tc>
          <w:tcPr>
            <w:tcW w:w="1530" w:type="dxa"/>
            <w:vAlign w:val="center"/>
          </w:tcPr>
          <w:p w:rsidR="001B78B5" w:rsidRPr="00E6597C" w:rsidRDefault="001B78B5" w:rsidP="00771150">
            <w:pPr>
              <w:jc w:val="center"/>
              <w:rPr>
                <w:rFonts w:ascii="GHEA Grapalat" w:hAnsi="GHEA Grapalat"/>
                <w:sz w:val="20"/>
                <w:szCs w:val="20"/>
                <w:lang w:val="pt-BR"/>
              </w:rPr>
            </w:pPr>
            <w:r>
              <w:rPr>
                <w:rFonts w:ascii="GHEA Grapalat" w:hAnsi="GHEA Grapalat"/>
                <w:sz w:val="20"/>
                <w:szCs w:val="20"/>
                <w:lang w:val="pt-BR"/>
              </w:rPr>
              <w:t>Պայմանագրի կնքման օրը</w:t>
            </w:r>
          </w:p>
        </w:tc>
        <w:tc>
          <w:tcPr>
            <w:tcW w:w="1440" w:type="dxa"/>
            <w:vAlign w:val="center"/>
          </w:tcPr>
          <w:p w:rsidR="001B78B5" w:rsidRPr="00E6597C" w:rsidRDefault="0080715D" w:rsidP="00771150">
            <w:pPr>
              <w:rPr>
                <w:rFonts w:ascii="GHEA Grapalat" w:hAnsi="GHEA Grapalat"/>
                <w:sz w:val="20"/>
                <w:szCs w:val="20"/>
                <w:lang w:val="pt-BR"/>
              </w:rPr>
            </w:pPr>
            <w:r>
              <w:rPr>
                <w:rFonts w:ascii="GHEA Grapalat" w:hAnsi="GHEA Grapalat"/>
                <w:sz w:val="20"/>
                <w:szCs w:val="20"/>
                <w:lang w:val="pt-BR"/>
              </w:rPr>
              <w:t>13</w:t>
            </w:r>
            <w:r w:rsidR="002078AB">
              <w:rPr>
                <w:rFonts w:ascii="GHEA Grapalat" w:hAnsi="GHEA Grapalat"/>
                <w:sz w:val="20"/>
                <w:szCs w:val="20"/>
                <w:lang w:val="pt-BR"/>
              </w:rPr>
              <w:t>0</w:t>
            </w:r>
            <w:r w:rsidR="001B78B5">
              <w:rPr>
                <w:rFonts w:ascii="GHEA Grapalat" w:hAnsi="GHEA Grapalat"/>
                <w:sz w:val="20"/>
                <w:szCs w:val="20"/>
                <w:lang w:val="pt-BR"/>
              </w:rPr>
              <w:t xml:space="preserve"> օր</w:t>
            </w:r>
          </w:p>
        </w:tc>
      </w:tr>
      <w:tr w:rsidR="001B78B5" w:rsidRPr="00E6597C" w:rsidTr="00771150">
        <w:trPr>
          <w:cantSplit/>
          <w:trHeight w:val="586"/>
          <w:jc w:val="center"/>
        </w:trPr>
        <w:tc>
          <w:tcPr>
            <w:tcW w:w="5464" w:type="dxa"/>
            <w:gridSpan w:val="2"/>
            <w:vAlign w:val="center"/>
          </w:tcPr>
          <w:p w:rsidR="001B78B5" w:rsidRPr="00E6597C" w:rsidRDefault="001B78B5" w:rsidP="00771150">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1530" w:type="dxa"/>
            <w:vAlign w:val="center"/>
          </w:tcPr>
          <w:p w:rsidR="001B78B5" w:rsidRPr="00E6597C" w:rsidRDefault="001B78B5" w:rsidP="00771150">
            <w:pPr>
              <w:jc w:val="center"/>
              <w:rPr>
                <w:rFonts w:ascii="GHEA Grapalat" w:hAnsi="GHEA Grapalat"/>
                <w:b/>
                <w:sz w:val="20"/>
                <w:szCs w:val="20"/>
                <w:lang w:val="pt-BR"/>
              </w:rPr>
            </w:pPr>
          </w:p>
        </w:tc>
        <w:tc>
          <w:tcPr>
            <w:tcW w:w="1440" w:type="dxa"/>
            <w:vAlign w:val="center"/>
          </w:tcPr>
          <w:p w:rsidR="001B78B5" w:rsidRPr="00E6597C" w:rsidRDefault="001B78B5" w:rsidP="00771150">
            <w:pPr>
              <w:jc w:val="center"/>
              <w:rPr>
                <w:rFonts w:ascii="GHEA Grapalat" w:hAnsi="GHEA Grapalat"/>
                <w:b/>
                <w:sz w:val="20"/>
                <w:szCs w:val="20"/>
                <w:lang w:val="pt-BR"/>
              </w:rPr>
            </w:pPr>
          </w:p>
        </w:tc>
      </w:tr>
    </w:tbl>
    <w:p w:rsidR="001B78B5" w:rsidRDefault="001B78B5" w:rsidP="00F02279">
      <w:pPr>
        <w:jc w:val="right"/>
        <w:rPr>
          <w:rFonts w:ascii="GHEA Grapalat" w:hAnsi="GHEA Grapalat"/>
          <w:sz w:val="20"/>
        </w:rPr>
      </w:pPr>
    </w:p>
    <w:p w:rsidR="00F02279" w:rsidRPr="00E6597C" w:rsidRDefault="00F02279" w:rsidP="00444834">
      <w:pPr>
        <w:rPr>
          <w:rFonts w:ascii="GHEA Grapalat" w:hAnsi="GHEA Grapalat"/>
          <w:sz w:val="20"/>
        </w:rPr>
      </w:pPr>
    </w:p>
    <w:p w:rsidR="00F02279" w:rsidRPr="00E6597C" w:rsidRDefault="00F02279" w:rsidP="00F02279">
      <w:pPr>
        <w:jc w:val="both"/>
        <w:rPr>
          <w:rFonts w:ascii="GHEA Grapalat" w:hAnsi="GHEA Grapalat"/>
          <w:i/>
          <w:sz w:val="18"/>
          <w:szCs w:val="18"/>
        </w:rPr>
      </w:pPr>
      <w:r w:rsidRPr="00E6597C">
        <w:rPr>
          <w:rFonts w:ascii="GHEA Grapalat" w:hAnsi="GHEA Grapalat"/>
          <w:i/>
          <w:sz w:val="18"/>
          <w:szCs w:val="18"/>
        </w:rPr>
        <w:t xml:space="preserve"> * աշխատանքի կատարման վերջնաժամկետը չի կարող ավել լինել, քան տվյալ տարվա դեկտեմբերի 25-ը:</w:t>
      </w:r>
    </w:p>
    <w:p w:rsidR="00F02279" w:rsidRPr="00E6597C" w:rsidRDefault="00F02279" w:rsidP="00F02279">
      <w:pPr>
        <w:jc w:val="both"/>
        <w:rPr>
          <w:rFonts w:ascii="GHEA Grapalat" w:hAnsi="GHEA Grapalat"/>
          <w:i/>
          <w:sz w:val="18"/>
          <w:szCs w:val="18"/>
        </w:rPr>
      </w:pPr>
      <w:r w:rsidRPr="00E6597C">
        <w:rPr>
          <w:rFonts w:ascii="GHEA Grapalat" w:hAnsi="GHEA Grapalat"/>
          <w:i/>
          <w:sz w:val="18"/>
          <w:szCs w:val="18"/>
        </w:rPr>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F02279" w:rsidRPr="00E6597C" w:rsidRDefault="00F02279" w:rsidP="00F02279">
      <w:pPr>
        <w:jc w:val="both"/>
        <w:rPr>
          <w:rFonts w:ascii="GHEA Grapalat" w:hAnsi="GHEA Grapalat"/>
          <w:sz w:val="18"/>
          <w:szCs w:val="18"/>
        </w:rPr>
      </w:pPr>
    </w:p>
    <w:p w:rsidR="00F02279" w:rsidRPr="00E6597C" w:rsidRDefault="00F02279" w:rsidP="00F02279">
      <w:pPr>
        <w:jc w:val="both"/>
        <w:rPr>
          <w:rFonts w:ascii="GHEA Grapalat" w:hAnsi="GHEA Grapalat"/>
          <w:sz w:val="20"/>
        </w:rPr>
      </w:pPr>
    </w:p>
    <w:p w:rsidR="00F02279" w:rsidRPr="00E6597C" w:rsidRDefault="00F02279" w:rsidP="00F02279">
      <w:pPr>
        <w:jc w:val="center"/>
        <w:rPr>
          <w:rFonts w:ascii="GHEA Grapalat" w:hAnsi="GHEA Grapalat"/>
          <w:sz w:val="20"/>
        </w:rPr>
      </w:pPr>
    </w:p>
    <w:tbl>
      <w:tblPr>
        <w:tblW w:w="9639" w:type="dxa"/>
        <w:jc w:val="center"/>
        <w:tblLayout w:type="fixed"/>
        <w:tblLook w:val="0000"/>
      </w:tblPr>
      <w:tblGrid>
        <w:gridCol w:w="4536"/>
        <w:gridCol w:w="760"/>
        <w:gridCol w:w="4343"/>
      </w:tblGrid>
      <w:tr w:rsidR="00F02279" w:rsidRPr="00E6597C" w:rsidTr="00545BDE">
        <w:trPr>
          <w:jc w:val="center"/>
        </w:trPr>
        <w:tc>
          <w:tcPr>
            <w:tcW w:w="4536" w:type="dxa"/>
          </w:tcPr>
          <w:p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rsidR="00F02279" w:rsidRPr="00E6597C" w:rsidRDefault="00F02279" w:rsidP="00545BDE">
            <w:pPr>
              <w:rPr>
                <w:rFonts w:ascii="GHEA Grapalat" w:hAnsi="GHEA Grapalat"/>
                <w:sz w:val="22"/>
                <w:szCs w:val="22"/>
                <w:lang w:val="ru-RU"/>
              </w:rPr>
            </w:pPr>
          </w:p>
          <w:p w:rsidR="00F02279" w:rsidRPr="00E6597C" w:rsidRDefault="00F02279" w:rsidP="00545BDE">
            <w:pPr>
              <w:rPr>
                <w:rFonts w:ascii="GHEA Grapalat" w:hAnsi="GHEA Grapalat"/>
                <w:sz w:val="22"/>
                <w:szCs w:val="22"/>
                <w:lang w:val="ru-RU"/>
              </w:rPr>
            </w:pPr>
          </w:p>
          <w:p w:rsidR="00F02279" w:rsidRPr="00E6597C" w:rsidRDefault="00F02279" w:rsidP="00545BDE">
            <w:pPr>
              <w:rPr>
                <w:rFonts w:ascii="GHEA Grapalat" w:hAnsi="GHEA Grapalat"/>
                <w:sz w:val="22"/>
                <w:szCs w:val="22"/>
                <w:lang w:val="ru-RU"/>
              </w:rPr>
            </w:pPr>
          </w:p>
          <w:p w:rsidR="00F02279" w:rsidRPr="00E6597C" w:rsidRDefault="00F02279" w:rsidP="00545BDE">
            <w:pPr>
              <w:rPr>
                <w:rFonts w:ascii="GHEA Grapalat" w:hAnsi="GHEA Grapalat"/>
                <w:sz w:val="22"/>
                <w:szCs w:val="22"/>
                <w:lang w:val="ru-RU"/>
              </w:rPr>
            </w:pPr>
          </w:p>
          <w:p w:rsidR="00F02279" w:rsidRPr="00E6597C" w:rsidRDefault="00F02279" w:rsidP="00545BDE">
            <w:pP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F02279" w:rsidRPr="00E6597C" w:rsidRDefault="00F02279" w:rsidP="00545BDE">
            <w:pPr>
              <w:spacing w:line="360" w:lineRule="auto"/>
              <w:jc w:val="center"/>
              <w:rPr>
                <w:rFonts w:ascii="GHEA Grapalat" w:hAnsi="GHEA Grapalat"/>
                <w:lang w:val="ru-RU"/>
              </w:rPr>
            </w:pPr>
          </w:p>
        </w:tc>
        <w:tc>
          <w:tcPr>
            <w:tcW w:w="4343" w:type="dxa"/>
          </w:tcPr>
          <w:p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ԿԱՏԱՐՈՂ</w:t>
            </w: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rPr>
            </w:pPr>
          </w:p>
          <w:p w:rsidR="00F02279" w:rsidRPr="00E6597C" w:rsidRDefault="00F02279" w:rsidP="00545BDE">
            <w:pPr>
              <w:jc w:val="center"/>
              <w:rPr>
                <w:rFonts w:ascii="GHEA Grapalat" w:hAnsi="GHEA Grapalat"/>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F02279" w:rsidRPr="00E6597C" w:rsidRDefault="00F02279" w:rsidP="00F02279">
      <w:pPr>
        <w:jc w:val="center"/>
        <w:rPr>
          <w:rFonts w:ascii="GHEA Grapalat" w:hAnsi="GHEA Grapalat"/>
          <w:sz w:val="20"/>
        </w:rPr>
      </w:pPr>
      <w:r w:rsidRPr="00E6597C">
        <w:rPr>
          <w:rFonts w:ascii="GHEA Grapalat" w:hAnsi="GHEA Grapalat"/>
          <w:sz w:val="20"/>
        </w:rPr>
        <w:br w:type="page"/>
      </w:r>
    </w:p>
    <w:p w:rsidR="00F02279" w:rsidRPr="00E6597C" w:rsidRDefault="00F02279" w:rsidP="00F02279">
      <w:pPr>
        <w:jc w:val="right"/>
        <w:rPr>
          <w:rFonts w:ascii="GHEA Grapalat" w:hAnsi="GHEA Grapalat"/>
          <w:sz w:val="20"/>
        </w:rPr>
      </w:pPr>
    </w:p>
    <w:p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Հավելված N 2</w:t>
      </w:r>
    </w:p>
    <w:p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 xml:space="preserve">«         »              20  թ. կնքված </w:t>
      </w:r>
    </w:p>
    <w:p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 xml:space="preserve">                   </w:t>
      </w:r>
      <w:r w:rsidR="00444834">
        <w:rPr>
          <w:rFonts w:ascii="GHEA Grapalat" w:hAnsi="GHEA Grapalat"/>
          <w:i/>
          <w:lang w:val="af-ZA"/>
        </w:rPr>
        <w:t>ԱՄԲՀ-ՋՄ-</w:t>
      </w:r>
      <w:r w:rsidR="00444834" w:rsidRPr="00E6597C">
        <w:rPr>
          <w:rFonts w:ascii="GHEA Grapalat" w:hAnsi="GHEA Grapalat"/>
          <w:i/>
          <w:lang w:val="af-ZA"/>
        </w:rPr>
        <w:t>ԲՄԱՇՁԲ</w:t>
      </w:r>
      <w:r w:rsidR="00444834" w:rsidRPr="003A3ADE">
        <w:rPr>
          <w:rFonts w:ascii="GHEA Grapalat" w:hAnsi="GHEA Grapalat"/>
          <w:i/>
          <w:lang w:val="af-ZA"/>
        </w:rPr>
        <w:t>-22/01</w:t>
      </w:r>
      <w:r w:rsidRPr="00E6597C">
        <w:rPr>
          <w:rFonts w:ascii="GHEA Grapalat" w:hAnsi="GHEA Grapalat"/>
          <w:i/>
          <w:sz w:val="18"/>
          <w:lang w:val="hy-AM"/>
        </w:rPr>
        <w:t xml:space="preserve">   ծածկագրով պայմանագրի</w:t>
      </w:r>
    </w:p>
    <w:p w:rsidR="00F02279" w:rsidRPr="00E6597C" w:rsidRDefault="00F02279" w:rsidP="00F02279">
      <w:pPr>
        <w:tabs>
          <w:tab w:val="left" w:pos="9540"/>
        </w:tabs>
        <w:rPr>
          <w:rFonts w:ascii="GHEA Grapalat" w:hAnsi="GHEA Grapalat"/>
          <w:sz w:val="20"/>
        </w:rPr>
      </w:pPr>
    </w:p>
    <w:p w:rsidR="00F02279" w:rsidRPr="00E6597C" w:rsidRDefault="00F02279" w:rsidP="00F02279">
      <w:pPr>
        <w:tabs>
          <w:tab w:val="left" w:pos="9540"/>
        </w:tabs>
        <w:rPr>
          <w:rFonts w:ascii="GHEA Grapalat" w:hAnsi="GHEA Grapalat"/>
          <w:sz w:val="20"/>
        </w:rPr>
      </w:pPr>
    </w:p>
    <w:p w:rsidR="00F02279" w:rsidRPr="00E6597C" w:rsidRDefault="00F02279" w:rsidP="00F02279">
      <w:pPr>
        <w:jc w:val="center"/>
        <w:rPr>
          <w:rFonts w:ascii="GHEA Grapalat" w:hAnsi="GHEA Grapalat"/>
          <w:sz w:val="20"/>
        </w:rPr>
      </w:pP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sz w:val="20"/>
        </w:rPr>
        <w:t>ՎՃԱՐՄԱՆ ԺԱՄԱՆԱԿԱՑՈՒՅՑ*</w:t>
      </w:r>
    </w:p>
    <w:p w:rsidR="00F02279" w:rsidRPr="00E6597C" w:rsidRDefault="00F02279" w:rsidP="00F02279">
      <w:pPr>
        <w:jc w:val="right"/>
        <w:rPr>
          <w:rFonts w:ascii="GHEA Grapalat" w:hAnsi="GHEA Grapalat"/>
          <w:sz w:val="20"/>
        </w:rPr>
      </w:pPr>
      <w:r w:rsidRPr="00E6597C">
        <w:rPr>
          <w:rFonts w:ascii="GHEA Grapalat" w:hAnsi="GHEA Grapalat"/>
          <w:sz w:val="20"/>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89"/>
        <w:gridCol w:w="1252"/>
        <w:gridCol w:w="2139"/>
        <w:gridCol w:w="412"/>
        <w:gridCol w:w="412"/>
        <w:gridCol w:w="412"/>
        <w:gridCol w:w="412"/>
        <w:gridCol w:w="412"/>
        <w:gridCol w:w="412"/>
        <w:gridCol w:w="412"/>
        <w:gridCol w:w="517"/>
        <w:gridCol w:w="412"/>
        <w:gridCol w:w="517"/>
        <w:gridCol w:w="412"/>
        <w:gridCol w:w="412"/>
        <w:gridCol w:w="910"/>
      </w:tblGrid>
      <w:tr w:rsidR="00F02279" w:rsidRPr="00E6597C" w:rsidTr="00545BDE">
        <w:tc>
          <w:tcPr>
            <w:tcW w:w="10632" w:type="dxa"/>
            <w:gridSpan w:val="16"/>
          </w:tcPr>
          <w:p w:rsidR="00F02279" w:rsidRPr="00E6597C" w:rsidRDefault="00F02279" w:rsidP="00545BDE">
            <w:pPr>
              <w:jc w:val="center"/>
              <w:rPr>
                <w:rFonts w:ascii="GHEA Grapalat" w:hAnsi="GHEA Grapalat"/>
                <w:sz w:val="18"/>
                <w:lang w:val="es-ES"/>
              </w:rPr>
            </w:pPr>
            <w:r w:rsidRPr="00E6597C">
              <w:rPr>
                <w:rFonts w:ascii="GHEA Grapalat" w:hAnsi="GHEA Grapalat"/>
                <w:sz w:val="18"/>
                <w:lang w:val="es-ES"/>
              </w:rPr>
              <w:t>Աշխատանքի</w:t>
            </w:r>
          </w:p>
        </w:tc>
      </w:tr>
      <w:tr w:rsidR="00F02279" w:rsidRPr="00187D94" w:rsidTr="00545BDE">
        <w:tc>
          <w:tcPr>
            <w:tcW w:w="1349" w:type="dxa"/>
            <w:vAlign w:val="center"/>
          </w:tcPr>
          <w:p w:rsidR="00F02279" w:rsidRPr="00E6597C" w:rsidRDefault="00F02279" w:rsidP="00545BDE">
            <w:pPr>
              <w:jc w:val="center"/>
              <w:rPr>
                <w:rFonts w:ascii="GHEA Grapalat" w:hAnsi="GHEA Grapalat"/>
                <w:sz w:val="18"/>
                <w:lang w:val="es-ES"/>
              </w:rPr>
            </w:pPr>
            <w:r w:rsidRPr="00E6597C">
              <w:rPr>
                <w:rFonts w:ascii="GHEA Grapalat" w:hAnsi="GHEA Grapalat"/>
                <w:sz w:val="18"/>
              </w:rPr>
              <w:t>հրավերով նախատեսված չափաբաժնի համարը</w:t>
            </w:r>
          </w:p>
        </w:tc>
        <w:tc>
          <w:tcPr>
            <w:tcW w:w="1421" w:type="dxa"/>
            <w:vAlign w:val="center"/>
          </w:tcPr>
          <w:p w:rsidR="00F02279" w:rsidRPr="00E6597C" w:rsidRDefault="00F02279" w:rsidP="00545BDE">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դասակարգման</w:t>
            </w:r>
            <w:r w:rsidRPr="00E6597C">
              <w:rPr>
                <w:rFonts w:ascii="GHEA Grapalat" w:hAnsi="GHEA Grapalat"/>
                <w:sz w:val="18"/>
                <w:lang w:val="es-ES"/>
              </w:rPr>
              <w:t xml:space="preserve"> (CPV)</w:t>
            </w:r>
          </w:p>
        </w:tc>
        <w:tc>
          <w:tcPr>
            <w:tcW w:w="1090" w:type="dxa"/>
            <w:vAlign w:val="center"/>
          </w:tcPr>
          <w:p w:rsidR="00F02279" w:rsidRPr="00E6597C" w:rsidRDefault="00F02279" w:rsidP="00545BDE">
            <w:pPr>
              <w:jc w:val="center"/>
              <w:rPr>
                <w:rFonts w:ascii="GHEA Grapalat" w:hAnsi="GHEA Grapalat"/>
                <w:sz w:val="18"/>
                <w:lang w:val="es-ES"/>
              </w:rPr>
            </w:pPr>
            <w:r w:rsidRPr="00E6597C">
              <w:rPr>
                <w:rFonts w:ascii="GHEA Grapalat" w:hAnsi="GHEA Grapalat"/>
                <w:sz w:val="18"/>
              </w:rPr>
              <w:t>անվանումը</w:t>
            </w:r>
          </w:p>
        </w:tc>
        <w:tc>
          <w:tcPr>
            <w:tcW w:w="6772" w:type="dxa"/>
            <w:gridSpan w:val="13"/>
            <w:vAlign w:val="center"/>
          </w:tcPr>
          <w:p w:rsidR="00F02279" w:rsidRPr="00E6597C" w:rsidRDefault="00F02279" w:rsidP="00545BDE">
            <w:pPr>
              <w:jc w:val="both"/>
              <w:rPr>
                <w:rFonts w:ascii="GHEA Grapalat" w:hAnsi="GHEA Grapalat"/>
                <w:sz w:val="18"/>
                <w:lang w:val="es-ES"/>
              </w:rPr>
            </w:pPr>
            <w:r w:rsidRPr="00E6597C">
              <w:rPr>
                <w:rFonts w:ascii="GHEA Grapalat" w:hAnsi="GHEA Grapalat"/>
                <w:sz w:val="18"/>
                <w:lang w:val="es-ES"/>
              </w:rPr>
              <w:t>դիմաց վճարումները նախատեսվում է իրականացնել 20  թ-ին` ըստ ամիսների, այդ թվում**</w:t>
            </w:r>
          </w:p>
        </w:tc>
      </w:tr>
      <w:tr w:rsidR="002078AB" w:rsidRPr="00E6597C" w:rsidTr="00545BDE">
        <w:trPr>
          <w:trHeight w:val="1538"/>
        </w:trPr>
        <w:tc>
          <w:tcPr>
            <w:tcW w:w="1349" w:type="dxa"/>
          </w:tcPr>
          <w:p w:rsidR="00F02279" w:rsidRPr="00E6597C" w:rsidRDefault="00F02279" w:rsidP="00545BDE">
            <w:pPr>
              <w:jc w:val="center"/>
              <w:rPr>
                <w:rFonts w:ascii="GHEA Grapalat" w:hAnsi="GHEA Grapalat"/>
                <w:sz w:val="20"/>
                <w:lang w:val="es-ES"/>
              </w:rPr>
            </w:pPr>
          </w:p>
        </w:tc>
        <w:tc>
          <w:tcPr>
            <w:tcW w:w="1421" w:type="dxa"/>
          </w:tcPr>
          <w:p w:rsidR="00F02279" w:rsidRPr="00E6597C" w:rsidRDefault="00F02279" w:rsidP="00545BDE">
            <w:pPr>
              <w:jc w:val="center"/>
              <w:rPr>
                <w:rFonts w:ascii="GHEA Grapalat" w:hAnsi="GHEA Grapalat"/>
                <w:sz w:val="20"/>
                <w:lang w:val="es-ES"/>
              </w:rPr>
            </w:pPr>
          </w:p>
        </w:tc>
        <w:tc>
          <w:tcPr>
            <w:tcW w:w="1090" w:type="dxa"/>
          </w:tcPr>
          <w:p w:rsidR="00F02279" w:rsidRPr="00E6597C" w:rsidRDefault="00F02279" w:rsidP="00545BDE">
            <w:pPr>
              <w:jc w:val="center"/>
              <w:rPr>
                <w:rFonts w:ascii="GHEA Grapalat" w:hAnsi="GHEA Grapalat"/>
                <w:sz w:val="20"/>
                <w:lang w:val="es-ES"/>
              </w:rPr>
            </w:pPr>
          </w:p>
        </w:tc>
        <w:tc>
          <w:tcPr>
            <w:tcW w:w="443"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44" w:type="dxa"/>
            <w:textDirection w:val="btLr"/>
            <w:vAlign w:val="center"/>
          </w:tcPr>
          <w:p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44"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44" w:type="dxa"/>
            <w:textDirection w:val="btLr"/>
            <w:vAlign w:val="center"/>
          </w:tcPr>
          <w:p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44"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44"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44"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44"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444"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44"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444"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444"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1445" w:type="dxa"/>
            <w:vAlign w:val="center"/>
          </w:tcPr>
          <w:p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rsidR="00F02279" w:rsidRPr="00E6597C" w:rsidRDefault="00F02279" w:rsidP="00545BDE">
            <w:pPr>
              <w:jc w:val="center"/>
              <w:rPr>
                <w:rFonts w:ascii="GHEA Grapalat" w:hAnsi="GHEA Grapalat"/>
                <w:sz w:val="18"/>
                <w:lang w:val="es-ES"/>
              </w:rPr>
            </w:pPr>
          </w:p>
        </w:tc>
      </w:tr>
      <w:tr w:rsidR="002078AB" w:rsidRPr="00E6597C" w:rsidTr="00545BDE">
        <w:trPr>
          <w:trHeight w:val="1538"/>
        </w:trPr>
        <w:tc>
          <w:tcPr>
            <w:tcW w:w="1349" w:type="dxa"/>
          </w:tcPr>
          <w:p w:rsidR="00F02279" w:rsidRPr="00E6597C" w:rsidRDefault="00B43721" w:rsidP="00545BDE">
            <w:pPr>
              <w:jc w:val="center"/>
              <w:rPr>
                <w:rFonts w:ascii="GHEA Grapalat" w:hAnsi="GHEA Grapalat"/>
                <w:sz w:val="20"/>
                <w:lang w:val="es-ES"/>
              </w:rPr>
            </w:pPr>
            <w:r>
              <w:rPr>
                <w:rFonts w:ascii="GHEA Grapalat" w:hAnsi="GHEA Grapalat"/>
                <w:sz w:val="20"/>
                <w:lang w:val="es-ES"/>
              </w:rPr>
              <w:t>1</w:t>
            </w:r>
          </w:p>
        </w:tc>
        <w:tc>
          <w:tcPr>
            <w:tcW w:w="1421" w:type="dxa"/>
          </w:tcPr>
          <w:p w:rsidR="00F02279" w:rsidRPr="00E6597C" w:rsidRDefault="00B43721" w:rsidP="00545BDE">
            <w:pPr>
              <w:jc w:val="center"/>
              <w:rPr>
                <w:rFonts w:ascii="GHEA Grapalat" w:hAnsi="GHEA Grapalat"/>
                <w:sz w:val="20"/>
                <w:lang w:val="es-ES"/>
              </w:rPr>
            </w:pPr>
            <w:r>
              <w:rPr>
                <w:rFonts w:ascii="GHEA Grapalat" w:hAnsi="GHEA Grapalat"/>
                <w:sz w:val="20"/>
                <w:lang w:val="es-ES"/>
              </w:rPr>
              <w:t>71241200</w:t>
            </w:r>
          </w:p>
        </w:tc>
        <w:tc>
          <w:tcPr>
            <w:tcW w:w="1090" w:type="dxa"/>
          </w:tcPr>
          <w:p w:rsidR="00F02279" w:rsidRPr="00E6597C" w:rsidRDefault="00B43721" w:rsidP="00545BDE">
            <w:pPr>
              <w:jc w:val="center"/>
              <w:rPr>
                <w:rFonts w:ascii="GHEA Grapalat" w:hAnsi="GHEA Grapalat"/>
                <w:sz w:val="20"/>
                <w:lang w:val="es-ES"/>
              </w:rPr>
            </w:pPr>
            <w:r>
              <w:rPr>
                <w:rFonts w:ascii="GHEA Grapalat" w:hAnsi="GHEA Grapalat"/>
                <w:i/>
                <w:lang w:val="af-ZA"/>
              </w:rPr>
              <w:t xml:space="preserve">ՀՀ Արմավիրի մարզի Բաղրամյան համայնքի Բագարան գյուղի, ջրամատակարարման ցանցի, ջրի կուտակման ավազանի և պոմպակայանի կառուցման աշխատանքների </w:t>
            </w:r>
            <w:r w:rsidRPr="00E6597C">
              <w:rPr>
                <w:rFonts w:ascii="GHEA Grapalat" w:hAnsi="GHEA Grapalat"/>
                <w:i/>
                <w:lang w:val="af-ZA"/>
              </w:rPr>
              <w:t xml:space="preserve"> կատար</w:t>
            </w:r>
            <w:r>
              <w:rPr>
                <w:rFonts w:ascii="GHEA Grapalat" w:hAnsi="GHEA Grapalat"/>
                <w:i/>
              </w:rPr>
              <w:t>ում</w:t>
            </w:r>
          </w:p>
        </w:tc>
        <w:tc>
          <w:tcPr>
            <w:tcW w:w="443"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lang w:val="pt-BR"/>
              </w:rPr>
            </w:pPr>
            <w:r w:rsidRPr="00E6597C">
              <w:rPr>
                <w:rFonts w:ascii="GHEA Grapalat" w:hAnsi="GHEA Grapalat"/>
                <w:sz w:val="20"/>
                <w:lang w:val="pt-BR"/>
              </w:rPr>
              <w:t>... %</w:t>
            </w:r>
          </w:p>
        </w:tc>
        <w:tc>
          <w:tcPr>
            <w:tcW w:w="444"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lang w:val="pt-BR"/>
              </w:rPr>
            </w:pPr>
            <w:r w:rsidRPr="00E6597C">
              <w:rPr>
                <w:rFonts w:ascii="GHEA Grapalat" w:hAnsi="GHEA Grapalat"/>
                <w:sz w:val="20"/>
                <w:lang w:val="pt-BR"/>
              </w:rPr>
              <w:t>... %</w:t>
            </w:r>
          </w:p>
        </w:tc>
        <w:tc>
          <w:tcPr>
            <w:tcW w:w="444"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44"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44"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44"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44"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w:t>
            </w:r>
          </w:p>
        </w:tc>
        <w:tc>
          <w:tcPr>
            <w:tcW w:w="444"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A62DAD" w:rsidP="00545BDE">
            <w:pPr>
              <w:jc w:val="center"/>
              <w:rPr>
                <w:rFonts w:ascii="GHEA Grapalat" w:hAnsi="GHEA Grapalat" w:cs="Arial"/>
                <w:sz w:val="18"/>
                <w:szCs w:val="18"/>
                <w:lang w:val="pt-BR"/>
              </w:rPr>
            </w:pPr>
            <w:r>
              <w:rPr>
                <w:rFonts w:ascii="GHEA Grapalat" w:hAnsi="GHEA Grapalat"/>
                <w:sz w:val="20"/>
                <w:lang w:val="pt-BR"/>
              </w:rPr>
              <w:t>30</w:t>
            </w:r>
            <w:r w:rsidR="00F02279" w:rsidRPr="00E6597C">
              <w:rPr>
                <w:rFonts w:ascii="GHEA Grapalat" w:hAnsi="GHEA Grapalat"/>
                <w:sz w:val="20"/>
                <w:lang w:val="pt-BR"/>
              </w:rPr>
              <w:t>%</w:t>
            </w:r>
          </w:p>
        </w:tc>
        <w:tc>
          <w:tcPr>
            <w:tcW w:w="444"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A62DAD" w:rsidP="00545BDE">
            <w:pPr>
              <w:jc w:val="center"/>
              <w:rPr>
                <w:rFonts w:ascii="GHEA Grapalat" w:hAnsi="GHEA Grapalat" w:cs="Arial"/>
                <w:sz w:val="18"/>
                <w:szCs w:val="18"/>
                <w:lang w:val="pt-BR"/>
              </w:rPr>
            </w:pPr>
            <w:r>
              <w:rPr>
                <w:rFonts w:ascii="GHEA Grapalat" w:hAnsi="GHEA Grapalat"/>
                <w:sz w:val="20"/>
                <w:lang w:val="pt-BR"/>
              </w:rPr>
              <w:t>30</w:t>
            </w:r>
            <w:r w:rsidR="00F02279" w:rsidRPr="00E6597C">
              <w:rPr>
                <w:rFonts w:ascii="GHEA Grapalat" w:hAnsi="GHEA Grapalat"/>
                <w:sz w:val="20"/>
                <w:lang w:val="pt-BR"/>
              </w:rPr>
              <w:t xml:space="preserve"> %</w:t>
            </w:r>
          </w:p>
        </w:tc>
        <w:tc>
          <w:tcPr>
            <w:tcW w:w="444"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2078AB" w:rsidP="00545BDE">
            <w:pPr>
              <w:jc w:val="center"/>
              <w:rPr>
                <w:rFonts w:ascii="GHEA Grapalat" w:hAnsi="GHEA Grapalat" w:cs="Arial"/>
                <w:sz w:val="18"/>
                <w:szCs w:val="18"/>
                <w:lang w:val="pt-BR"/>
              </w:rPr>
            </w:pPr>
            <w:r>
              <w:rPr>
                <w:rFonts w:ascii="GHEA Grapalat" w:hAnsi="GHEA Grapalat"/>
                <w:sz w:val="20"/>
                <w:lang w:val="pt-BR"/>
              </w:rPr>
              <w:t>30</w:t>
            </w:r>
            <w:r w:rsidR="00F02279" w:rsidRPr="00E6597C">
              <w:rPr>
                <w:rFonts w:ascii="GHEA Grapalat" w:hAnsi="GHEA Grapalat"/>
                <w:sz w:val="20"/>
                <w:lang w:val="pt-BR"/>
              </w:rPr>
              <w:t>%</w:t>
            </w:r>
          </w:p>
        </w:tc>
        <w:tc>
          <w:tcPr>
            <w:tcW w:w="444"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2078AB" w:rsidP="00545BDE">
            <w:pPr>
              <w:jc w:val="center"/>
              <w:rPr>
                <w:rFonts w:ascii="GHEA Grapalat" w:hAnsi="GHEA Grapalat" w:cs="Arial"/>
                <w:sz w:val="18"/>
                <w:szCs w:val="18"/>
                <w:lang w:val="pt-BR"/>
              </w:rPr>
            </w:pPr>
            <w:r>
              <w:rPr>
                <w:rFonts w:ascii="GHEA Grapalat" w:hAnsi="GHEA Grapalat"/>
                <w:sz w:val="20"/>
                <w:lang w:val="pt-BR"/>
              </w:rPr>
              <w:t>30</w:t>
            </w:r>
            <w:r w:rsidR="00F02279" w:rsidRPr="00E6597C">
              <w:rPr>
                <w:rFonts w:ascii="GHEA Grapalat" w:hAnsi="GHEA Grapalat"/>
                <w:sz w:val="20"/>
                <w:lang w:val="pt-BR"/>
              </w:rPr>
              <w:t xml:space="preserve"> %</w:t>
            </w:r>
          </w:p>
        </w:tc>
        <w:tc>
          <w:tcPr>
            <w:tcW w:w="444"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2078AB" w:rsidP="00545BDE">
            <w:pPr>
              <w:jc w:val="center"/>
              <w:rPr>
                <w:rFonts w:ascii="GHEA Grapalat" w:hAnsi="GHEA Grapalat" w:cs="Arial"/>
                <w:sz w:val="18"/>
                <w:szCs w:val="18"/>
                <w:lang w:val="pt-BR"/>
              </w:rPr>
            </w:pPr>
            <w:r>
              <w:rPr>
                <w:rFonts w:ascii="GHEA Grapalat" w:hAnsi="GHEA Grapalat"/>
                <w:sz w:val="20"/>
                <w:lang w:val="pt-BR"/>
              </w:rPr>
              <w:t>30</w:t>
            </w:r>
            <w:r w:rsidR="00F02279" w:rsidRPr="00E6597C">
              <w:rPr>
                <w:rFonts w:ascii="GHEA Grapalat" w:hAnsi="GHEA Grapalat"/>
                <w:sz w:val="20"/>
                <w:lang w:val="pt-BR"/>
              </w:rPr>
              <w:t xml:space="preserve"> %</w:t>
            </w:r>
          </w:p>
        </w:tc>
        <w:tc>
          <w:tcPr>
            <w:tcW w:w="1445"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B43721" w:rsidP="00545BDE">
            <w:pPr>
              <w:jc w:val="center"/>
              <w:rPr>
                <w:rFonts w:ascii="GHEA Grapalat" w:hAnsi="GHEA Grapalat"/>
                <w:b/>
                <w:lang w:val="pt-BR"/>
              </w:rPr>
            </w:pPr>
            <w:r>
              <w:rPr>
                <w:rFonts w:ascii="GHEA Grapalat" w:hAnsi="GHEA Grapalat"/>
                <w:sz w:val="20"/>
                <w:lang w:val="pt-BR"/>
              </w:rPr>
              <w:t>100</w:t>
            </w:r>
            <w:r w:rsidR="00F02279" w:rsidRPr="00E6597C">
              <w:rPr>
                <w:rFonts w:ascii="GHEA Grapalat" w:hAnsi="GHEA Grapalat"/>
                <w:sz w:val="20"/>
                <w:lang w:val="pt-BR"/>
              </w:rPr>
              <w:t xml:space="preserve"> %</w:t>
            </w:r>
          </w:p>
        </w:tc>
      </w:tr>
    </w:tbl>
    <w:p w:rsidR="00F02279" w:rsidRPr="00E6597C" w:rsidRDefault="00F02279" w:rsidP="00F02279">
      <w:pPr>
        <w:rPr>
          <w:rFonts w:ascii="GHEA Grapalat" w:hAnsi="GHEA Grapalat"/>
          <w:i/>
          <w:sz w:val="18"/>
          <w:szCs w:val="18"/>
        </w:rPr>
      </w:pPr>
    </w:p>
    <w:p w:rsidR="00F02279" w:rsidRPr="00E6597C" w:rsidRDefault="00F02279" w:rsidP="00F02279">
      <w:pPr>
        <w:jc w:val="both"/>
        <w:rPr>
          <w:rFonts w:ascii="GHEA Grapalat" w:hAnsi="GHEA Grapalat" w:cs="Sylfaen"/>
          <w:i/>
          <w:sz w:val="18"/>
          <w:szCs w:val="18"/>
          <w:lang w:val="pt-BR"/>
        </w:rPr>
      </w:pPr>
      <w:r w:rsidRPr="00E6597C">
        <w:rPr>
          <w:rFonts w:ascii="GHEA Grapalat" w:hAnsi="GHEA Grapalat"/>
          <w:i/>
          <w:sz w:val="18"/>
          <w:szCs w:val="18"/>
        </w:rPr>
        <w:t xml:space="preserve">* </w:t>
      </w:r>
      <w:r w:rsidRPr="00E6597C">
        <w:rPr>
          <w:rFonts w:ascii="GHEA Grapalat" w:hAnsi="GHEA Grapalat" w:cs="Sylfaen"/>
          <w:i/>
          <w:sz w:val="18"/>
          <w:szCs w:val="18"/>
          <w:lang w:val="pt-BR"/>
        </w:rPr>
        <w:t>Վճարման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ենթակա</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գումարները</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ներկայացվում են աճողական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F02279" w:rsidRPr="00E6597C" w:rsidRDefault="00F02279" w:rsidP="00F02279">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F02279" w:rsidRPr="00E6597C" w:rsidRDefault="00F02279" w:rsidP="00F02279">
      <w:pPr>
        <w:jc w:val="center"/>
        <w:rPr>
          <w:rFonts w:ascii="GHEA Grapalat" w:hAnsi="GHEA Grapalat"/>
          <w:sz w:val="20"/>
          <w:lang w:val="es-ES"/>
        </w:rPr>
      </w:pPr>
    </w:p>
    <w:p w:rsidR="00F02279" w:rsidRPr="00E6597C" w:rsidRDefault="00F02279" w:rsidP="00F02279">
      <w:pPr>
        <w:jc w:val="right"/>
        <w:rPr>
          <w:rFonts w:ascii="GHEA Grapalat" w:hAnsi="GHEA Grapalat"/>
          <w:sz w:val="20"/>
          <w:lang w:val="es-ES"/>
        </w:rPr>
      </w:pPr>
    </w:p>
    <w:tbl>
      <w:tblPr>
        <w:tblW w:w="9639" w:type="dxa"/>
        <w:jc w:val="center"/>
        <w:tblLayout w:type="fixed"/>
        <w:tblLook w:val="0000"/>
      </w:tblPr>
      <w:tblGrid>
        <w:gridCol w:w="4536"/>
        <w:gridCol w:w="760"/>
        <w:gridCol w:w="4343"/>
      </w:tblGrid>
      <w:tr w:rsidR="00F02279" w:rsidRPr="00E6597C" w:rsidTr="00545BDE">
        <w:trPr>
          <w:jc w:val="center"/>
        </w:trPr>
        <w:tc>
          <w:tcPr>
            <w:tcW w:w="4536" w:type="dxa"/>
          </w:tcPr>
          <w:p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rsidR="00F02279" w:rsidRPr="00E6597C" w:rsidRDefault="00F02279" w:rsidP="00545BDE">
            <w:pPr>
              <w:rPr>
                <w:rFonts w:ascii="GHEA Grapalat" w:hAnsi="GHEA Grapalat"/>
                <w:sz w:val="22"/>
                <w:szCs w:val="22"/>
                <w:lang w:val="ru-RU"/>
              </w:rPr>
            </w:pPr>
          </w:p>
          <w:p w:rsidR="00F02279" w:rsidRPr="00E6597C" w:rsidRDefault="00F02279" w:rsidP="00545BDE">
            <w:pP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F02279" w:rsidRPr="00E6597C" w:rsidRDefault="00F02279" w:rsidP="00545BDE">
            <w:pPr>
              <w:spacing w:line="360" w:lineRule="auto"/>
              <w:jc w:val="center"/>
              <w:rPr>
                <w:rFonts w:ascii="GHEA Grapalat" w:hAnsi="GHEA Grapalat"/>
                <w:lang w:val="ru-RU"/>
              </w:rPr>
            </w:pPr>
          </w:p>
        </w:tc>
        <w:tc>
          <w:tcPr>
            <w:tcW w:w="4343" w:type="dxa"/>
          </w:tcPr>
          <w:p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ԿԱՏԱՐՈՂ</w:t>
            </w: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F02279" w:rsidRPr="00E6597C" w:rsidRDefault="00F02279" w:rsidP="00F02279">
      <w:pPr>
        <w:rPr>
          <w:rFonts w:ascii="GHEA Grapalat" w:hAnsi="GHEA Grapalat"/>
          <w:sz w:val="20"/>
          <w:lang w:val="ru-RU"/>
        </w:rPr>
        <w:sectPr w:rsidR="00F02279" w:rsidRPr="00E6597C" w:rsidSect="00545BDE">
          <w:footnotePr>
            <w:pos w:val="beneathText"/>
          </w:footnotePr>
          <w:pgSz w:w="11906" w:h="16838" w:code="9"/>
          <w:pgMar w:top="533" w:right="707" w:bottom="720" w:left="663" w:header="561" w:footer="561" w:gutter="0"/>
          <w:cols w:space="720"/>
        </w:sectPr>
      </w:pPr>
    </w:p>
    <w:p w:rsidR="00F02279" w:rsidRPr="00E6597C" w:rsidRDefault="00F02279" w:rsidP="00F02279">
      <w:pPr>
        <w:autoSpaceDE w:val="0"/>
        <w:autoSpaceDN w:val="0"/>
        <w:adjustRightInd w:val="0"/>
        <w:jc w:val="right"/>
        <w:rPr>
          <w:rFonts w:ascii="GHEA Grapalat" w:hAnsi="GHEA Grapalat" w:cs="TimesArmenianPSMT"/>
          <w:i/>
          <w:sz w:val="20"/>
        </w:rPr>
      </w:pPr>
      <w:r w:rsidRPr="00E6597C">
        <w:rPr>
          <w:rFonts w:ascii="GHEA Grapalat" w:hAnsi="GHEA Grapalat" w:cs="TimesArmenianPSMT"/>
          <w:i/>
          <w:sz w:val="20"/>
          <w:lang w:val="ru-RU"/>
        </w:rPr>
        <w:lastRenderedPageBreak/>
        <w:t xml:space="preserve">Հավելված </w:t>
      </w:r>
      <w:r w:rsidRPr="00E6597C">
        <w:rPr>
          <w:rFonts w:ascii="GHEA Grapalat" w:hAnsi="GHEA Grapalat" w:cs="TimesArmenianPSMT"/>
          <w:i/>
          <w:sz w:val="20"/>
        </w:rPr>
        <w:t>3</w:t>
      </w:r>
    </w:p>
    <w:p w:rsidR="00F02279" w:rsidRPr="00E6597C" w:rsidRDefault="00F02279" w:rsidP="00F02279">
      <w:pPr>
        <w:autoSpaceDE w:val="0"/>
        <w:autoSpaceDN w:val="0"/>
        <w:adjustRightInd w:val="0"/>
        <w:jc w:val="right"/>
        <w:rPr>
          <w:rFonts w:ascii="GHEA Grapalat" w:hAnsi="GHEA Grapalat" w:cs="TimesArmenianPSMT"/>
          <w:i/>
          <w:sz w:val="20"/>
          <w:lang w:val="ru-RU"/>
        </w:rPr>
      </w:pPr>
      <w:r w:rsidRPr="00E6597C">
        <w:rPr>
          <w:rFonts w:ascii="GHEA Grapalat" w:hAnsi="GHEA Grapalat" w:cs="TimesArmenianPSMT"/>
          <w:i/>
          <w:sz w:val="20"/>
          <w:lang w:val="ru-RU"/>
        </w:rPr>
        <w:t xml:space="preserve">«         »              20  թ. կնքված </w:t>
      </w:r>
    </w:p>
    <w:p w:rsidR="00F02279" w:rsidRPr="00E6597C" w:rsidRDefault="00F02279" w:rsidP="00F02279">
      <w:pPr>
        <w:autoSpaceDE w:val="0"/>
        <w:autoSpaceDN w:val="0"/>
        <w:adjustRightInd w:val="0"/>
        <w:jc w:val="right"/>
        <w:rPr>
          <w:rFonts w:ascii="GHEA Grapalat" w:hAnsi="GHEA Grapalat" w:cs="TimesArmenianPSMT"/>
          <w:i/>
          <w:sz w:val="20"/>
          <w:lang w:val="ru-RU"/>
        </w:rPr>
      </w:pPr>
      <w:r w:rsidRPr="00E6597C">
        <w:rPr>
          <w:rFonts w:ascii="GHEA Grapalat" w:hAnsi="GHEA Grapalat" w:cs="TimesArmenianPSMT"/>
          <w:i/>
          <w:sz w:val="20"/>
          <w:lang w:val="ru-RU"/>
        </w:rPr>
        <w:t xml:space="preserve">                      ծածկագրով պայմանագրի</w:t>
      </w:r>
    </w:p>
    <w:p w:rsidR="00F02279" w:rsidRPr="00E6597C" w:rsidRDefault="00F02279" w:rsidP="00F02279">
      <w:pPr>
        <w:rPr>
          <w:rFonts w:ascii="GHEA Grapalat" w:hAnsi="GHEA Grapalat"/>
          <w:lang w:val="ru-RU"/>
        </w:rPr>
      </w:pPr>
    </w:p>
    <w:p w:rsidR="00F02279" w:rsidRPr="00E6597C" w:rsidRDefault="00F02279" w:rsidP="00F02279">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35"/>
        <w:gridCol w:w="5115"/>
      </w:tblGrid>
      <w:tr w:rsidR="00F02279" w:rsidRPr="00187D94" w:rsidTr="00545BDE">
        <w:trPr>
          <w:tblCellSpacing w:w="7" w:type="dxa"/>
          <w:jc w:val="center"/>
        </w:trPr>
        <w:tc>
          <w:tcPr>
            <w:tcW w:w="0" w:type="auto"/>
            <w:vAlign w:val="center"/>
          </w:tcPr>
          <w:p w:rsidR="00F02279" w:rsidRPr="00E6597C" w:rsidRDefault="001A37BC" w:rsidP="00545BDE">
            <w:pPr>
              <w:jc w:val="center"/>
              <w:rPr>
                <w:rFonts w:ascii="GHEA Grapalat" w:hAnsi="GHEA Grapalat"/>
                <w:iCs/>
                <w:color w:val="000000"/>
                <w:sz w:val="21"/>
                <w:szCs w:val="21"/>
                <w:lang w:val="pt-BR"/>
              </w:rPr>
            </w:pPr>
            <w:r w:rsidRPr="001A37BC">
              <w:rPr>
                <w:noProof/>
              </w:rPr>
              <w:pict>
                <v:rect id="Rectangle 100" o:spid="_x0000_s1026" style="position:absolute;left:0;text-align:left;margin-left:189pt;margin-top:13.2pt;width:9pt;height:81pt;flip:x;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F02279" w:rsidRPr="00E6597C">
              <w:rPr>
                <w:rFonts w:ascii="GHEA Grapalat" w:hAnsi="GHEA Grapalat"/>
                <w:iCs/>
                <w:color w:val="000000"/>
                <w:sz w:val="21"/>
                <w:szCs w:val="21"/>
              </w:rPr>
              <w:t>Պայմանագրի</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կողմ</w:t>
            </w:r>
            <w:r w:rsidR="00F02279" w:rsidRPr="00E6597C">
              <w:rPr>
                <w:rFonts w:ascii="GHEA Grapalat" w:hAnsi="GHEA Grapalat"/>
                <w:iCs/>
                <w:color w:val="000000"/>
                <w:sz w:val="21"/>
                <w:szCs w:val="21"/>
                <w:lang w:val="pt-BR"/>
              </w:rPr>
              <w:t xml:space="preserve"> </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rsidR="00F02279" w:rsidRPr="00E6597C" w:rsidRDefault="00F02279" w:rsidP="00F02279">
      <w:pPr>
        <w:ind w:firstLine="375"/>
        <w:rPr>
          <w:rFonts w:ascii="GHEA Grapalat" w:hAnsi="GHEA Grapalat"/>
          <w:iCs/>
          <w:color w:val="000000"/>
          <w:sz w:val="15"/>
          <w:szCs w:val="21"/>
          <w:lang w:val="pt-BR"/>
        </w:rPr>
      </w:pPr>
    </w:p>
    <w:p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rsidR="00F02279" w:rsidRPr="00E6597C" w:rsidRDefault="00F02279" w:rsidP="00F02279">
      <w:pPr>
        <w:pStyle w:val="a3"/>
        <w:spacing w:line="240" w:lineRule="auto"/>
        <w:ind w:firstLine="0"/>
        <w:jc w:val="center"/>
        <w:rPr>
          <w:b/>
          <w:bCs/>
          <w:iCs/>
          <w:lang w:val="es-ES"/>
        </w:rPr>
      </w:pPr>
    </w:p>
    <w:p w:rsidR="00F02279" w:rsidRPr="00E6597C" w:rsidRDefault="00F02279" w:rsidP="00F02279">
      <w:pPr>
        <w:pStyle w:val="a3"/>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rsidR="00F02279" w:rsidRPr="00E6597C" w:rsidRDefault="00F02279" w:rsidP="00F02279">
      <w:pPr>
        <w:pStyle w:val="a3"/>
        <w:spacing w:line="240" w:lineRule="auto"/>
        <w:ind w:firstLine="0"/>
        <w:rPr>
          <w:iCs/>
          <w:lang w:val="es-ES"/>
        </w:rPr>
      </w:pPr>
    </w:p>
    <w:p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rsidR="00F02279" w:rsidRPr="00E6597C" w:rsidRDefault="00F02279" w:rsidP="00F02279">
      <w:pPr>
        <w:jc w:val="both"/>
        <w:rPr>
          <w:rFonts w:ascii="GHEA Grapalat" w:hAnsi="GHEA Grapalat" w:cs="Sylfaen"/>
          <w:iCs/>
          <w:lang w:val="es-ES"/>
        </w:rPr>
      </w:pPr>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Պայմանագրի կողմը  կատարել</w:t>
      </w:r>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rsidR="00F02279" w:rsidRPr="00E6597C" w:rsidRDefault="00F02279" w:rsidP="00F02279">
      <w:pPr>
        <w:jc w:val="both"/>
        <w:rPr>
          <w:rFonts w:ascii="GHEA Grapalat" w:hAnsi="GHEA Grapalat"/>
          <w:iCs/>
          <w:color w:val="000000"/>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F02279" w:rsidRPr="00E6597C" w:rsidTr="00545BDE">
        <w:trPr>
          <w:jc w:val="right"/>
        </w:trPr>
        <w:tc>
          <w:tcPr>
            <w:tcW w:w="357"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478" w:type="dxa"/>
            <w:gridSpan w:val="8"/>
            <w:shd w:val="clear" w:color="auto" w:fill="auto"/>
            <w:vAlign w:val="center"/>
          </w:tcPr>
          <w:p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rsidTr="00545BDE">
        <w:trPr>
          <w:jc w:val="right"/>
        </w:trPr>
        <w:tc>
          <w:tcPr>
            <w:tcW w:w="357" w:type="dxa"/>
            <w:vMerge/>
            <w:shd w:val="clear" w:color="auto" w:fill="auto"/>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805"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rsidTr="00545BDE">
        <w:trPr>
          <w:trHeight w:val="1105"/>
          <w:jc w:val="right"/>
        </w:trPr>
        <w:tc>
          <w:tcPr>
            <w:tcW w:w="357" w:type="dxa"/>
            <w:vMerge/>
            <w:tcBorders>
              <w:bottom w:val="single" w:sz="4" w:space="0" w:color="auto"/>
            </w:tcBorders>
            <w:shd w:val="clear" w:color="auto" w:fill="auto"/>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805"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rsidTr="00545BDE">
        <w:trPr>
          <w:jc w:val="right"/>
        </w:trPr>
        <w:tc>
          <w:tcPr>
            <w:tcW w:w="357"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805"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rsidTr="00545BDE">
        <w:trPr>
          <w:jc w:val="right"/>
        </w:trPr>
        <w:tc>
          <w:tcPr>
            <w:tcW w:w="357"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805"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r>
    </w:tbl>
    <w:p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F02279" w:rsidRPr="00E6597C" w:rsidRDefault="00F02279" w:rsidP="00F02279">
      <w:pPr>
        <w:ind w:firstLine="375"/>
        <w:jc w:val="both"/>
        <w:rPr>
          <w:rFonts w:ascii="GHEA Grapalat" w:hAnsi="GHEA Grapalat"/>
          <w:iCs/>
          <w:snapToGrid w:val="0"/>
          <w:color w:val="000000"/>
          <w:sz w:val="21"/>
          <w:szCs w:val="21"/>
          <w:lang w:val="es-ES"/>
        </w:rPr>
      </w:pPr>
    </w:p>
    <w:p w:rsidR="00F02279" w:rsidRPr="00E6597C" w:rsidRDefault="00F02279" w:rsidP="00F02279">
      <w:pPr>
        <w:ind w:firstLine="375"/>
        <w:jc w:val="both"/>
        <w:rPr>
          <w:rFonts w:ascii="GHEA Grapalat" w:hAnsi="GHEA Grapalat"/>
          <w:iCs/>
          <w:snapToGrid w:val="0"/>
          <w:color w:val="000000"/>
          <w:sz w:val="2"/>
          <w:szCs w:val="21"/>
          <w:lang w:val="es-ES"/>
        </w:rPr>
      </w:pPr>
    </w:p>
    <w:p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F02279" w:rsidRPr="00E6597C" w:rsidTr="00545BDE">
        <w:trPr>
          <w:trHeight w:val="266"/>
          <w:tblCellSpacing w:w="7" w:type="dxa"/>
          <w:jc w:val="center"/>
        </w:trPr>
        <w:tc>
          <w:tcPr>
            <w:tcW w:w="0" w:type="auto"/>
            <w:vAlign w:val="center"/>
          </w:tcPr>
          <w:p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rsidTr="00545BDE">
        <w:trPr>
          <w:trHeight w:val="473"/>
          <w:tblCellSpacing w:w="7" w:type="dxa"/>
          <w:jc w:val="center"/>
        </w:trPr>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rsidTr="00545BDE">
        <w:trPr>
          <w:trHeight w:val="503"/>
          <w:tblCellSpacing w:w="7" w:type="dxa"/>
          <w:jc w:val="center"/>
        </w:trPr>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rsidTr="00545BDE">
        <w:trPr>
          <w:trHeight w:val="281"/>
          <w:tblCellSpacing w:w="7" w:type="dxa"/>
          <w:jc w:val="center"/>
        </w:trPr>
        <w:tc>
          <w:tcPr>
            <w:tcW w:w="0" w:type="auto"/>
            <w:vAlign w:val="center"/>
          </w:tcPr>
          <w:p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rsidR="00F02279" w:rsidRPr="00E6597C" w:rsidRDefault="00F02279" w:rsidP="00F02279">
      <w:pPr>
        <w:ind w:left="-142" w:firstLine="142"/>
        <w:jc w:val="center"/>
        <w:rPr>
          <w:rFonts w:ascii="GHEA Grapalat" w:hAnsi="GHEA Grapalat" w:cs="Sylfaen"/>
          <w:b/>
        </w:rPr>
      </w:pPr>
    </w:p>
    <w:p w:rsidR="00F02279" w:rsidRPr="00E6597C" w:rsidRDefault="00F02279" w:rsidP="00F02279">
      <w:pPr>
        <w:ind w:left="-142" w:firstLine="142"/>
        <w:jc w:val="center"/>
        <w:rPr>
          <w:rFonts w:ascii="GHEA Grapalat" w:hAnsi="GHEA Grapalat" w:cs="Sylfaen"/>
          <w:b/>
        </w:rPr>
      </w:pPr>
    </w:p>
    <w:p w:rsidR="00F02279" w:rsidRPr="00E6597C" w:rsidRDefault="00F02279" w:rsidP="00F02279">
      <w:pPr>
        <w:ind w:left="-142" w:firstLine="142"/>
        <w:jc w:val="center"/>
        <w:rPr>
          <w:rFonts w:ascii="GHEA Grapalat" w:hAnsi="GHEA Grapalat" w:cs="Sylfaen"/>
          <w:b/>
        </w:rPr>
      </w:pPr>
    </w:p>
    <w:p w:rsidR="00F02279" w:rsidRPr="00E6597C" w:rsidRDefault="00F02279" w:rsidP="00F02279">
      <w:pPr>
        <w:ind w:left="-142" w:firstLine="142"/>
        <w:jc w:val="center"/>
        <w:rPr>
          <w:rFonts w:ascii="GHEA Grapalat" w:hAnsi="GHEA Grapalat" w:cs="Sylfaen"/>
          <w:b/>
        </w:rPr>
      </w:pPr>
    </w:p>
    <w:p w:rsidR="00F02279" w:rsidRPr="00E6597C" w:rsidRDefault="00F02279" w:rsidP="00F02279">
      <w:pPr>
        <w:jc w:val="right"/>
        <w:rPr>
          <w:rFonts w:ascii="GHEA Grapalat" w:hAnsi="GHEA Grapalat" w:cs="Sylfaen"/>
          <w:i/>
          <w:sz w:val="20"/>
        </w:rPr>
      </w:pPr>
      <w:r w:rsidRPr="00E6597C">
        <w:rPr>
          <w:rFonts w:ascii="GHEA Grapalat" w:hAnsi="GHEA Grapalat" w:cs="Sylfaen"/>
          <w:i/>
          <w:sz w:val="20"/>
          <w:lang w:val="pt-BR"/>
        </w:rPr>
        <w:lastRenderedPageBreak/>
        <w:t>Հավելված</w:t>
      </w:r>
      <w:r w:rsidRPr="00E6597C">
        <w:rPr>
          <w:rFonts w:ascii="GHEA Grapalat" w:hAnsi="GHEA Grapalat" w:cs="Sylfaen"/>
          <w:i/>
          <w:sz w:val="20"/>
        </w:rPr>
        <w:t xml:space="preserve"> 3.1</w:t>
      </w:r>
    </w:p>
    <w:p w:rsidR="00F02279" w:rsidRPr="00E6597C" w:rsidRDefault="00F02279" w:rsidP="00F02279">
      <w:pPr>
        <w:jc w:val="right"/>
        <w:rPr>
          <w:rFonts w:ascii="GHEA Grapalat" w:hAnsi="GHEA Grapalat" w:cs="Sylfaen"/>
          <w:i/>
          <w:sz w:val="20"/>
          <w:lang w:val="pt-BR"/>
        </w:rPr>
      </w:pPr>
      <w:r w:rsidRPr="00E6597C">
        <w:rPr>
          <w:rFonts w:ascii="GHEA Grapalat" w:hAnsi="GHEA Grapalat" w:cs="Sylfaen"/>
          <w:i/>
          <w:sz w:val="20"/>
          <w:lang w:val="pt-BR"/>
        </w:rPr>
        <w:t xml:space="preserve">«         »              20  թ. կնքված </w:t>
      </w:r>
    </w:p>
    <w:p w:rsidR="00F02279" w:rsidRPr="00E6597C" w:rsidRDefault="00F02279" w:rsidP="00F02279">
      <w:pPr>
        <w:jc w:val="right"/>
        <w:rPr>
          <w:rFonts w:ascii="GHEA Grapalat" w:hAnsi="GHEA Grapalat" w:cs="Sylfaen"/>
          <w:i/>
          <w:sz w:val="20"/>
          <w:lang w:val="pt-BR"/>
        </w:rPr>
      </w:pPr>
      <w:r w:rsidRPr="00E6597C">
        <w:rPr>
          <w:rFonts w:ascii="GHEA Grapalat" w:hAnsi="GHEA Grapalat" w:cs="Sylfaen"/>
          <w:i/>
          <w:sz w:val="20"/>
          <w:lang w:val="pt-BR"/>
        </w:rPr>
        <w:t xml:space="preserve">                      ծածկագրով պայմանագրի</w:t>
      </w:r>
    </w:p>
    <w:p w:rsidR="00F02279" w:rsidRPr="00E6597C" w:rsidRDefault="00F02279" w:rsidP="00F02279">
      <w:pPr>
        <w:tabs>
          <w:tab w:val="left" w:pos="360"/>
          <w:tab w:val="left" w:pos="540"/>
        </w:tabs>
        <w:jc w:val="center"/>
        <w:rPr>
          <w:rFonts w:ascii="Sylfaen" w:hAnsi="Sylfaen" w:cs="Sylfaen"/>
          <w:b/>
          <w:bCs/>
        </w:rPr>
      </w:pPr>
    </w:p>
    <w:p w:rsidR="00F02279" w:rsidRPr="00E6597C" w:rsidRDefault="00F02279" w:rsidP="00F02279">
      <w:pPr>
        <w:tabs>
          <w:tab w:val="left" w:pos="360"/>
          <w:tab w:val="left" w:pos="540"/>
        </w:tabs>
        <w:jc w:val="center"/>
        <w:rPr>
          <w:rFonts w:ascii="Sylfaen" w:hAnsi="Sylfaen" w:cs="Sylfaen"/>
          <w:b/>
          <w:bCs/>
        </w:rPr>
      </w:pPr>
    </w:p>
    <w:p w:rsidR="00F02279" w:rsidRPr="00E6597C" w:rsidRDefault="00F02279" w:rsidP="00F02279">
      <w:pPr>
        <w:tabs>
          <w:tab w:val="left" w:pos="360"/>
          <w:tab w:val="left" w:pos="540"/>
        </w:tabs>
        <w:jc w:val="center"/>
        <w:rPr>
          <w:rFonts w:ascii="Sylfaen" w:hAnsi="Sylfaen" w:cs="Sylfaen"/>
          <w:b/>
          <w:bCs/>
        </w:rPr>
      </w:pPr>
    </w:p>
    <w:p w:rsidR="00F02279" w:rsidRPr="00E6597C" w:rsidRDefault="00F02279" w:rsidP="00F02279">
      <w:pPr>
        <w:tabs>
          <w:tab w:val="left" w:pos="360"/>
          <w:tab w:val="left" w:pos="540"/>
        </w:tabs>
        <w:jc w:val="center"/>
        <w:rPr>
          <w:rFonts w:ascii="GHEA Grapalat" w:hAnsi="GHEA Grapalat" w:cs="Sylfaen"/>
          <w:b/>
          <w:bCs/>
        </w:rPr>
      </w:pPr>
    </w:p>
    <w:p w:rsidR="00F02279" w:rsidRPr="00E6597C" w:rsidRDefault="00F02279" w:rsidP="00F02279">
      <w:pPr>
        <w:tabs>
          <w:tab w:val="left" w:pos="2250"/>
        </w:tabs>
        <w:spacing w:line="276" w:lineRule="auto"/>
        <w:jc w:val="center"/>
        <w:rPr>
          <w:rFonts w:ascii="GHEA Grapalat" w:hAnsi="GHEA Grapalat" w:cs="Sylfaen"/>
          <w:bCs/>
          <w:sz w:val="18"/>
          <w:szCs w:val="18"/>
        </w:rPr>
      </w:pPr>
      <w:r w:rsidRPr="00E6597C">
        <w:rPr>
          <w:rFonts w:ascii="GHEA Grapalat" w:hAnsi="GHEA Grapalat" w:cs="Sylfaen"/>
          <w:bCs/>
          <w:sz w:val="18"/>
          <w:szCs w:val="18"/>
        </w:rPr>
        <w:t xml:space="preserve">ԱԿՏ  N    </w:t>
      </w:r>
    </w:p>
    <w:p w:rsidR="00F02279" w:rsidRPr="00E6597C" w:rsidRDefault="00F02279" w:rsidP="00F02279">
      <w:pPr>
        <w:tabs>
          <w:tab w:val="left" w:pos="360"/>
          <w:tab w:val="left" w:pos="540"/>
          <w:tab w:val="left" w:pos="2250"/>
        </w:tabs>
        <w:spacing w:line="276" w:lineRule="auto"/>
        <w:jc w:val="center"/>
        <w:rPr>
          <w:rFonts w:ascii="GHEA Grapalat" w:hAnsi="GHEA Grapalat" w:cs="Sylfaen"/>
          <w:bCs/>
          <w:sz w:val="18"/>
          <w:szCs w:val="18"/>
        </w:rPr>
      </w:pPr>
      <w:r w:rsidRPr="00E6597C">
        <w:rPr>
          <w:rFonts w:ascii="GHEA Grapalat" w:hAnsi="GHEA Grapalat" w:cs="Sylfaen"/>
          <w:bCs/>
          <w:sz w:val="18"/>
          <w:szCs w:val="18"/>
        </w:rPr>
        <w:t xml:space="preserve">պայմանագրի արդյունքը Պատվիրատուին հանձնելու փաստը ֆիքսելու վերաբերյալ                                                                                                                               </w:t>
      </w:r>
    </w:p>
    <w:p w:rsidR="00F02279" w:rsidRPr="00E6597C" w:rsidRDefault="00F02279" w:rsidP="00F02279">
      <w:pPr>
        <w:tabs>
          <w:tab w:val="left" w:pos="360"/>
          <w:tab w:val="left" w:pos="540"/>
        </w:tabs>
        <w:rPr>
          <w:rFonts w:ascii="GHEA Grapalat" w:hAnsi="GHEA Grapalat" w:cs="Sylfaen"/>
          <w:sz w:val="22"/>
          <w:szCs w:val="22"/>
        </w:rPr>
      </w:pPr>
    </w:p>
    <w:p w:rsidR="00F02279" w:rsidRPr="00E6597C" w:rsidRDefault="00F02279" w:rsidP="00F02279">
      <w:pPr>
        <w:tabs>
          <w:tab w:val="left" w:pos="360"/>
          <w:tab w:val="left" w:pos="540"/>
        </w:tabs>
        <w:rPr>
          <w:rFonts w:ascii="GHEA Grapalat" w:hAnsi="GHEA Grapalat" w:cs="Sylfaen"/>
          <w:sz w:val="22"/>
          <w:szCs w:val="22"/>
        </w:rPr>
      </w:pPr>
    </w:p>
    <w:p w:rsidR="00F02279" w:rsidRPr="00E6597C" w:rsidRDefault="00F02279" w:rsidP="00F02279">
      <w:pPr>
        <w:tabs>
          <w:tab w:val="left" w:pos="360"/>
          <w:tab w:val="left" w:pos="540"/>
        </w:tabs>
        <w:ind w:left="-540" w:firstLine="180"/>
        <w:jc w:val="both"/>
        <w:rPr>
          <w:rFonts w:ascii="GHEA Grapalat" w:hAnsi="GHEA Grapalat" w:cs="Sylfaen"/>
          <w:sz w:val="20"/>
          <w:szCs w:val="20"/>
        </w:rPr>
      </w:pPr>
      <w:r w:rsidRPr="00E6597C">
        <w:rPr>
          <w:rFonts w:ascii="GHEA Grapalat" w:hAnsi="GHEA Grapalat" w:cs="Sylfaen"/>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 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r w:rsidRPr="00E6597C">
        <w:rPr>
          <w:rFonts w:ascii="GHEA Grapalat" w:hAnsi="GHEA Grapalat" w:cs="Sylfaen"/>
        </w:rPr>
        <w:t xml:space="preserve"> </w:t>
      </w:r>
      <w:r w:rsidRPr="00E6597C">
        <w:rPr>
          <w:rFonts w:ascii="GHEA Grapalat" w:hAnsi="GHEA Grapalat" w:cs="Sylfaen"/>
          <w:sz w:val="20"/>
          <w:szCs w:val="20"/>
        </w:rPr>
        <w:t>(այսուհետ` Պատվիրատու)   և</w:t>
      </w:r>
      <w:r w:rsidRPr="00E6597C">
        <w:rPr>
          <w:rFonts w:ascii="GHEA Grapalat" w:hAnsi="GHEA Grapalat" w:cs="Sylfaen"/>
          <w:sz w:val="20"/>
          <w:szCs w:val="20"/>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p>
    <w:p w:rsidR="00F02279" w:rsidRPr="00E6597C" w:rsidRDefault="00F02279" w:rsidP="00F02279">
      <w:pPr>
        <w:tabs>
          <w:tab w:val="left" w:pos="360"/>
          <w:tab w:val="left" w:pos="540"/>
        </w:tabs>
        <w:ind w:right="-360"/>
        <w:jc w:val="both"/>
        <w:rPr>
          <w:rFonts w:ascii="GHEA Grapalat" w:hAnsi="GHEA Grapalat" w:cs="Sylfaen"/>
          <w:sz w:val="12"/>
          <w:szCs w:val="12"/>
        </w:rPr>
      </w:pPr>
      <w:r w:rsidRPr="00E6597C">
        <w:rPr>
          <w:rFonts w:ascii="GHEA Grapalat" w:hAnsi="GHEA Grapalat" w:cs="Sylfaen"/>
        </w:rPr>
        <w:t xml:space="preserve">                                           </w:t>
      </w:r>
      <w:r w:rsidRPr="00E6597C">
        <w:rPr>
          <w:rFonts w:ascii="GHEA Grapalat" w:hAnsi="GHEA Grapalat" w:cs="Sylfaen"/>
          <w:sz w:val="12"/>
          <w:szCs w:val="12"/>
        </w:rPr>
        <w:t>Պատվիրատուի անունը                                                                                                 Կատարողի անունը</w:t>
      </w:r>
    </w:p>
    <w:p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ատարող</w:t>
      </w:r>
      <w:r w:rsidRPr="00E6597C">
        <w:rPr>
          <w:rFonts w:ascii="GHEA Grapalat" w:hAnsi="GHEA Grapalat" w:cs="Sylfaen"/>
          <w:sz w:val="20"/>
          <w:szCs w:val="20"/>
          <w:lang w:val="hy-AM"/>
        </w:rPr>
        <w:t>)</w:t>
      </w:r>
      <w:r w:rsidRPr="00E6597C">
        <w:rPr>
          <w:rFonts w:ascii="GHEA Grapalat" w:hAnsi="GHEA Grapalat" w:cs="Sylfaen"/>
          <w:sz w:val="20"/>
          <w:szCs w:val="20"/>
        </w:rPr>
        <w:t xml:space="preserve"> միջև</w:t>
      </w:r>
      <w:r w:rsidRPr="00E6597C">
        <w:rPr>
          <w:rFonts w:ascii="GHEA Grapalat" w:hAnsi="GHEA Grapalat" w:cs="Sylfaen"/>
        </w:rPr>
        <w:t xml:space="preserve"> </w:t>
      </w:r>
      <w:r w:rsidRPr="00E6597C">
        <w:rPr>
          <w:rFonts w:ascii="GHEA Grapalat" w:hAnsi="GHEA Grapalat" w:cs="Sylfaen"/>
          <w:sz w:val="20"/>
        </w:rPr>
        <w:t xml:space="preserve">20     թ. </w:t>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Կատարողը</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rsidR="00F02279" w:rsidRPr="00E6597C" w:rsidRDefault="00F02279" w:rsidP="00F02279">
      <w:pPr>
        <w:tabs>
          <w:tab w:val="left" w:pos="2972"/>
        </w:tabs>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02279" w:rsidRPr="00E6597C"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r>
      <w:tr w:rsidR="00F02279" w:rsidRPr="00E6597C"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r>
    </w:tbl>
    <w:p w:rsidR="00F02279" w:rsidRPr="00E6597C" w:rsidRDefault="00F02279" w:rsidP="00F02279">
      <w:pPr>
        <w:tabs>
          <w:tab w:val="left" w:pos="360"/>
          <w:tab w:val="left" w:pos="540"/>
        </w:tabs>
        <w:jc w:val="both"/>
        <w:rPr>
          <w:rFonts w:ascii="GHEA Grapalat" w:hAnsi="GHEA Grapalat" w:cs="Sylfaen"/>
          <w:lang w:eastAsia="ru-RU"/>
        </w:rPr>
      </w:pPr>
    </w:p>
    <w:p w:rsidR="00F02279" w:rsidRPr="00E6597C" w:rsidRDefault="00F02279" w:rsidP="00F02279">
      <w:pPr>
        <w:tabs>
          <w:tab w:val="left" w:pos="360"/>
          <w:tab w:val="left" w:pos="540"/>
        </w:tabs>
        <w:jc w:val="both"/>
        <w:rPr>
          <w:rFonts w:ascii="GHEA Grapalat" w:hAnsi="GHEA Grapalat" w:cs="Sylfaen"/>
        </w:rPr>
      </w:pPr>
    </w:p>
    <w:p w:rsidR="00F02279" w:rsidRPr="00E6597C" w:rsidRDefault="00F02279" w:rsidP="00F02279">
      <w:pPr>
        <w:tabs>
          <w:tab w:val="left" w:pos="360"/>
          <w:tab w:val="left" w:pos="540"/>
        </w:tabs>
        <w:jc w:val="both"/>
        <w:rPr>
          <w:rFonts w:ascii="GHEA Grapalat" w:hAnsi="GHEA Grapalat" w:cs="Sylfaen"/>
          <w:lang w:val="hy-AM"/>
        </w:rPr>
      </w:pPr>
    </w:p>
    <w:p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F02279" w:rsidRPr="00E6597C" w:rsidRDefault="00F02279" w:rsidP="00F02279">
      <w:pPr>
        <w:tabs>
          <w:tab w:val="left" w:pos="360"/>
          <w:tab w:val="left" w:pos="540"/>
        </w:tabs>
        <w:rPr>
          <w:rFonts w:ascii="GHEA Grapalat" w:hAnsi="GHEA Grapalat" w:cs="Sylfaen"/>
          <w:sz w:val="20"/>
          <w:szCs w:val="20"/>
          <w:lang w:val="hy-AM"/>
        </w:rPr>
      </w:pPr>
    </w:p>
    <w:p w:rsidR="00F02279" w:rsidRPr="00E6597C" w:rsidRDefault="00F02279" w:rsidP="00F02279">
      <w:pPr>
        <w:jc w:val="center"/>
        <w:rPr>
          <w:rFonts w:ascii="GHEA Grapalat" w:hAnsi="GHEA Grapalat" w:cs="Sylfaen"/>
          <w:sz w:val="22"/>
          <w:szCs w:val="22"/>
          <w:lang w:val="hy-AM"/>
        </w:rPr>
      </w:pPr>
    </w:p>
    <w:p w:rsidR="00F02279" w:rsidRPr="00E6597C" w:rsidRDefault="00F02279" w:rsidP="00F02279">
      <w:pPr>
        <w:jc w:val="center"/>
        <w:rPr>
          <w:rFonts w:ascii="GHEA Grapalat" w:hAnsi="GHEA Grapalat" w:cs="Sylfaen"/>
          <w:sz w:val="14"/>
          <w:szCs w:val="14"/>
          <w:lang w:val="hy-AM"/>
        </w:rPr>
      </w:pPr>
    </w:p>
    <w:p w:rsidR="00F02279" w:rsidRPr="00E6597C" w:rsidRDefault="00F02279" w:rsidP="00F02279">
      <w:pPr>
        <w:jc w:val="center"/>
        <w:rPr>
          <w:rFonts w:ascii="GHEA Grapalat" w:hAnsi="GHEA Grapalat" w:cs="Sylfaen"/>
          <w:sz w:val="22"/>
          <w:szCs w:val="22"/>
          <w:lang w:val="hy-AM"/>
        </w:rPr>
      </w:pPr>
    </w:p>
    <w:p w:rsidR="00F02279" w:rsidRPr="00E6597C" w:rsidRDefault="00F02279" w:rsidP="00F02279">
      <w:pPr>
        <w:jc w:val="center"/>
        <w:rPr>
          <w:rFonts w:ascii="GHEA Grapalat" w:hAnsi="GHEA Grapalat" w:cs="Sylfaen"/>
          <w:sz w:val="22"/>
          <w:szCs w:val="22"/>
        </w:rPr>
      </w:pPr>
      <w:r w:rsidRPr="00E6597C">
        <w:rPr>
          <w:rFonts w:ascii="GHEA Grapalat" w:hAnsi="GHEA Grapalat" w:cs="Sylfaen"/>
          <w:sz w:val="22"/>
          <w:szCs w:val="22"/>
        </w:rPr>
        <w:t>ԿՈՂՄԵՐԸ</w:t>
      </w:r>
    </w:p>
    <w:p w:rsidR="00F02279" w:rsidRPr="00E6597C" w:rsidRDefault="00F02279" w:rsidP="00F02279">
      <w:pPr>
        <w:jc w:val="center"/>
        <w:rPr>
          <w:rFonts w:ascii="GHEA Grapalat" w:hAnsi="GHEA Grapalat" w:cs="Sylfaen"/>
          <w:sz w:val="22"/>
          <w:szCs w:val="22"/>
        </w:rPr>
      </w:pPr>
    </w:p>
    <w:p w:rsidR="00F02279" w:rsidRPr="00E6597C" w:rsidRDefault="00F02279" w:rsidP="00F02279">
      <w:pPr>
        <w:tabs>
          <w:tab w:val="left" w:pos="360"/>
          <w:tab w:val="left" w:pos="540"/>
        </w:tabs>
        <w:rPr>
          <w:rFonts w:ascii="GHEA Grapalat" w:hAnsi="GHEA Grapalat" w:cs="Sylfaen"/>
          <w:sz w:val="22"/>
          <w:szCs w:val="22"/>
        </w:rPr>
      </w:pPr>
    </w:p>
    <w:p w:rsidR="00F02279" w:rsidRPr="00E6597C" w:rsidRDefault="00F02279" w:rsidP="00F02279">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F02279" w:rsidRPr="00E6597C" w:rsidTr="00545BDE">
        <w:tc>
          <w:tcPr>
            <w:tcW w:w="4785" w:type="dxa"/>
          </w:tcPr>
          <w:p w:rsidR="00F02279" w:rsidRPr="00E6597C" w:rsidRDefault="00F02279" w:rsidP="00545BDE">
            <w:pPr>
              <w:tabs>
                <w:tab w:val="left" w:pos="360"/>
                <w:tab w:val="left" w:pos="540"/>
              </w:tabs>
              <w:jc w:val="center"/>
              <w:rPr>
                <w:rFonts w:ascii="GHEA Grapalat" w:hAnsi="GHEA Grapalat" w:cs="Sylfaen"/>
                <w:b/>
                <w:bCs/>
                <w:sz w:val="22"/>
                <w:szCs w:val="22"/>
                <w:lang w:eastAsia="ru-RU"/>
              </w:rPr>
            </w:pPr>
            <w:r w:rsidRPr="00E6597C">
              <w:rPr>
                <w:rFonts w:ascii="GHEA Grapalat" w:hAnsi="GHEA Grapalat" w:cs="Sylfaen"/>
                <w:b/>
                <w:bCs/>
                <w:sz w:val="22"/>
                <w:szCs w:val="22"/>
              </w:rPr>
              <w:t>Հանձնեց</w:t>
            </w:r>
          </w:p>
        </w:tc>
        <w:tc>
          <w:tcPr>
            <w:tcW w:w="5223" w:type="dxa"/>
          </w:tcPr>
          <w:p w:rsidR="00F02279" w:rsidRPr="00E6597C" w:rsidRDefault="00F02279" w:rsidP="00545BDE">
            <w:pPr>
              <w:tabs>
                <w:tab w:val="left" w:pos="360"/>
                <w:tab w:val="left" w:pos="540"/>
              </w:tabs>
              <w:jc w:val="center"/>
              <w:rPr>
                <w:rFonts w:ascii="GHEA Grapalat" w:hAnsi="GHEA Grapalat" w:cs="Sylfaen"/>
                <w:b/>
                <w:bCs/>
                <w:sz w:val="22"/>
                <w:szCs w:val="22"/>
                <w:lang w:eastAsia="ru-RU"/>
              </w:rPr>
            </w:pPr>
            <w:r w:rsidRPr="00E6597C">
              <w:rPr>
                <w:rFonts w:ascii="GHEA Grapalat" w:hAnsi="GHEA Grapalat" w:cs="Sylfaen"/>
                <w:b/>
                <w:bCs/>
                <w:sz w:val="22"/>
                <w:szCs w:val="22"/>
              </w:rPr>
              <w:t xml:space="preserve">        Ընդունեց</w:t>
            </w:r>
          </w:p>
        </w:tc>
      </w:tr>
    </w:tbl>
    <w:p w:rsidR="00F02279" w:rsidRPr="00E6597C" w:rsidRDefault="00F02279" w:rsidP="00F02279">
      <w:pPr>
        <w:tabs>
          <w:tab w:val="left" w:pos="360"/>
          <w:tab w:val="left" w:pos="540"/>
        </w:tabs>
        <w:rPr>
          <w:rFonts w:ascii="GHEA Grapalat" w:hAnsi="GHEA Grapalat" w:cs="Sylfaen"/>
          <w:sz w:val="20"/>
          <w:szCs w:val="20"/>
          <w:lang w:eastAsia="ru-RU"/>
        </w:rPr>
      </w:pPr>
      <w:r w:rsidRPr="00E6597C">
        <w:rPr>
          <w:rFonts w:ascii="GHEA Grapalat" w:hAnsi="GHEA Grapalat" w:cs="Sylfaen"/>
          <w:sz w:val="20"/>
          <w:szCs w:val="20"/>
          <w:lang w:eastAsia="ru-RU"/>
        </w:rPr>
        <w:t xml:space="preserve">                                                                                                  հայտը նախագծած ներկայացուցիչ`</w:t>
      </w:r>
    </w:p>
    <w:p w:rsidR="00F02279" w:rsidRPr="00E6597C" w:rsidRDefault="00F02279" w:rsidP="00F02279">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F02279" w:rsidRPr="00E6597C" w:rsidTr="00545BDE">
        <w:trPr>
          <w:tblCellSpacing w:w="7" w:type="dxa"/>
          <w:jc w:val="center"/>
        </w:trPr>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rsidTr="00545BDE">
        <w:trPr>
          <w:tblCellSpacing w:w="7" w:type="dxa"/>
          <w:jc w:val="center"/>
        </w:trPr>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rsidR="00F02279" w:rsidRPr="00E6597C" w:rsidRDefault="00F02279" w:rsidP="00F02279">
      <w:pPr>
        <w:tabs>
          <w:tab w:val="left" w:pos="360"/>
          <w:tab w:val="left" w:pos="540"/>
        </w:tabs>
        <w:rPr>
          <w:rFonts w:ascii="Sylfaen" w:hAnsi="Sylfaen" w:cs="Sylfaen"/>
          <w:sz w:val="22"/>
          <w:szCs w:val="22"/>
          <w:lang w:val="hy-AM"/>
        </w:rPr>
      </w:pPr>
    </w:p>
    <w:p w:rsidR="00F02279" w:rsidRPr="00E6597C" w:rsidRDefault="001A37BC" w:rsidP="00F02279">
      <w:pPr>
        <w:rPr>
          <w:rFonts w:ascii="GHEA Grapalat" w:hAnsi="GHEA Grapalat"/>
        </w:rPr>
      </w:pPr>
      <w:r w:rsidRPr="001A37BC">
        <w:rPr>
          <w:rFonts w:ascii="GHEA Grapalat" w:hAnsi="GHEA Grapalat"/>
          <w:noProof/>
        </w:rPr>
        <w:pict>
          <v:rect id="Rectangle 110" o:spid="_x0000_s1029" style="position:absolute;margin-left:289pt;margin-top:3.95pt;width:189pt;height:120.6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" o:allowincell="f" stroked="f">
            <v:textbox>
              <w:txbxContent>
                <w:p w:rsidR="00771150" w:rsidRPr="00CA4668" w:rsidRDefault="00771150" w:rsidP="00F02279"/>
              </w:txbxContent>
            </v:textbox>
          </v:rect>
        </w:pict>
      </w:r>
      <w:r w:rsidRPr="001A37BC">
        <w:rPr>
          <w:rFonts w:ascii="GHEA Grapalat" w:hAnsi="GHEA Grapalat"/>
          <w:noProof/>
        </w:rPr>
        <w:pict>
          <v:rect id="Rectangle 109" o:spid="_x0000_s1027" style="position:absolute;margin-left:1pt;margin-top:3.95pt;width:189pt;height:111.6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" o:allowincell="f" stroked="f">
            <v:textbox>
              <w:txbxContent>
                <w:p w:rsidR="00771150" w:rsidRPr="0026158D" w:rsidRDefault="00771150" w:rsidP="00F02279">
                  <w:pPr>
                    <w:rPr>
                      <w:rFonts w:ascii="GHEA Grapalat" w:hAnsi="GHEA Grapalat"/>
                    </w:rPr>
                  </w:pPr>
                </w:p>
              </w:txbxContent>
            </v:textbox>
          </v:rect>
        </w:pict>
      </w:r>
    </w:p>
    <w:p w:rsidR="00F02279" w:rsidRPr="00E6597C" w:rsidRDefault="00F02279" w:rsidP="00F02279">
      <w:pPr>
        <w:rPr>
          <w:rFonts w:ascii="GHEA Grapalat" w:hAnsi="GHEA Grapalat"/>
        </w:rPr>
      </w:pPr>
    </w:p>
    <w:p w:rsidR="00F02279" w:rsidRPr="00E6597C" w:rsidRDefault="00F02279" w:rsidP="00F02279">
      <w:pPr>
        <w:rPr>
          <w:rFonts w:ascii="GHEA Grapalat" w:hAnsi="GHEA Grapalat"/>
        </w:rPr>
      </w:pPr>
    </w:p>
    <w:p w:rsidR="00F02279" w:rsidRPr="00E6597C" w:rsidRDefault="00F02279" w:rsidP="00F02279">
      <w:pPr>
        <w:jc w:val="right"/>
        <w:rPr>
          <w:rFonts w:ascii="GHEA Grapalat" w:hAnsi="GHEA Grapalat"/>
        </w:rPr>
      </w:pPr>
    </w:p>
    <w:p w:rsidR="00F02279" w:rsidRPr="00E6597C" w:rsidRDefault="00F02279" w:rsidP="00F02279">
      <w:pPr>
        <w:jc w:val="right"/>
        <w:rPr>
          <w:rFonts w:ascii="GHEA Grapalat" w:hAnsi="GHEA Grapalat"/>
        </w:rPr>
      </w:pPr>
    </w:p>
    <w:p w:rsidR="00F02279" w:rsidRPr="00E6597C" w:rsidRDefault="00F02279" w:rsidP="00F02279">
      <w:pPr>
        <w:jc w:val="right"/>
        <w:rPr>
          <w:rFonts w:ascii="GHEA Grapalat" w:hAnsi="GHEA Grapalat"/>
        </w:rPr>
      </w:pPr>
    </w:p>
    <w:p w:rsidR="00F02279" w:rsidRPr="00E6597C" w:rsidRDefault="00F02279" w:rsidP="00F02279">
      <w:pPr>
        <w:jc w:val="right"/>
        <w:rPr>
          <w:rFonts w:ascii="GHEA Grapalat" w:hAnsi="GHEA Grapalat"/>
        </w:rPr>
      </w:pPr>
    </w:p>
    <w:p w:rsidR="00F02279" w:rsidRPr="00E6597C" w:rsidRDefault="00F02279" w:rsidP="00F02279">
      <w:pPr>
        <w:jc w:val="right"/>
        <w:rPr>
          <w:rFonts w:ascii="GHEA Grapalat" w:hAnsi="GHEA Grapalat"/>
        </w:rPr>
      </w:pPr>
    </w:p>
    <w:p w:rsidR="00F02279" w:rsidRPr="00E6597C" w:rsidRDefault="00F02279" w:rsidP="00F02279">
      <w:pPr>
        <w:jc w:val="right"/>
        <w:rPr>
          <w:rFonts w:ascii="GHEA Grapalat" w:hAnsi="GHEA Grapalat"/>
        </w:rPr>
      </w:pPr>
    </w:p>
    <w:p w:rsidR="00F02279" w:rsidRPr="00E6597C" w:rsidRDefault="00F02279" w:rsidP="00F02279">
      <w:pPr>
        <w:jc w:val="right"/>
        <w:rPr>
          <w:rFonts w:ascii="GHEA Grapalat" w:hAnsi="GHEA Grapalat"/>
        </w:rPr>
      </w:pPr>
    </w:p>
    <w:p w:rsidR="00F02279" w:rsidRPr="00E6597C" w:rsidRDefault="00F02279" w:rsidP="00F02279">
      <w:pPr>
        <w:pStyle w:val="31"/>
        <w:spacing w:line="240" w:lineRule="auto"/>
        <w:jc w:val="right"/>
        <w:rPr>
          <w:rFonts w:ascii="GHEA Grapalat" w:hAnsi="GHEA Grapalat" w:cs="Sylfaen"/>
          <w:b/>
        </w:rPr>
      </w:pPr>
      <w:r w:rsidRPr="00E6597C">
        <w:rPr>
          <w:rFonts w:ascii="GHEA Grapalat" w:hAnsi="GHEA Grapalat" w:cs="Sylfaen"/>
          <w:b/>
          <w:lang w:val="hy-AM"/>
        </w:rPr>
        <w:lastRenderedPageBreak/>
        <w:t xml:space="preserve">Հավելված </w:t>
      </w:r>
      <w:r w:rsidR="0019419E" w:rsidRPr="00E6597C">
        <w:rPr>
          <w:rFonts w:ascii="GHEA Grapalat" w:hAnsi="GHEA Grapalat" w:cs="Sylfaen"/>
          <w:b/>
        </w:rPr>
        <w:t>7</w:t>
      </w:r>
      <w:r w:rsidR="00812744">
        <w:rPr>
          <w:rFonts w:ascii="GHEA Grapalat" w:hAnsi="GHEA Grapalat" w:cs="Sylfaen"/>
          <w:b/>
          <w:vertAlign w:val="superscript"/>
        </w:rPr>
        <w:t>2</w:t>
      </w:r>
      <w:r w:rsidR="007758EB">
        <w:rPr>
          <w:rFonts w:ascii="GHEA Grapalat" w:hAnsi="GHEA Grapalat" w:cs="Sylfaen"/>
          <w:b/>
          <w:vertAlign w:val="superscript"/>
        </w:rPr>
        <w:t>5</w:t>
      </w:r>
      <w:r w:rsidRPr="00E6597C">
        <w:rPr>
          <w:rStyle w:val="af6"/>
          <w:rFonts w:ascii="GHEA Grapalat" w:hAnsi="GHEA Grapalat" w:cs="Sylfaen"/>
          <w:b/>
          <w:color w:val="FFFFFF"/>
        </w:rPr>
        <w:footnoteReference w:id="24"/>
      </w:r>
    </w:p>
    <w:p w:rsidR="00F02279" w:rsidRPr="00E278C7" w:rsidRDefault="00E278C7" w:rsidP="00E278C7">
      <w:pPr>
        <w:pStyle w:val="a3"/>
        <w:spacing w:line="240" w:lineRule="auto"/>
        <w:jc w:val="right"/>
        <w:rPr>
          <w:rFonts w:ascii="GHEA Grapalat" w:hAnsi="GHEA Grapalat"/>
          <w:i w:val="0"/>
          <w:lang w:val="af-ZA"/>
        </w:rPr>
      </w:pPr>
      <w:r>
        <w:rPr>
          <w:rFonts w:ascii="GHEA Grapalat" w:hAnsi="GHEA Grapalat"/>
          <w:i w:val="0"/>
          <w:lang w:val="af-ZA"/>
        </w:rPr>
        <w:t>ԱՄԲՀ-ՋՄ-</w:t>
      </w:r>
      <w:r w:rsidRPr="00E6597C">
        <w:rPr>
          <w:rFonts w:ascii="GHEA Grapalat" w:hAnsi="GHEA Grapalat"/>
          <w:i w:val="0"/>
          <w:lang w:val="af-ZA"/>
        </w:rPr>
        <w:t>ԲՄԱՇՁԲ</w:t>
      </w:r>
      <w:r w:rsidRPr="003A3ADE">
        <w:rPr>
          <w:rFonts w:ascii="GHEA Grapalat" w:hAnsi="GHEA Grapalat"/>
          <w:i w:val="0"/>
          <w:lang w:val="af-ZA"/>
        </w:rPr>
        <w:t>-22/0</w:t>
      </w:r>
      <w:r>
        <w:rPr>
          <w:rFonts w:ascii="GHEA Grapalat" w:hAnsi="GHEA Grapalat"/>
          <w:i w:val="0"/>
          <w:lang w:val="af-ZA"/>
        </w:rPr>
        <w:t xml:space="preserve">1 </w:t>
      </w:r>
      <w:r w:rsidR="00F02279" w:rsidRPr="00E6597C">
        <w:rPr>
          <w:rFonts w:ascii="GHEA Grapalat" w:hAnsi="GHEA Grapalat" w:cs="Sylfaen"/>
          <w:b/>
          <w:lang w:val="hy-AM"/>
        </w:rPr>
        <w:t>ծածկագրով</w:t>
      </w:r>
    </w:p>
    <w:p w:rsidR="00F02279" w:rsidRPr="00E6597C" w:rsidRDefault="00301156" w:rsidP="00F02279">
      <w:pPr>
        <w:pStyle w:val="31"/>
        <w:spacing w:line="240" w:lineRule="auto"/>
        <w:jc w:val="right"/>
        <w:rPr>
          <w:rFonts w:ascii="GHEA Grapalat" w:hAnsi="GHEA Grapalat" w:cs="Sylfaen"/>
          <w:b/>
          <w:lang w:val="hy-AM"/>
        </w:rPr>
      </w:pPr>
      <w:r>
        <w:rPr>
          <w:rFonts w:ascii="GHEA Grapalat" w:hAnsi="GHEA Grapalat" w:cs="Sylfaen"/>
          <w:b/>
        </w:rPr>
        <w:t xml:space="preserve">Հրատապի </w:t>
      </w:r>
      <w:r w:rsidR="00F02279" w:rsidRPr="00E6597C">
        <w:rPr>
          <w:rFonts w:ascii="GHEA Grapalat" w:hAnsi="GHEA Grapalat" w:cs="Sylfaen"/>
          <w:b/>
          <w:lang w:val="hy-AM"/>
        </w:rPr>
        <w:t>բաց մրցույթի հրավերի</w:t>
      </w:r>
    </w:p>
    <w:p w:rsidR="00F02279" w:rsidRPr="00E6597C" w:rsidRDefault="00F02279" w:rsidP="00F02279">
      <w:pPr>
        <w:jc w:val="right"/>
        <w:rPr>
          <w:rFonts w:ascii="GHEA Grapalat" w:hAnsi="GHEA Grapalat"/>
          <w:lang w:val="es-ES"/>
        </w:rPr>
      </w:pPr>
    </w:p>
    <w:p w:rsidR="00F02279" w:rsidRPr="00E6597C" w:rsidRDefault="00F02279" w:rsidP="00F02279">
      <w:pPr>
        <w:tabs>
          <w:tab w:val="left" w:pos="2268"/>
        </w:tabs>
        <w:ind w:left="-284" w:firstLine="284"/>
        <w:jc w:val="right"/>
        <w:rPr>
          <w:rFonts w:ascii="GHEA Grapalat" w:hAnsi="GHEA Grapalat"/>
          <w:lang w:val="es-ES"/>
        </w:rPr>
      </w:pPr>
    </w:p>
    <w:p w:rsidR="00F02279" w:rsidRPr="00E6597C" w:rsidRDefault="00F02279" w:rsidP="00F02279">
      <w:pPr>
        <w:ind w:left="-142" w:firstLine="142"/>
        <w:jc w:val="center"/>
        <w:rPr>
          <w:rFonts w:ascii="GHEA Grapalat" w:hAnsi="GHEA Grapalat"/>
          <w:b/>
          <w:sz w:val="20"/>
          <w:szCs w:val="20"/>
          <w:lang w:val="es-ES"/>
        </w:rPr>
      </w:pPr>
      <w:r w:rsidRPr="00E6597C">
        <w:rPr>
          <w:rFonts w:ascii="GHEA Grapalat" w:hAnsi="GHEA Grapalat" w:cs="Sylfaen"/>
          <w:b/>
          <w:sz w:val="20"/>
          <w:szCs w:val="20"/>
          <w:lang w:val="pt-BR"/>
        </w:rPr>
        <w:t>ՊԵՏՈՒԹՅԱՆ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ԿԱՐԻՔՆԵՐԻ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ՀԱՄԱՐ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ԿԱՊԱԼԱՅԻՆ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ԿԱՏԱՐՄԱՆ</w:t>
      </w:r>
    </w:p>
    <w:p w:rsidR="00F02279" w:rsidRPr="00E6597C" w:rsidRDefault="00F02279" w:rsidP="00F02279">
      <w:pPr>
        <w:ind w:left="-142" w:firstLine="142"/>
        <w:jc w:val="center"/>
        <w:rPr>
          <w:rFonts w:ascii="GHEA Grapalat" w:hAnsi="GHEA Grapalat" w:cs="Times Armenian"/>
          <w:b/>
          <w:sz w:val="20"/>
          <w:szCs w:val="20"/>
          <w:lang w:val="es-ES"/>
        </w:rPr>
      </w:pPr>
      <w:r w:rsidRPr="00E6597C">
        <w:rPr>
          <w:rFonts w:ascii="GHEA Grapalat" w:hAnsi="GHEA Grapalat" w:cs="Sylfaen"/>
          <w:b/>
          <w:sz w:val="20"/>
          <w:szCs w:val="20"/>
          <w:lang w:val="pt-BR"/>
        </w:rPr>
        <w:t>ՊԵՏԱԿԱՆ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ԳՆՄԱՆ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ՊԱՅՄԱՆԱԳԻՐ</w:t>
      </w:r>
      <w:r w:rsidRPr="00E6597C">
        <w:rPr>
          <w:rFonts w:ascii="GHEA Grapalat" w:hAnsi="GHEA Grapalat" w:cs="Times Armenian"/>
          <w:b/>
          <w:sz w:val="20"/>
          <w:szCs w:val="20"/>
          <w:lang w:val="es-ES"/>
        </w:rPr>
        <w:t xml:space="preserve">   </w:t>
      </w:r>
    </w:p>
    <w:p w:rsidR="00F02279" w:rsidRPr="00E6597C" w:rsidRDefault="00F02279" w:rsidP="00F02279">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N</w:t>
      </w:r>
      <w:r w:rsidRPr="00E6597C">
        <w:rPr>
          <w:rFonts w:ascii="GHEA Grapalat" w:hAnsi="GHEA Grapalat"/>
          <w:b/>
          <w:sz w:val="20"/>
          <w:szCs w:val="20"/>
          <w:lang w:val="es-ES"/>
        </w:rPr>
        <w:t xml:space="preserve"> </w:t>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p>
    <w:p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es-ES"/>
        </w:rPr>
        <w:t xml:space="preserve">           </w:t>
      </w:r>
      <w:r w:rsidRPr="00E6597C">
        <w:rPr>
          <w:rFonts w:ascii="GHEA Grapalat" w:hAnsi="GHEA Grapalat" w:cs="Sylfaen"/>
          <w:sz w:val="20"/>
          <w:lang w:val="hy-AM"/>
        </w:rPr>
        <w:t xml:space="preserve">                                                                                         </w:t>
      </w:r>
      <w:r w:rsidRPr="00E6597C">
        <w:rPr>
          <w:rFonts w:ascii="GHEA Grapalat" w:hAnsi="GHEA Grapalat" w:cs="Sylfaen"/>
          <w:sz w:val="20"/>
          <w:lang w:val="es-ES"/>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rsidR="00F02279" w:rsidRPr="00E6597C" w:rsidRDefault="00F02279" w:rsidP="00F02279">
      <w:pPr>
        <w:jc w:val="both"/>
        <w:rPr>
          <w:rFonts w:ascii="GHEA Grapalat" w:hAnsi="GHEA Grapalat"/>
          <w:lang w:val="es-ES"/>
        </w:rPr>
      </w:pPr>
    </w:p>
    <w:p w:rsidR="00F02279" w:rsidRPr="00E6597C" w:rsidRDefault="00F02279" w:rsidP="00F02279">
      <w:pPr>
        <w:jc w:val="both"/>
        <w:rPr>
          <w:rFonts w:ascii="GHEA Grapalat" w:hAnsi="GHEA Grapalat"/>
          <w:lang w:val="es-ES"/>
        </w:rPr>
      </w:pPr>
    </w:p>
    <w:p w:rsidR="00F02279" w:rsidRPr="00E6597C" w:rsidRDefault="00F02279" w:rsidP="00F02279">
      <w:pPr>
        <w:ind w:firstLine="720"/>
        <w:jc w:val="both"/>
        <w:rPr>
          <w:rFonts w:ascii="GHEA Grapalat" w:hAnsi="GHEA Grapalat" w:cs="Sylfaen"/>
          <w:sz w:val="20"/>
          <w:szCs w:val="20"/>
          <w:lang w:val="pt-BR"/>
        </w:rPr>
      </w:pPr>
      <w:r w:rsidRPr="00E6597C">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rsidR="00F02279" w:rsidRPr="00E6597C" w:rsidRDefault="00F02279" w:rsidP="00F02279">
      <w:pPr>
        <w:ind w:firstLine="709"/>
        <w:jc w:val="both"/>
        <w:rPr>
          <w:rFonts w:ascii="GHEA Grapalat" w:hAnsi="GHEA Grapalat"/>
          <w:b/>
          <w:lang w:val="es-ES"/>
        </w:rPr>
      </w:pPr>
    </w:p>
    <w:p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rsidR="00F02279" w:rsidRPr="00E6597C" w:rsidRDefault="00F02279" w:rsidP="00F02279">
      <w:pPr>
        <w:ind w:firstLine="720"/>
        <w:jc w:val="both"/>
        <w:rPr>
          <w:rFonts w:ascii="GHEA Grapalat" w:hAnsi="GHEA Grapalat"/>
          <w:lang w:val="es-ES"/>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lang w:val="es-ES"/>
        </w:rPr>
        <w:t xml:space="preserve"> ____________________________</w:t>
      </w:r>
    </w:p>
    <w:p w:rsidR="00F02279" w:rsidRPr="00E6597C" w:rsidRDefault="00F02279" w:rsidP="00F02279">
      <w:pPr>
        <w:ind w:firstLine="720"/>
        <w:jc w:val="both"/>
        <w:rPr>
          <w:rFonts w:ascii="GHEA Grapalat" w:hAnsi="GHEA Grapalat"/>
          <w:vertAlign w:val="superscript"/>
          <w:lang w:val="es-ES"/>
        </w:rPr>
      </w:pPr>
      <w:r w:rsidRPr="00E6597C">
        <w:rPr>
          <w:rFonts w:ascii="GHEA Grapalat" w:hAnsi="GHEA Grapalat" w:cs="Sylfaen"/>
          <w:vertAlign w:val="superscript"/>
          <w:lang w:val="pt-BR"/>
        </w:rPr>
        <w:t xml:space="preserve">                                                                                                                                                                 Աշխատանքների</w:t>
      </w:r>
      <w:r w:rsidRPr="00E6597C">
        <w:rPr>
          <w:rFonts w:ascii="GHEA Grapalat" w:hAnsi="GHEA Grapalat"/>
          <w:vertAlign w:val="superscript"/>
          <w:lang w:val="es-ES"/>
        </w:rPr>
        <w:t xml:space="preserve"> </w:t>
      </w:r>
      <w:r w:rsidRPr="00E6597C">
        <w:rPr>
          <w:rFonts w:ascii="GHEA Grapalat" w:hAnsi="GHEA Grapalat" w:cs="Sylfaen"/>
          <w:vertAlign w:val="superscript"/>
          <w:lang w:val="pt-BR"/>
        </w:rPr>
        <w:t>անվանումը</w:t>
      </w:r>
    </w:p>
    <w:p w:rsidR="00F02279" w:rsidRPr="00E6597C" w:rsidRDefault="00F02279" w:rsidP="00F02279">
      <w:pPr>
        <w:jc w:val="both"/>
        <w:rPr>
          <w:rFonts w:ascii="GHEA Grapalat" w:hAnsi="GHEA Grapalat"/>
          <w:sz w:val="20"/>
          <w:szCs w:val="20"/>
          <w:lang w:val="es-ES"/>
        </w:rPr>
      </w:pPr>
      <w:r w:rsidRPr="00E6597C">
        <w:rPr>
          <w:rFonts w:ascii="GHEA Grapalat" w:hAnsi="GHEA Grapalat" w:cs="Sylfaen"/>
          <w:sz w:val="20"/>
          <w:szCs w:val="20"/>
          <w:lang w:val="pt-BR"/>
        </w:rPr>
        <w:t>աշխատանքները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rsidR="00F02279" w:rsidRPr="00E6597C" w:rsidRDefault="00F02279" w:rsidP="00F0227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ստանդարտներին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շինարարարական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նորմերին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կանոններին</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նախագծին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անբաժանելի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կազմող</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ծավալաթերթ</w:t>
      </w:r>
      <w:r w:rsidRPr="00E6597C">
        <w:rPr>
          <w:rFonts w:ascii="GHEA Grapalat" w:hAnsi="GHEA Grapalat" w:cs="Times Armenian"/>
          <w:sz w:val="20"/>
          <w:szCs w:val="20"/>
          <w:lang w:val="es-ES"/>
        </w:rPr>
        <w:t>-</w:t>
      </w:r>
      <w:r w:rsidRPr="00E6597C">
        <w:rPr>
          <w:rFonts w:ascii="GHEA Grapalat" w:hAnsi="GHEA Grapalat" w:cs="Sylfaen"/>
          <w:sz w:val="20"/>
          <w:szCs w:val="20"/>
          <w:lang w:val="pt-BR"/>
        </w:rPr>
        <w:t>նախահաշվին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ahoma"/>
          <w:sz w:val="20"/>
          <w:szCs w:val="20"/>
          <w:lang w:val="es-ES"/>
        </w:rPr>
        <w:t>։</w:t>
      </w:r>
    </w:p>
    <w:p w:rsidR="00F02279" w:rsidRPr="00E6597C" w:rsidRDefault="00F02279" w:rsidP="00F02279">
      <w:pPr>
        <w:tabs>
          <w:tab w:val="left" w:pos="1134"/>
        </w:tabs>
        <w:ind w:firstLine="720"/>
        <w:jc w:val="both"/>
        <w:rPr>
          <w:rFonts w:ascii="GHEA Grapalat" w:hAnsi="GHEA Grapalat" w:cs="Times Armenian"/>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w:t>
      </w:r>
      <w:r w:rsidRPr="00E6597C">
        <w:rPr>
          <w:rFonts w:ascii="GHEA Grapalat" w:hAnsi="GHEA Grapalat" w:cs="Times Armenian"/>
          <w:lang w:val="es-ES"/>
        </w:rPr>
        <w:t xml:space="preserve">  ____________________________:</w:t>
      </w:r>
    </w:p>
    <w:p w:rsidR="00F02279" w:rsidRPr="00E6597C" w:rsidRDefault="00F02279" w:rsidP="00F02279">
      <w:pPr>
        <w:tabs>
          <w:tab w:val="left" w:pos="1134"/>
        </w:tabs>
        <w:ind w:firstLine="720"/>
        <w:jc w:val="both"/>
        <w:rPr>
          <w:rFonts w:ascii="GHEA Grapalat" w:hAnsi="GHEA Grapalat" w:cs="Times Armenian"/>
          <w:vertAlign w:val="superscript"/>
          <w:lang w:val="es-ES"/>
        </w:rPr>
      </w:pPr>
      <w:r w:rsidRPr="00E6597C">
        <w:rPr>
          <w:rFonts w:ascii="GHEA Grapalat" w:hAnsi="GHEA Grapalat" w:cs="Sylfaen"/>
          <w:vertAlign w:val="superscript"/>
          <w:lang w:val="pt-BR"/>
        </w:rPr>
        <w:t xml:space="preserve">                                                                                            աշխատանքների</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կատարման</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վերջնաժամկետը</w:t>
      </w:r>
    </w:p>
    <w:p w:rsidR="00F02279" w:rsidRPr="00E6597C" w:rsidRDefault="00F02279" w:rsidP="00F02279">
      <w:pPr>
        <w:tabs>
          <w:tab w:val="left" w:pos="1134"/>
        </w:tabs>
        <w:ind w:firstLine="720"/>
        <w:jc w:val="both"/>
        <w:rPr>
          <w:rFonts w:ascii="GHEA Grapalat" w:hAnsi="GHEA Grapalat"/>
          <w:sz w:val="20"/>
          <w:szCs w:val="20"/>
          <w:lang w:val="es-ES"/>
        </w:rPr>
      </w:pP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տեսակի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փուլերի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որոշվում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համաձայնեցված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Հավելված</w:t>
      </w:r>
      <w:r w:rsidRPr="00E6597C">
        <w:rPr>
          <w:rFonts w:ascii="GHEA Grapalat" w:hAnsi="GHEA Grapalat" w:cs="Sylfaen"/>
          <w:sz w:val="20"/>
          <w:szCs w:val="20"/>
          <w:lang w:val="es-ES"/>
        </w:rPr>
        <w:t xml:space="preserve"> N 2)</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F02279" w:rsidRPr="00E6597C" w:rsidRDefault="00F02279" w:rsidP="00F02279">
      <w:pPr>
        <w:tabs>
          <w:tab w:val="left" w:pos="1134"/>
        </w:tabs>
        <w:ind w:firstLine="720"/>
        <w:jc w:val="both"/>
        <w:rPr>
          <w:rFonts w:ascii="GHEA Grapalat" w:hAnsi="GHEA Grapalat"/>
          <w:lang w:val="es-ES"/>
        </w:rPr>
      </w:pP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rsidR="00F02279" w:rsidRPr="00E6597C" w:rsidRDefault="00F02279" w:rsidP="00F0227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b/>
          <w:i/>
          <w:sz w:val="20"/>
          <w:szCs w:val="20"/>
          <w:lang w:val="es-ES"/>
        </w:rPr>
      </w:pP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փաստաթղթերի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lastRenderedPageBreak/>
        <w:t>գ</w:t>
      </w:r>
      <w:r w:rsidRPr="00E6597C">
        <w:rPr>
          <w:rFonts w:ascii="GHEA Grapalat" w:hAnsi="GHEA Grapalat"/>
          <w:sz w:val="20"/>
          <w:szCs w:val="20"/>
          <w:lang w:val="es-ES"/>
        </w:rPr>
        <w:t>)</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նախագծանախահաշվային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փաստաթղթերով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b/>
          <w:i/>
          <w:sz w:val="20"/>
          <w:szCs w:val="20"/>
          <w:lang w:val="es-ES"/>
        </w:rPr>
      </w:pPr>
    </w:p>
    <w:p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F02279" w:rsidRPr="00E6597C" w:rsidRDefault="00F02279" w:rsidP="00F02279">
      <w:pPr>
        <w:tabs>
          <w:tab w:val="left" w:pos="1276"/>
        </w:tabs>
        <w:ind w:firstLine="720"/>
        <w:jc w:val="both"/>
        <w:rPr>
          <w:rFonts w:ascii="GHEA Grapalat" w:hAnsi="GHEA Grapalat"/>
          <w:b/>
          <w:i/>
          <w:lang w:val="es-ES"/>
        </w:rPr>
      </w:pP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գործիքներով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մեխանիզմներով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պատշաճ</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նախագծին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ծավալաթերթին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ahoma"/>
          <w:sz w:val="20"/>
          <w:szCs w:val="20"/>
          <w:lang w:val="es-ES"/>
        </w:rPr>
        <w:t>։</w:t>
      </w:r>
    </w:p>
    <w:p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շինմոնտաժային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նորմերին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մոնտաժված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էլեկտրական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ջեռուցման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ջրամատակարարման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կոյուղու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օդափոխիչ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փորձարկում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համալիր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փորձարկմանը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r w:rsidRPr="00E6597C">
        <w:rPr>
          <w:rFonts w:ascii="GHEA Grapalat" w:hAnsi="GHEA Grapalat" w:cs="Arial"/>
          <w:sz w:val="20"/>
          <w:szCs w:val="20"/>
        </w:rPr>
        <w:t>եկել</w:t>
      </w:r>
      <w:r w:rsidRPr="00E6597C">
        <w:rPr>
          <w:rFonts w:ascii="GHEA Grapalat" w:hAnsi="GHEA Grapalat"/>
          <w:sz w:val="20"/>
          <w:szCs w:val="20"/>
          <w:lang w:val="hy-AM"/>
        </w:rPr>
        <w:t xml:space="preserve"> </w:t>
      </w:r>
      <w:r w:rsidRPr="00E6597C">
        <w:rPr>
          <w:rFonts w:ascii="GHEA Grapalat" w:hAnsi="GHEA Grapalat"/>
          <w:sz w:val="20"/>
          <w:szCs w:val="20"/>
        </w:rPr>
        <w:t>կատարված</w:t>
      </w:r>
      <w:r w:rsidRPr="00E6597C">
        <w:rPr>
          <w:rFonts w:ascii="GHEA Grapalat" w:hAnsi="GHEA Grapalat"/>
          <w:sz w:val="20"/>
          <w:szCs w:val="20"/>
          <w:lang w:val="es-ES"/>
        </w:rPr>
        <w:t xml:space="preserve"> </w:t>
      </w:r>
      <w:r w:rsidRPr="00E6597C">
        <w:rPr>
          <w:rFonts w:ascii="GHEA Grapalat" w:hAnsi="GHEA Grapalat"/>
          <w:sz w:val="20"/>
          <w:szCs w:val="20"/>
        </w:rPr>
        <w:t>աշխատանքի</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lastRenderedPageBreak/>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Pr="00C1134C">
        <w:rPr>
          <w:rFonts w:ascii="GHEA Grapalat" w:hAnsi="GHEA Grapalat" w:cs="Sylfaen"/>
          <w:sz w:val="20"/>
          <w:szCs w:val="20"/>
          <w:lang w:val="es-ES"/>
        </w:rPr>
        <w:t xml:space="preserve"> ---------------- </w:t>
      </w:r>
      <w:r w:rsidRPr="00C1134C">
        <w:rPr>
          <w:rFonts w:ascii="GHEA Grapalat" w:hAnsi="GHEA Grapalat" w:cs="Sylfaen"/>
          <w:sz w:val="20"/>
          <w:szCs w:val="20"/>
          <w:lang w:val="hy-AM"/>
        </w:rPr>
        <w:t xml:space="preserve">օր (առնվազն 365 օրացուցային օր)։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 հաշվին, Պատվիրատուի կողմից սահմանված ողջամիտ ժամկետում վերացնել թերությունները:</w:t>
      </w:r>
      <w:r w:rsidR="004303CA" w:rsidRPr="00C1134C">
        <w:rPr>
          <w:rFonts w:ascii="GHEA Grapalat" w:hAnsi="GHEA Grapalat" w:cs="Sylfaen"/>
          <w:sz w:val="20"/>
          <w:szCs w:val="20"/>
          <w:vertAlign w:val="superscript"/>
          <w:lang w:val="hy-AM"/>
        </w:rPr>
        <w:t>2</w:t>
      </w:r>
      <w:r w:rsidR="004832A7" w:rsidRPr="00C1134C">
        <w:rPr>
          <w:rFonts w:ascii="GHEA Grapalat" w:hAnsi="GHEA Grapalat" w:cs="Sylfaen"/>
          <w:sz w:val="20"/>
          <w:szCs w:val="20"/>
          <w:vertAlign w:val="superscript"/>
          <w:lang w:val="hy-AM"/>
        </w:rPr>
        <w:t>6</w:t>
      </w:r>
      <w:r w:rsidRPr="00C1134C">
        <w:rPr>
          <w:rStyle w:val="af6"/>
          <w:rFonts w:ascii="GHEA Grapalat" w:hAnsi="GHEA Grapalat" w:cs="Sylfaen"/>
          <w:color w:val="FFFFFF"/>
          <w:sz w:val="20"/>
          <w:szCs w:val="20"/>
          <w:lang w:val="hy-AM"/>
        </w:rPr>
        <w:footnoteReference w:id="25"/>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r w:rsidRPr="00E6597C">
        <w:rPr>
          <w:rFonts w:ascii="GHEA Grapalat" w:hAnsi="GHEA Grapalat" w:cs="Sylfaen"/>
          <w:sz w:val="20"/>
          <w:szCs w:val="20"/>
          <w:lang w:val="hy-AM"/>
        </w:rPr>
        <w:t>Կապալի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օբյեկտի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մասերի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կոնստրուկցիաներ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օգտագործվ</w:t>
      </w:r>
      <w:r w:rsidR="0019419E" w:rsidRPr="004605D7">
        <w:rPr>
          <w:rFonts w:ascii="GHEA Grapalat" w:hAnsi="GHEA Grapalat" w:cs="Sylfaen"/>
          <w:sz w:val="20"/>
          <w:szCs w:val="20"/>
          <w:lang w:val="hy-AM"/>
        </w:rPr>
        <w:t xml:space="preserve">ելիք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նյութերի</w:t>
      </w:r>
      <w:r w:rsidRPr="00E6597C">
        <w:rPr>
          <w:rFonts w:ascii="GHEA Grapalat" w:hAnsi="GHEA Grapalat" w:cs="Arial"/>
          <w:sz w:val="20"/>
          <w:szCs w:val="20"/>
          <w:lang w:val="hy-AM"/>
        </w:rPr>
        <w:t xml:space="preserve"> </w:t>
      </w:r>
      <w:r w:rsidR="0019419E" w:rsidRPr="004605D7">
        <w:rPr>
          <w:rFonts w:ascii="GHEA Grapalat" w:hAnsi="GHEA Grapalat" w:cs="Arial"/>
          <w:sz w:val="20"/>
          <w:szCs w:val="20"/>
          <w:lang w:val="hy-AM"/>
        </w:rPr>
        <w:t xml:space="preserve">և (կամ) սարքերի ու սարքավորումների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ժամկետներին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ներկայացվող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նվազագույն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N – </w:t>
      </w:r>
      <w:r w:rsidRPr="00E6597C">
        <w:rPr>
          <w:rFonts w:ascii="GHEA Grapalat" w:hAnsi="GHEA Grapalat" w:cs="Sylfaen"/>
          <w:sz w:val="20"/>
          <w:szCs w:val="20"/>
          <w:lang w:val="pt-BR"/>
        </w:rPr>
        <w:t>Հավելվածում:</w:t>
      </w:r>
      <w:r w:rsidR="00952437">
        <w:rPr>
          <w:rFonts w:ascii="GHEA Grapalat" w:hAnsi="GHEA Grapalat" w:cs="Sylfaen"/>
          <w:sz w:val="20"/>
          <w:szCs w:val="20"/>
          <w:vertAlign w:val="superscript"/>
          <w:lang w:val="pt-BR"/>
        </w:rPr>
        <w:t>27</w:t>
      </w:r>
      <w:r w:rsidRPr="00E6597C">
        <w:rPr>
          <w:rStyle w:val="af6"/>
          <w:rFonts w:ascii="GHEA Grapalat" w:hAnsi="GHEA Grapalat" w:cs="Sylfaen"/>
          <w:color w:val="FFFFFF"/>
          <w:sz w:val="20"/>
          <w:szCs w:val="20"/>
          <w:lang w:val="pt-BR"/>
        </w:rPr>
        <w:footnoteReference w:id="26"/>
      </w:r>
      <w:r w:rsidRPr="00E6597C">
        <w:rPr>
          <w:rFonts w:ascii="GHEA Grapalat" w:hAnsi="GHEA Grapalat" w:cs="Times Armenian"/>
          <w:color w:val="FFFFFF"/>
          <w:sz w:val="20"/>
          <w:szCs w:val="20"/>
          <w:lang w:val="es-ES"/>
        </w:rPr>
        <w:t xml:space="preserve"> </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 xml:space="preserve">3.4.11 </w:t>
      </w:r>
      <w:r w:rsidR="0019419E" w:rsidRPr="00E6597C">
        <w:rPr>
          <w:rFonts w:ascii="GHEA Grapalat" w:hAnsi="GHEA Grapalat" w:cs="Times Armenian"/>
          <w:sz w:val="20"/>
          <w:szCs w:val="20"/>
          <w:lang w:val="es-ES"/>
        </w:rPr>
        <w:t>Որակավորման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cs="Sylfaen"/>
          <w:sz w:val="16"/>
          <w:szCs w:val="16"/>
          <w:u w:val="single"/>
          <w:lang w:val="es-ES"/>
        </w:rPr>
      </w:pP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E6597C">
        <w:rPr>
          <w:rFonts w:ascii="GHEA Grapalat" w:hAnsi="GHEA Grapalat" w:cs="Sylfaen"/>
          <w:sz w:val="20"/>
          <w:lang w:val="hy-AM"/>
        </w:rPr>
        <w:t xml:space="preserve">_______ օրինակ </w:t>
      </w:r>
      <w:r w:rsidRPr="00E6597C">
        <w:rPr>
          <w:rFonts w:ascii="GHEA Grapalat" w:hAnsi="GHEA Grapalat" w:cs="Sylfaen"/>
          <w:sz w:val="20"/>
          <w:szCs w:val="20"/>
          <w:lang w:val="hy-AM"/>
        </w:rPr>
        <w:t xml:space="preserve">(հավելված N 3): </w:t>
      </w:r>
    </w:p>
    <w:p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E6597C">
        <w:rPr>
          <w:rFonts w:ascii="GHEA Grapalat" w:hAnsi="GHEA Grapalat" w:cs="Sylfaen"/>
          <w:sz w:val="20"/>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E6597C">
        <w:rPr>
          <w:rFonts w:ascii="GHEA Grapalat" w:hAnsi="GHEA Grapalat" w:cs="Sylfaen"/>
          <w:sz w:val="20"/>
        </w:rPr>
        <w:t>Պ</w:t>
      </w:r>
      <w:r w:rsidRPr="00E6597C">
        <w:rPr>
          <w:rFonts w:ascii="GHEA Grapalat" w:hAnsi="GHEA Grapalat" w:cs="Sylfaen"/>
          <w:sz w:val="20"/>
          <w:lang w:val="hy-AM"/>
        </w:rPr>
        <w:t>ատվիրատուի ղեկավարը ձեռնարկում է միջոցներ Հայաստանի Հանրապետության կառավարության 2015 թվականի մարտի 19-ի N 596-Ն որոշմամբ սահմանված հանձնաժողով ձևավորելու և կատարված աշխատանքներն ընդունելու համար.</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(այսուհետ` ընդունող հանձնաժողով) կողմից կատարված աշխատանքներն ընդունվելու դեպքում.</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w:t>
      </w:r>
      <w:r w:rsidRPr="00E6597C">
        <w:rPr>
          <w:rFonts w:ascii="GHEA Grapalat" w:hAnsi="GHEA Grapalat" w:cs="Sylfaen"/>
          <w:sz w:val="20"/>
          <w:lang w:val="hy-AM"/>
        </w:rPr>
        <w:lastRenderedPageBreak/>
        <w:t>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rsidR="00F02279" w:rsidRPr="00E6597C" w:rsidRDefault="00F02279" w:rsidP="00F02279">
      <w:pPr>
        <w:tabs>
          <w:tab w:val="left" w:pos="1276"/>
        </w:tabs>
        <w:ind w:firstLine="720"/>
        <w:jc w:val="both"/>
        <w:rPr>
          <w:rFonts w:ascii="GHEA Grapalat" w:hAnsi="GHEA Grapalat"/>
          <w:lang w:val="hy-AM"/>
        </w:rPr>
      </w:pPr>
    </w:p>
    <w:p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rsidR="00F02279" w:rsidRPr="00E6597C" w:rsidRDefault="00F02279" w:rsidP="00F02279">
      <w:pPr>
        <w:tabs>
          <w:tab w:val="left" w:pos="1276"/>
        </w:tabs>
        <w:ind w:firstLine="720"/>
        <w:jc w:val="both"/>
        <w:rPr>
          <w:rFonts w:ascii="GHEA Grapalat" w:hAnsi="GHEA Grapalat"/>
          <w:sz w:val="20"/>
          <w:szCs w:val="20"/>
          <w:lang w:val="hy-AM"/>
        </w:rPr>
      </w:pP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որում</w:t>
      </w:r>
      <w:r w:rsidRPr="00E6597C">
        <w:rPr>
          <w:rFonts w:ascii="GHEA Grapalat" w:hAnsi="GHEA Grapalat" w:cs="Times Armenian"/>
          <w:sz w:val="20"/>
          <w:szCs w:val="20"/>
          <w:lang w:val="hy-AM"/>
        </w:rPr>
        <w:t xml:space="preserve">` </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չափաբաժին</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Times Armenian"/>
          <w:sz w:val="20"/>
          <w:szCs w:val="20"/>
          <w:lang w:val="hy-AM"/>
        </w:rPr>
        <w:t xml:space="preserve">     ------------------------------------------------------------------------------------------------------------------</w:t>
      </w:r>
    </w:p>
    <w:p w:rsidR="00F02279" w:rsidRPr="00FF75B6"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    n-</w:t>
      </w:r>
      <w:r w:rsidRPr="00E6597C">
        <w:rPr>
          <w:rFonts w:ascii="GHEA Grapalat" w:hAnsi="GHEA Grapalat" w:cs="Sylfaen"/>
          <w:sz w:val="20"/>
          <w:szCs w:val="20"/>
          <w:lang w:val="hy-AM"/>
        </w:rPr>
        <w:t>րդ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չափաբաժին</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4605D7">
        <w:rPr>
          <w:rFonts w:ascii="GHEA Grapalat" w:hAnsi="GHEA Grapalat" w:cs="Sylfaen"/>
          <w:sz w:val="20"/>
          <w:szCs w:val="20"/>
          <w:lang w:val="hy-AM"/>
        </w:rPr>
        <w:t>:</w:t>
      </w:r>
      <w:r w:rsidR="00FF75B6" w:rsidRPr="00FF75B6">
        <w:rPr>
          <w:rFonts w:ascii="GHEA Grapalat" w:hAnsi="GHEA Grapalat" w:cs="Sylfaen"/>
          <w:sz w:val="20"/>
          <w:szCs w:val="20"/>
          <w:vertAlign w:val="superscript"/>
          <w:lang w:val="hy-AM"/>
        </w:rPr>
        <w:t>28</w:t>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 xml:space="preserve">5.1.1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գնից</w:t>
      </w:r>
      <w:r w:rsidRPr="00E6597C">
        <w:rPr>
          <w:rFonts w:ascii="GHEA Grapalat" w:hAnsi="GHEA Grapalat" w:cs="Times Armenian"/>
          <w:sz w:val="20"/>
          <w:szCs w:val="20"/>
          <w:lang w:val="hy-AM"/>
        </w:rPr>
        <w:t xml:space="preserve">` մինչև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բանկային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կանխավճար</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Կանխավճարի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մարումն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իրականացվում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հանձնման-ընդունման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արձանագրությունների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վճարումներից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նվազեցումներ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պահումներ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ձևով</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0019419E" w:rsidRPr="004605D7">
        <w:rPr>
          <w:rFonts w:ascii="GHEA Grapalat" w:hAnsi="GHEA Grapalat" w:cs="Times Armenian"/>
          <w:sz w:val="20"/>
          <w:lang w:val="hy-AM"/>
        </w:rPr>
        <w:t>Ընդ որում մինչև կանխավճարի ամբողջական մարումը, Կապալառուին վճարումներ չեն կատարվում</w:t>
      </w:r>
      <w:r w:rsidRPr="004605D7">
        <w:rPr>
          <w:rFonts w:ascii="GHEA Grapalat" w:hAnsi="GHEA Grapalat" w:cs="Sylfaen"/>
          <w:sz w:val="20"/>
          <w:szCs w:val="20"/>
          <w:lang w:val="hy-AM"/>
        </w:rPr>
        <w:t>:</w:t>
      </w:r>
      <w:r w:rsidR="00383A89" w:rsidRPr="00383A89">
        <w:rPr>
          <w:rFonts w:ascii="GHEA Grapalat" w:hAnsi="GHEA Grapalat" w:cs="Sylfaen"/>
          <w:sz w:val="20"/>
          <w:szCs w:val="20"/>
          <w:vertAlign w:val="superscript"/>
          <w:lang w:val="hy-AM"/>
        </w:rPr>
        <w:t>29</w:t>
      </w:r>
      <w:r w:rsidRPr="00E6597C">
        <w:rPr>
          <w:rStyle w:val="af6"/>
          <w:rFonts w:ascii="GHEA Grapalat" w:hAnsi="GHEA Grapalat" w:cs="Sylfaen"/>
          <w:color w:val="FFFFFF"/>
          <w:sz w:val="20"/>
          <w:szCs w:val="20"/>
          <w:lang w:val="hy-AM"/>
        </w:rPr>
        <w:footnoteReference w:id="27"/>
      </w:r>
      <w:r w:rsidRPr="00E6597C">
        <w:rPr>
          <w:rFonts w:ascii="GHEA Grapalat" w:hAnsi="GHEA Grapalat"/>
          <w:sz w:val="20"/>
          <w:szCs w:val="20"/>
          <w:lang w:val="hy-AM"/>
        </w:rPr>
        <w:t xml:space="preserve"> </w:t>
      </w:r>
    </w:p>
    <w:p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rsidR="00F02279"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6030D7">
        <w:rPr>
          <w:rFonts w:ascii="GHEA Grapalat" w:hAnsi="GHEA Grapalat" w:cs="Sylfaen"/>
          <w:sz w:val="20"/>
          <w:szCs w:val="20"/>
          <w:lang w:val="hy-AM"/>
        </w:rPr>
        <w:t>--</w:t>
      </w:r>
      <w:r w:rsidRPr="00E6597C">
        <w:rPr>
          <w:rFonts w:ascii="GHEA Grapalat" w:hAnsi="GHEA Grapalat" w:cs="Sylfaen"/>
          <w:sz w:val="20"/>
          <w:szCs w:val="20"/>
          <w:lang w:val="hy-AM"/>
        </w:rPr>
        <w:t xml:space="preserve">-ը։ </w:t>
      </w:r>
    </w:p>
    <w:p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Fonts w:ascii="GHEA Grapalat" w:hAnsi="GHEA Grapalat"/>
          <w:sz w:val="20"/>
          <w:vertAlign w:val="superscript"/>
          <w:lang w:val="hy-AM"/>
        </w:rPr>
        <w:t>28.</w:t>
      </w:r>
      <w:r w:rsidRPr="00931573">
        <w:rPr>
          <w:rFonts w:ascii="GHEA Grapalat" w:hAnsi="GHEA Grapalat"/>
          <w:sz w:val="20"/>
          <w:vertAlign w:val="superscript"/>
          <w:lang w:val="hy-AM"/>
        </w:rPr>
        <w:t>1</w:t>
      </w:r>
      <w:r>
        <w:rPr>
          <w:rFonts w:ascii="GHEA Grapalat" w:hAnsi="GHEA Grapalat"/>
          <w:sz w:val="20"/>
          <w:lang w:val="hy-AM"/>
        </w:rPr>
        <w:t>:</w:t>
      </w:r>
    </w:p>
    <w:p w:rsidR="006030D7" w:rsidRPr="00E6597C" w:rsidRDefault="006030D7" w:rsidP="00F02279">
      <w:pPr>
        <w:tabs>
          <w:tab w:val="num" w:pos="0"/>
          <w:tab w:val="left" w:pos="720"/>
          <w:tab w:val="num" w:pos="900"/>
        </w:tabs>
        <w:jc w:val="both"/>
        <w:rPr>
          <w:rFonts w:ascii="GHEA Grapalat" w:hAnsi="GHEA Grapalat" w:cs="Times Armenian"/>
          <w:sz w:val="20"/>
          <w:szCs w:val="20"/>
          <w:lang w:val="hy-AM"/>
        </w:rPr>
      </w:pPr>
    </w:p>
    <w:p w:rsidR="00F02279" w:rsidRPr="00E6597C" w:rsidRDefault="00F02279" w:rsidP="00F02279">
      <w:pPr>
        <w:tabs>
          <w:tab w:val="left" w:pos="1276"/>
        </w:tabs>
        <w:ind w:firstLine="720"/>
        <w:jc w:val="both"/>
        <w:rPr>
          <w:rFonts w:ascii="GHEA Grapalat" w:hAnsi="GHEA Grapalat" w:cs="Sylfaen"/>
          <w:lang w:val="hy-AM"/>
        </w:rPr>
      </w:pPr>
    </w:p>
    <w:p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lastRenderedPageBreak/>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տուգանք</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Arial"/>
          <w:sz w:val="20"/>
          <w:szCs w:val="20"/>
          <w:lang w:val="hy-AM"/>
        </w:rPr>
        <w:t xml:space="preserve"> 5.1 </w:t>
      </w:r>
      <w:r w:rsidRPr="00E6597C">
        <w:rPr>
          <w:rFonts w:ascii="GHEA Grapalat" w:hAnsi="GHEA Grapalat" w:cs="Sylfaen"/>
          <w:sz w:val="20"/>
          <w:szCs w:val="20"/>
          <w:lang w:val="hy-AM"/>
        </w:rPr>
        <w:t>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Arial"/>
          <w:sz w:val="20"/>
          <w:szCs w:val="20"/>
          <w:lang w:val="hy-AM"/>
        </w:rPr>
        <w:t xml:space="preserve"> 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տասնորդական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4605D7">
        <w:rPr>
          <w:rFonts w:ascii="GHEA Grapalat" w:hAnsi="GHEA Grapalat" w:cs="Sylfaen"/>
          <w:sz w:val="20"/>
          <w:szCs w:val="20"/>
          <w:lang w:val="hy-AM"/>
        </w:rPr>
        <w:t>:</w:t>
      </w:r>
      <w:r w:rsidRPr="004605D7">
        <w:rPr>
          <w:rFonts w:ascii="GHEA Grapalat" w:hAnsi="GHEA Grapalat" w:cs="Sylfaen"/>
          <w:sz w:val="20"/>
          <w:szCs w:val="20"/>
          <w:vertAlign w:val="superscript"/>
          <w:lang w:val="hy-AM"/>
        </w:rPr>
        <w:t>3</w:t>
      </w:r>
      <w:r w:rsidR="004678A5" w:rsidRPr="004678A5">
        <w:rPr>
          <w:rFonts w:ascii="GHEA Grapalat" w:hAnsi="GHEA Grapalat" w:cs="Sylfaen"/>
          <w:sz w:val="20"/>
          <w:szCs w:val="20"/>
          <w:vertAlign w:val="superscript"/>
          <w:lang w:val="hy-AM"/>
        </w:rPr>
        <w:t>0</w:t>
      </w:r>
      <w:r w:rsidRPr="00E6597C">
        <w:rPr>
          <w:rStyle w:val="af6"/>
          <w:rFonts w:ascii="GHEA Grapalat" w:hAnsi="GHEA Grapalat" w:cs="Sylfaen"/>
          <w:color w:val="FFFFFF"/>
          <w:sz w:val="20"/>
          <w:szCs w:val="20"/>
          <w:lang w:val="hy-AM"/>
        </w:rPr>
        <w:footnoteReference w:id="28"/>
      </w:r>
      <w:r w:rsidRPr="004605D7">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այդ չընդունվելու դեպքում:  </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6.3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rsidR="00F02279" w:rsidRPr="00E6597C" w:rsidRDefault="00F02279" w:rsidP="00F02279">
      <w:pPr>
        <w:tabs>
          <w:tab w:val="left" w:pos="1276"/>
        </w:tabs>
        <w:ind w:firstLine="720"/>
        <w:jc w:val="both"/>
        <w:rPr>
          <w:rFonts w:ascii="GHEA Grapalat" w:hAnsi="GHEA Grapalat"/>
          <w:sz w:val="20"/>
          <w:szCs w:val="20"/>
          <w:lang w:val="hy-AM"/>
        </w:rPr>
      </w:pPr>
    </w:p>
    <w:p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4605D7">
        <w:rPr>
          <w:rFonts w:ascii="GHEA Grapalat" w:hAnsi="GHEA Grapalat" w:cs="Sylfaen"/>
          <w:sz w:val="20"/>
          <w:szCs w:val="20"/>
          <w:lang w:val="hy-AM"/>
        </w:rPr>
        <w:t>:</w:t>
      </w:r>
      <w:r w:rsidR="00C8523E" w:rsidRPr="004605D7">
        <w:rPr>
          <w:rFonts w:ascii="GHEA Grapalat" w:hAnsi="GHEA Grapalat" w:cs="Sylfaen"/>
          <w:sz w:val="20"/>
          <w:szCs w:val="20"/>
          <w:vertAlign w:val="superscript"/>
          <w:lang w:val="hy-AM"/>
        </w:rPr>
        <w:t>3</w:t>
      </w:r>
      <w:r w:rsidR="000C760E" w:rsidRPr="000C760E">
        <w:rPr>
          <w:rFonts w:ascii="GHEA Grapalat" w:hAnsi="GHEA Grapalat" w:cs="Sylfaen"/>
          <w:sz w:val="20"/>
          <w:szCs w:val="20"/>
          <w:vertAlign w:val="superscript"/>
          <w:lang w:val="hy-AM"/>
        </w:rPr>
        <w:t>1</w:t>
      </w:r>
      <w:r w:rsidRPr="00E6597C">
        <w:rPr>
          <w:rStyle w:val="af6"/>
          <w:rFonts w:ascii="GHEA Grapalat" w:hAnsi="GHEA Grapalat" w:cs="Sylfaen"/>
          <w:color w:val="FFFFFF"/>
          <w:sz w:val="20"/>
          <w:szCs w:val="20"/>
          <w:lang w:val="hy-AM"/>
        </w:rPr>
        <w:footnoteReference w:id="29"/>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lastRenderedPageBreak/>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sidR="00C8523E" w:rsidRPr="004605D7">
        <w:rPr>
          <w:rFonts w:ascii="GHEA Grapalat" w:hAnsi="GHEA Grapalat" w:cs="Sylfaen"/>
          <w:sz w:val="20"/>
          <w:szCs w:val="20"/>
          <w:vertAlign w:val="superscript"/>
          <w:lang w:val="hy-AM"/>
        </w:rPr>
        <w:t>3</w:t>
      </w:r>
      <w:r w:rsidR="00195E9D" w:rsidRPr="00195E9D">
        <w:rPr>
          <w:rFonts w:ascii="GHEA Grapalat" w:hAnsi="GHEA Grapalat" w:cs="Sylfaen"/>
          <w:sz w:val="20"/>
          <w:szCs w:val="20"/>
          <w:vertAlign w:val="superscript"/>
          <w:lang w:val="hy-AM"/>
        </w:rPr>
        <w:t>2</w:t>
      </w:r>
      <w:r w:rsidRPr="00E6597C">
        <w:rPr>
          <w:rStyle w:val="af6"/>
          <w:rFonts w:ascii="GHEA Grapalat" w:hAnsi="GHEA Grapalat" w:cs="Sylfaen"/>
          <w:color w:val="FFFFFF"/>
          <w:sz w:val="20"/>
          <w:szCs w:val="20"/>
          <w:lang w:val="hy-AM"/>
        </w:rPr>
        <w:footnoteReference w:id="30"/>
      </w:r>
    </w:p>
    <w:p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1C6C36" w:rsidRPr="001C6C36">
        <w:rPr>
          <w:rFonts w:ascii="GHEA Grapalat" w:hAnsi="GHEA Grapalat" w:cs="Sylfaen"/>
          <w:sz w:val="20"/>
          <w:szCs w:val="20"/>
          <w:vertAlign w:val="superscript"/>
          <w:lang w:val="hy-AM"/>
        </w:rPr>
        <w:t>3</w:t>
      </w:r>
      <w:r w:rsidR="00195E9D" w:rsidRPr="00195E9D">
        <w:rPr>
          <w:rFonts w:ascii="GHEA Grapalat" w:hAnsi="GHEA Grapalat" w:cs="Sylfaen"/>
          <w:sz w:val="20"/>
          <w:szCs w:val="20"/>
          <w:vertAlign w:val="superscript"/>
          <w:lang w:val="hy-AM"/>
        </w:rPr>
        <w:t>3</w:t>
      </w:r>
      <w:r w:rsidRPr="00E6597C">
        <w:rPr>
          <w:rStyle w:val="af6"/>
          <w:rFonts w:ascii="GHEA Grapalat" w:hAnsi="GHEA Grapalat"/>
          <w:color w:val="FFFFFF"/>
          <w:sz w:val="20"/>
          <w:szCs w:val="20"/>
          <w:lang w:val="hy-AM"/>
        </w:rPr>
        <w:footnoteReference w:id="31"/>
      </w:r>
    </w:p>
    <w:p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5 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4A1CC7" w:rsidRPr="004605D7" w:rsidRDefault="00F02279" w:rsidP="004A1CC7">
      <w:pPr>
        <w:ind w:firstLine="567"/>
        <w:jc w:val="both"/>
        <w:rPr>
          <w:rFonts w:ascii="GHEA Grapalat" w:hAnsi="GHEA Grapalat"/>
          <w:sz w:val="20"/>
          <w:szCs w:val="20"/>
          <w:lang w:val="hy-AM" w:eastAsia="ru-RU"/>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4A1CC7" w:rsidRPr="004605D7">
        <w:rPr>
          <w:rFonts w:ascii="GHEA Grapalat" w:hAnsi="GHEA Grapalat"/>
          <w:sz w:val="20"/>
          <w:szCs w:val="20"/>
          <w:lang w:val="hy-AM" w:eastAsia="ru-RU"/>
        </w:rPr>
        <w:t xml:space="preserve">Պատվիրատուն այն </w:t>
      </w:r>
      <w:r w:rsidR="004A1CC7" w:rsidRPr="00E6597C">
        <w:rPr>
          <w:rFonts w:ascii="GHEA Grapalat" w:hAnsi="GHEA Grapalat"/>
          <w:sz w:val="20"/>
          <w:szCs w:val="20"/>
          <w:lang w:val="hy-AM" w:eastAsia="ru-RU"/>
        </w:rPr>
        <w:t xml:space="preserve">ուղարկվում է նաև </w:t>
      </w:r>
      <w:r w:rsidR="004A1CC7" w:rsidRPr="004605D7">
        <w:rPr>
          <w:rFonts w:ascii="GHEA Grapalat" w:hAnsi="GHEA Grapalat"/>
          <w:sz w:val="20"/>
          <w:szCs w:val="20"/>
          <w:lang w:val="hy-AM" w:eastAsia="ru-RU"/>
        </w:rPr>
        <w:t xml:space="preserve">Կապալառուի </w:t>
      </w:r>
      <w:r w:rsidR="004A1CC7" w:rsidRPr="00E6597C">
        <w:rPr>
          <w:rFonts w:ascii="GHEA Grapalat" w:hAnsi="GHEA Grapalat"/>
          <w:sz w:val="20"/>
          <w:szCs w:val="20"/>
          <w:lang w:val="hy-AM" w:eastAsia="ru-RU"/>
        </w:rPr>
        <w:t>էլեկտրոնային փոստին:</w:t>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lastRenderedPageBreak/>
        <w:t>8.12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8.13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N 4.1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8.14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rsidR="00F13444" w:rsidRPr="006B7F1F" w:rsidRDefault="00F02279" w:rsidP="00F02279">
      <w:pPr>
        <w:ind w:firstLine="708"/>
        <w:jc w:val="both"/>
        <w:rPr>
          <w:rFonts w:ascii="GHEA Grapalat" w:hAnsi="GHEA Grapalat"/>
          <w:sz w:val="20"/>
          <w:szCs w:val="20"/>
          <w:vertAlign w:val="superscript"/>
          <w:lang w:val="hy-AM" w:eastAsia="ru-RU"/>
        </w:rPr>
      </w:pPr>
      <w:r w:rsidRPr="00E6597C">
        <w:rPr>
          <w:rFonts w:ascii="GHEA Grapalat" w:hAnsi="GHEA Grapalat"/>
          <w:sz w:val="20"/>
          <w:szCs w:val="20"/>
          <w:lang w:val="hy-AM" w:eastAsia="ru-RU"/>
        </w:rPr>
        <w:t xml:space="preserve">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w:t>
      </w:r>
      <w:r w:rsidR="00975F7D">
        <w:rPr>
          <w:rFonts w:ascii="GHEA Grapalat" w:hAnsi="GHEA Grapalat"/>
          <w:sz w:val="20"/>
          <w:szCs w:val="20"/>
          <w:lang w:val="hy-AM" w:eastAsia="ru-RU"/>
        </w:rPr>
        <w:t>քսանհինգ</w:t>
      </w:r>
      <w:r w:rsidR="00A61F96" w:rsidRPr="004605D7">
        <w:rPr>
          <w:rFonts w:ascii="GHEA Grapalat" w:hAnsi="GHEA Grapalat"/>
          <w:sz w:val="20"/>
          <w:szCs w:val="20"/>
          <w:lang w:val="hy-AM" w:eastAsia="ru-RU"/>
        </w:rPr>
        <w:t>պատիկը</w:t>
      </w:r>
      <w:r w:rsidRPr="00E6597C">
        <w:rPr>
          <w:rFonts w:ascii="GHEA Grapalat" w:hAnsi="GHEA Grapalat"/>
          <w:sz w:val="20"/>
          <w:szCs w:val="20"/>
          <w:lang w:val="hy-AM" w:eastAsia="ru-RU"/>
        </w:rPr>
        <w:t xml:space="preserve">, ապա Պատվիրատուի կողմից համաձայնագիր կկնքվի, եթե Կապալառուի կողմից տուժանքի ձևով ներկայացված </w:t>
      </w:r>
      <w:r w:rsidR="00A61F96"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ապահովում</w:t>
      </w:r>
      <w:r w:rsidR="00A61F96" w:rsidRPr="004605D7">
        <w:rPr>
          <w:rFonts w:ascii="GHEA Grapalat" w:hAnsi="GHEA Grapalat"/>
          <w:sz w:val="20"/>
          <w:szCs w:val="20"/>
          <w:lang w:val="hy-AM" w:eastAsia="ru-RU"/>
        </w:rPr>
        <w:t>ներ</w:t>
      </w:r>
      <w:r w:rsidRPr="00E6597C">
        <w:rPr>
          <w:rFonts w:ascii="GHEA Grapalat" w:hAnsi="GHEA Grapalat"/>
          <w:sz w:val="20"/>
          <w:szCs w:val="20"/>
          <w:lang w:val="hy-AM" w:eastAsia="ru-RU"/>
        </w:rPr>
        <w:t xml:space="preserve">ը` նախատեսված ֆինանսական միջոցների չափով, փոխարինվում </w:t>
      </w:r>
      <w:r w:rsidR="00A61F96" w:rsidRPr="004605D7">
        <w:rPr>
          <w:rFonts w:ascii="GHEA Grapalat" w:hAnsi="GHEA Grapalat"/>
          <w:sz w:val="20"/>
          <w:szCs w:val="20"/>
          <w:lang w:val="hy-AM" w:eastAsia="ru-RU"/>
        </w:rPr>
        <w:t>են</w:t>
      </w:r>
      <w:r w:rsidRPr="00E6597C">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1</w:t>
      </w:r>
      <w:r w:rsidR="00A61F96" w:rsidRPr="004605D7">
        <w:rPr>
          <w:rFonts w:ascii="GHEA Grapalat" w:hAnsi="GHEA Grapalat"/>
          <w:sz w:val="20"/>
          <w:szCs w:val="20"/>
          <w:lang w:val="hy-AM" w:eastAsia="ru-RU"/>
        </w:rPr>
        <w:t>7</w:t>
      </w:r>
      <w:r w:rsidRPr="00E6597C">
        <w:rPr>
          <w:rFonts w:ascii="GHEA Grapalat" w:hAnsi="GHEA Grapalat"/>
          <w:sz w:val="20"/>
          <w:szCs w:val="20"/>
          <w:lang w:val="hy-AM" w:eastAsia="ru-RU"/>
        </w:rPr>
        <w:t xml:space="preserve">-րդ ենթակետի «բ» պարբերության պահանջները: Ընդ որում, Կապալառուն համաձայնագիրը կնքում, իսկ տուժանքի ձևով ներկայացված </w:t>
      </w:r>
      <w:r w:rsidR="00A61F96"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w:t>
      </w:r>
      <w:r w:rsidR="00A61F96" w:rsidRPr="004605D7">
        <w:rPr>
          <w:rFonts w:ascii="GHEA Grapalat" w:hAnsi="GHEA Grapalat"/>
          <w:sz w:val="20"/>
          <w:szCs w:val="20"/>
          <w:lang w:val="hy-AM" w:eastAsia="ru-RU"/>
        </w:rPr>
        <w:t xml:space="preserve">ումների </w:t>
      </w:r>
      <w:r w:rsidRPr="00E6597C">
        <w:rPr>
          <w:rFonts w:ascii="GHEA Grapalat" w:hAnsi="GHEA Grapalat"/>
          <w:sz w:val="20"/>
          <w:szCs w:val="20"/>
          <w:lang w:val="hy-AM" w:eastAsia="ru-RU"/>
        </w:rPr>
        <w:t>փոխարինման դեպքում նաև նոր ապահովում</w:t>
      </w:r>
      <w:r w:rsidR="00A61F96" w:rsidRPr="004605D7">
        <w:rPr>
          <w:rFonts w:ascii="GHEA Grapalat" w:hAnsi="GHEA Grapalat"/>
          <w:sz w:val="20"/>
          <w:szCs w:val="20"/>
          <w:lang w:val="hy-AM" w:eastAsia="ru-RU"/>
        </w:rPr>
        <w:t>ներ</w:t>
      </w:r>
      <w:r w:rsidRPr="00E6597C">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6B7F1F">
        <w:rPr>
          <w:rStyle w:val="af6"/>
          <w:rFonts w:ascii="GHEA Grapalat" w:hAnsi="GHEA Grapalat"/>
          <w:sz w:val="20"/>
          <w:szCs w:val="20"/>
          <w:lang w:val="hy-AM" w:eastAsia="ru-RU"/>
        </w:rPr>
        <w:footnoteReference w:customMarkFollows="1" w:id="32"/>
        <w:t>34</w:t>
      </w:r>
    </w:p>
    <w:p w:rsidR="00F02279" w:rsidRPr="00E6597C" w:rsidRDefault="00F02279" w:rsidP="00F02279">
      <w:pPr>
        <w:tabs>
          <w:tab w:val="left" w:pos="1276"/>
        </w:tabs>
        <w:ind w:firstLine="720"/>
        <w:jc w:val="both"/>
        <w:rPr>
          <w:rFonts w:ascii="GHEA Grapalat" w:hAnsi="GHEA Grapalat" w:cs="Sylfaen"/>
          <w:i/>
          <w:sz w:val="22"/>
          <w:szCs w:val="22"/>
          <w:lang w:val="hy-AM"/>
        </w:rPr>
      </w:pPr>
    </w:p>
    <w:p w:rsidR="00F02279" w:rsidRPr="00E6597C" w:rsidRDefault="00F02279" w:rsidP="00F02279">
      <w:pPr>
        <w:ind w:firstLine="709"/>
        <w:jc w:val="both"/>
        <w:rPr>
          <w:rFonts w:ascii="GHEA Grapalat" w:hAnsi="GHEA Grapalat"/>
          <w:b/>
          <w:lang w:val="hy-AM"/>
        </w:rPr>
      </w:pPr>
    </w:p>
    <w:p w:rsidR="00F02279" w:rsidRPr="00E6597C" w:rsidRDefault="00F02279" w:rsidP="00F02279">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p w:rsidR="00F02279" w:rsidRPr="00E6597C" w:rsidRDefault="00F02279" w:rsidP="00F02279">
      <w:pPr>
        <w:ind w:firstLine="709"/>
        <w:jc w:val="both"/>
        <w:rPr>
          <w:rFonts w:ascii="GHEA Grapalat" w:hAnsi="GHEA Grapalat" w:cs="Sylfaen"/>
          <w:b/>
          <w:lang w:val="hy-AM"/>
        </w:rPr>
      </w:pPr>
    </w:p>
    <w:p w:rsidR="00F02279" w:rsidRPr="00E6597C" w:rsidRDefault="00F02279" w:rsidP="00F02279">
      <w:pPr>
        <w:ind w:firstLine="709"/>
        <w:jc w:val="both"/>
        <w:rPr>
          <w:rFonts w:ascii="GHEA Grapalat" w:hAnsi="GHEA Grapalat" w:cs="Sylfaen"/>
          <w:b/>
          <w:lang w:val="hy-AM"/>
        </w:rPr>
      </w:pPr>
    </w:p>
    <w:tbl>
      <w:tblPr>
        <w:tblW w:w="9639" w:type="dxa"/>
        <w:jc w:val="center"/>
        <w:tblLayout w:type="fixed"/>
        <w:tblLook w:val="0000"/>
      </w:tblPr>
      <w:tblGrid>
        <w:gridCol w:w="4536"/>
        <w:gridCol w:w="760"/>
        <w:gridCol w:w="4343"/>
      </w:tblGrid>
      <w:tr w:rsidR="00F02279" w:rsidRPr="00E6597C" w:rsidTr="00545BDE">
        <w:trPr>
          <w:jc w:val="center"/>
        </w:trPr>
        <w:tc>
          <w:tcPr>
            <w:tcW w:w="4536" w:type="dxa"/>
          </w:tcPr>
          <w:p w:rsidR="00F02279" w:rsidRPr="00E6597C" w:rsidRDefault="00F02279" w:rsidP="00545BDE">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rsidR="00F02279" w:rsidRPr="00E6597C" w:rsidRDefault="00F02279" w:rsidP="00545BDE">
            <w:pPr>
              <w:rPr>
                <w:rFonts w:ascii="GHEA Grapalat" w:hAnsi="GHEA Grapalat"/>
                <w:sz w:val="22"/>
                <w:szCs w:val="22"/>
                <w:lang w:val="ru-RU"/>
              </w:rPr>
            </w:pPr>
          </w:p>
          <w:p w:rsidR="00F02279" w:rsidRPr="00E6597C" w:rsidRDefault="00F02279" w:rsidP="00545BDE">
            <w:pP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F02279" w:rsidRPr="00E6597C" w:rsidRDefault="00F02279" w:rsidP="00545BDE">
            <w:pPr>
              <w:spacing w:line="360" w:lineRule="auto"/>
              <w:jc w:val="center"/>
              <w:rPr>
                <w:rFonts w:ascii="GHEA Grapalat" w:hAnsi="GHEA Grapalat"/>
                <w:lang w:val="ru-RU"/>
              </w:rPr>
            </w:pPr>
          </w:p>
        </w:tc>
        <w:tc>
          <w:tcPr>
            <w:tcW w:w="4343" w:type="dxa"/>
          </w:tcPr>
          <w:p w:rsidR="00F02279" w:rsidRPr="00E6597C" w:rsidRDefault="00F02279" w:rsidP="00545BD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F02279" w:rsidRPr="00E6597C" w:rsidRDefault="00F02279" w:rsidP="00F02279">
      <w:pPr>
        <w:ind w:firstLine="709"/>
        <w:jc w:val="both"/>
        <w:rPr>
          <w:rFonts w:ascii="GHEA Grapalat" w:hAnsi="GHEA Grapalat" w:cs="Arial"/>
          <w:b/>
        </w:rPr>
      </w:pPr>
    </w:p>
    <w:p w:rsidR="00F02279" w:rsidRPr="00E6597C" w:rsidRDefault="00F02279" w:rsidP="00F02279">
      <w:pPr>
        <w:ind w:firstLine="567"/>
        <w:rPr>
          <w:rFonts w:ascii="GHEA Grapalat" w:hAnsi="GHEA Grapalat"/>
          <w:i/>
        </w:rPr>
      </w:pPr>
    </w:p>
    <w:p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rsidR="00F02279" w:rsidRPr="00E6597C" w:rsidRDefault="00F02279" w:rsidP="00F02279">
      <w:pPr>
        <w:ind w:firstLine="567"/>
        <w:rPr>
          <w:rFonts w:ascii="GHEA Grapalat" w:hAnsi="GHEA Grapalat"/>
          <w:i/>
          <w:sz w:val="20"/>
          <w:szCs w:val="20"/>
          <w:lang w:val="hy-AM"/>
        </w:rPr>
      </w:pPr>
      <w:r w:rsidRPr="00E6597C">
        <w:rPr>
          <w:rFonts w:ascii="GHEA Grapalat" w:hAnsi="GHEA Grapalat"/>
          <w:i/>
          <w:sz w:val="20"/>
          <w:szCs w:val="20"/>
          <w:lang w:val="hy-AM"/>
        </w:rPr>
        <w:br w:type="page"/>
      </w:r>
    </w:p>
    <w:p w:rsidR="00F02279" w:rsidRPr="00E6597C" w:rsidRDefault="00F02279" w:rsidP="00F02279">
      <w:pPr>
        <w:ind w:firstLine="567"/>
        <w:jc w:val="right"/>
        <w:rPr>
          <w:rFonts w:ascii="GHEA Grapalat" w:hAnsi="GHEA Grapalat"/>
          <w:i/>
          <w:lang w:val="hy-AM"/>
        </w:rPr>
      </w:pPr>
    </w:p>
    <w:p w:rsidR="00F02279" w:rsidRPr="00E6597C" w:rsidRDefault="00F02279" w:rsidP="00F02279">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F02279" w:rsidRPr="00E6597C" w:rsidRDefault="009E289A" w:rsidP="00F02279">
      <w:pPr>
        <w:jc w:val="right"/>
        <w:rPr>
          <w:rFonts w:ascii="GHEA Grapalat" w:hAnsi="GHEA Grapalat" w:cs="Arial"/>
          <w:i/>
          <w:sz w:val="20"/>
          <w:szCs w:val="20"/>
          <w:lang w:val="pt-BR"/>
        </w:rPr>
      </w:pPr>
      <w:r>
        <w:rPr>
          <w:rFonts w:ascii="GHEA Grapalat" w:hAnsi="GHEA Grapalat"/>
          <w:lang w:val="af-ZA"/>
        </w:rPr>
        <w:t>ԱՄԲՀ-ՋՄ-</w:t>
      </w:r>
      <w:r w:rsidRPr="00E6597C">
        <w:rPr>
          <w:rFonts w:ascii="GHEA Grapalat" w:hAnsi="GHEA Grapalat"/>
          <w:lang w:val="af-ZA"/>
        </w:rPr>
        <w:t>ԲՄԱՇՁԲ</w:t>
      </w:r>
      <w:r w:rsidRPr="003A3ADE">
        <w:rPr>
          <w:rFonts w:ascii="GHEA Grapalat" w:hAnsi="GHEA Grapalat"/>
          <w:lang w:val="af-ZA"/>
        </w:rPr>
        <w:t>-22/01</w:t>
      </w:r>
      <w:r w:rsidR="00F02279" w:rsidRPr="00E6597C">
        <w:rPr>
          <w:rFonts w:ascii="GHEA Grapalat" w:hAnsi="GHEA Grapalat" w:cs="Sylfaen"/>
          <w:i/>
          <w:sz w:val="20"/>
          <w:szCs w:val="20"/>
          <w:lang w:val="pt-BR"/>
        </w:rPr>
        <w:t>ծածկագրով պայմանագրի</w:t>
      </w:r>
    </w:p>
    <w:p w:rsidR="00F02279" w:rsidRPr="00E6597C" w:rsidRDefault="00F02279" w:rsidP="00F02279">
      <w:pPr>
        <w:jc w:val="center"/>
        <w:rPr>
          <w:rFonts w:ascii="GHEA Grapalat" w:hAnsi="GHEA Grapalat" w:cs="Sylfaen"/>
          <w:b/>
          <w:lang w:val="hy-AM"/>
        </w:rPr>
      </w:pPr>
    </w:p>
    <w:p w:rsidR="00F02279" w:rsidRPr="00E6597C" w:rsidRDefault="00F02279" w:rsidP="00F02279">
      <w:pPr>
        <w:jc w:val="center"/>
        <w:rPr>
          <w:rFonts w:ascii="GHEA Grapalat" w:hAnsi="GHEA Grapalat"/>
          <w:b/>
          <w:lang w:val="hy-AM"/>
        </w:rPr>
      </w:pPr>
    </w:p>
    <w:p w:rsidR="00F02279" w:rsidRPr="00E6597C" w:rsidRDefault="00F02279" w:rsidP="00F02279">
      <w:pPr>
        <w:jc w:val="center"/>
        <w:rPr>
          <w:rFonts w:ascii="GHEA Grapalat" w:hAnsi="GHEA Grapalat"/>
          <w:b/>
          <w:lang w:val="hy-AM"/>
        </w:rPr>
      </w:pPr>
    </w:p>
    <w:p w:rsidR="00F02279" w:rsidRPr="00E6597C" w:rsidRDefault="00F02279" w:rsidP="00F02279">
      <w:pPr>
        <w:jc w:val="center"/>
        <w:rPr>
          <w:rFonts w:ascii="GHEA Grapalat" w:hAnsi="GHEA Grapalat"/>
          <w:b/>
          <w:lang w:val="hy-AM"/>
        </w:rPr>
      </w:pPr>
    </w:p>
    <w:p w:rsidR="00F02279" w:rsidRPr="00E6597C" w:rsidRDefault="00F02279" w:rsidP="00F02279">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r w:rsidRPr="004605D7">
        <w:rPr>
          <w:rFonts w:ascii="GHEA Grapalat" w:hAnsi="GHEA Grapalat" w:cs="Sylfaen"/>
          <w:b/>
          <w:lang w:val="hy-AM"/>
        </w:rPr>
        <w:t>*</w:t>
      </w:r>
    </w:p>
    <w:p w:rsidR="00F02279" w:rsidRPr="00E6597C" w:rsidRDefault="00F02279" w:rsidP="00F02279">
      <w:pPr>
        <w:ind w:firstLine="567"/>
        <w:jc w:val="right"/>
        <w:rPr>
          <w:rFonts w:ascii="GHEA Grapalat" w:hAnsi="GHEA Grapalat"/>
          <w:i/>
          <w:lang w:val="hy-AM"/>
        </w:rPr>
      </w:pPr>
    </w:p>
    <w:p w:rsidR="009E289A" w:rsidRDefault="009E289A" w:rsidP="00F02279">
      <w:pPr>
        <w:ind w:firstLine="567"/>
        <w:jc w:val="center"/>
        <w:rPr>
          <w:rFonts w:ascii="GHEA Grapalat" w:hAnsi="GHEA Grapalat" w:cs="Sylfaen"/>
          <w:b/>
          <w:sz w:val="20"/>
          <w:lang w:val="pt-BR"/>
        </w:rPr>
      </w:pPr>
      <w:r>
        <w:rPr>
          <w:rFonts w:ascii="GHEA Grapalat" w:hAnsi="GHEA Grapalat"/>
          <w:lang w:val="af-ZA"/>
        </w:rPr>
        <w:t xml:space="preserve">Բագարան գյուղի ջրամատակարարման ցանցի, ջրի կուտակման ավազանի և պոմպակայանի կառուցման աշխատանքների </w:t>
      </w:r>
      <w:r w:rsidRPr="00E6597C">
        <w:rPr>
          <w:rFonts w:ascii="GHEA Grapalat" w:hAnsi="GHEA Grapalat"/>
          <w:lang w:val="af-ZA"/>
        </w:rPr>
        <w:t xml:space="preserve"> կատարման պայմանագիր</w:t>
      </w:r>
      <w:r w:rsidRPr="00E6597C">
        <w:rPr>
          <w:rFonts w:ascii="GHEA Grapalat" w:hAnsi="GHEA Grapalat" w:cs="Sylfaen"/>
          <w:b/>
          <w:sz w:val="20"/>
          <w:lang w:val="pt-BR"/>
        </w:rPr>
        <w:t xml:space="preserve"> </w:t>
      </w:r>
    </w:p>
    <w:p w:rsidR="00F02279" w:rsidRPr="00E6597C" w:rsidRDefault="00F02279" w:rsidP="00F02279">
      <w:pPr>
        <w:ind w:firstLine="567"/>
        <w:jc w:val="center"/>
        <w:rPr>
          <w:rFonts w:ascii="GHEA Grapalat" w:hAnsi="GHEA Grapalat"/>
          <w:b/>
          <w:sz w:val="20"/>
          <w:lang w:val="pt-BR"/>
        </w:rPr>
      </w:pPr>
      <w:r w:rsidRPr="00E6597C">
        <w:rPr>
          <w:rFonts w:ascii="GHEA Grapalat" w:hAnsi="GHEA Grapalat" w:cs="Sylfaen"/>
          <w:b/>
          <w:sz w:val="20"/>
          <w:lang w:val="pt-BR"/>
        </w:rPr>
        <w:t>ԱՇԽԱՏԱՆՔՆԵՐԻ</w:t>
      </w:r>
      <w:r w:rsidRPr="00E6597C">
        <w:rPr>
          <w:rFonts w:ascii="GHEA Grapalat" w:hAnsi="GHEA Grapalat" w:cs="Times Armenian"/>
          <w:b/>
          <w:sz w:val="20"/>
          <w:lang w:val="pt-BR"/>
        </w:rPr>
        <w:t xml:space="preserve"> </w:t>
      </w:r>
      <w:r w:rsidRPr="00E6597C">
        <w:rPr>
          <w:rFonts w:ascii="GHEA Grapalat" w:hAnsi="GHEA Grapalat" w:cs="Sylfaen"/>
          <w:b/>
          <w:sz w:val="20"/>
          <w:lang w:val="pt-BR"/>
        </w:rPr>
        <w:t>ԿԱՏԱՐՄԱՆ</w:t>
      </w: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rPr>
          <w:rFonts w:ascii="GHEA Grapalat" w:hAnsi="GHEA Grapalat"/>
          <w:i/>
          <w:lang w:val="pt-BR"/>
        </w:rPr>
      </w:pPr>
      <w:r w:rsidRPr="00E6597C">
        <w:rPr>
          <w:rFonts w:ascii="GHEA Grapalat" w:hAnsi="GHEA Grapalat" w:cs="Sylfaen"/>
          <w:sz w:val="22"/>
          <w:szCs w:val="22"/>
          <w:lang w:val="af-ZA"/>
        </w:rPr>
        <w:t>* Կապալառուն աշխատանքները կատարում է ----------------------- հասցեում:</w:t>
      </w: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tbl>
      <w:tblPr>
        <w:tblW w:w="9639" w:type="dxa"/>
        <w:jc w:val="center"/>
        <w:tblLayout w:type="fixed"/>
        <w:tblLook w:val="0000"/>
      </w:tblPr>
      <w:tblGrid>
        <w:gridCol w:w="4536"/>
        <w:gridCol w:w="760"/>
        <w:gridCol w:w="4343"/>
      </w:tblGrid>
      <w:tr w:rsidR="00F02279" w:rsidRPr="00E6597C" w:rsidTr="00545BDE">
        <w:trPr>
          <w:jc w:val="center"/>
        </w:trPr>
        <w:tc>
          <w:tcPr>
            <w:tcW w:w="4536" w:type="dxa"/>
          </w:tcPr>
          <w:p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rsidR="00F02279" w:rsidRPr="00E6597C" w:rsidRDefault="00F02279" w:rsidP="00545BDE">
            <w:pPr>
              <w:rPr>
                <w:rFonts w:ascii="GHEA Grapalat" w:hAnsi="GHEA Grapalat"/>
                <w:sz w:val="22"/>
                <w:szCs w:val="22"/>
                <w:lang w:val="ru-RU"/>
              </w:rPr>
            </w:pPr>
          </w:p>
          <w:p w:rsidR="00F02279" w:rsidRPr="00E6597C" w:rsidRDefault="00F02279" w:rsidP="00545BDE">
            <w:pP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F02279" w:rsidRPr="00E6597C" w:rsidRDefault="00F02279" w:rsidP="00545BDE">
            <w:pPr>
              <w:spacing w:line="360" w:lineRule="auto"/>
              <w:jc w:val="center"/>
              <w:rPr>
                <w:rFonts w:ascii="GHEA Grapalat" w:hAnsi="GHEA Grapalat"/>
                <w:lang w:val="ru-RU"/>
              </w:rPr>
            </w:pPr>
          </w:p>
        </w:tc>
        <w:tc>
          <w:tcPr>
            <w:tcW w:w="4343" w:type="dxa"/>
          </w:tcPr>
          <w:p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i/>
          <w:sz w:val="20"/>
          <w:szCs w:val="20"/>
        </w:rPr>
        <w:t>«</w:t>
      </w:r>
      <w:r w:rsidRPr="00E6597C">
        <w:rPr>
          <w:rFonts w:ascii="GHEA Grapalat" w:hAnsi="GHEA Grapalat"/>
          <w:i/>
          <w:sz w:val="20"/>
          <w:szCs w:val="20"/>
          <w:lang w:val="pt-BR"/>
        </w:rPr>
        <w:t xml:space="preserve">           </w:t>
      </w:r>
      <w:r w:rsidRPr="00E6597C">
        <w:rPr>
          <w:rFonts w:ascii="GHEA Grapalat" w:hAnsi="GHEA Grapalat"/>
          <w:i/>
          <w:sz w:val="20"/>
          <w:szCs w:val="20"/>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F02279" w:rsidRPr="00E6597C" w:rsidRDefault="009E289A" w:rsidP="00F02279">
      <w:pPr>
        <w:jc w:val="right"/>
        <w:rPr>
          <w:rFonts w:ascii="GHEA Grapalat" w:hAnsi="GHEA Grapalat" w:cs="Arial"/>
          <w:i/>
          <w:sz w:val="20"/>
          <w:szCs w:val="20"/>
          <w:lang w:val="pt-BR"/>
        </w:rPr>
      </w:pPr>
      <w:r>
        <w:rPr>
          <w:rFonts w:ascii="GHEA Grapalat" w:hAnsi="GHEA Grapalat"/>
          <w:lang w:val="af-ZA"/>
        </w:rPr>
        <w:t>ԱՄԲՀ-ՋՄ-</w:t>
      </w:r>
      <w:r w:rsidRPr="00E6597C">
        <w:rPr>
          <w:rFonts w:ascii="GHEA Grapalat" w:hAnsi="GHEA Grapalat"/>
          <w:lang w:val="af-ZA"/>
        </w:rPr>
        <w:t>ԲՄԱՇՁԲ</w:t>
      </w:r>
      <w:r w:rsidRPr="003A3ADE">
        <w:rPr>
          <w:rFonts w:ascii="GHEA Grapalat" w:hAnsi="GHEA Grapalat"/>
          <w:lang w:val="af-ZA"/>
        </w:rPr>
        <w:t>-22/01</w:t>
      </w:r>
      <w:r w:rsidR="00F02279" w:rsidRPr="00E6597C">
        <w:rPr>
          <w:rFonts w:ascii="GHEA Grapalat" w:hAnsi="GHEA Grapalat" w:cs="Sylfaen"/>
          <w:i/>
          <w:sz w:val="20"/>
          <w:szCs w:val="20"/>
          <w:lang w:val="pt-BR"/>
        </w:rPr>
        <w:t>ծածկագրով պայմանագրի</w:t>
      </w:r>
    </w:p>
    <w:p w:rsidR="00F02279" w:rsidRPr="00E6597C" w:rsidRDefault="00F02279" w:rsidP="00F02279">
      <w:pPr>
        <w:jc w:val="center"/>
        <w:rPr>
          <w:rFonts w:ascii="GHEA Grapalat" w:hAnsi="GHEA Grapalat" w:cs="Sylfaen"/>
          <w:b/>
          <w:lang w:val="pt-BR"/>
        </w:rPr>
      </w:pPr>
    </w:p>
    <w:p w:rsidR="00F02279" w:rsidRPr="00E6597C" w:rsidRDefault="00F02279" w:rsidP="00F02279">
      <w:pPr>
        <w:jc w:val="center"/>
        <w:rPr>
          <w:rFonts w:ascii="GHEA Grapalat" w:hAnsi="GHEA Grapalat" w:cs="Sylfaen"/>
          <w:b/>
          <w:lang w:val="pt-BR"/>
        </w:rPr>
      </w:pPr>
    </w:p>
    <w:p w:rsidR="00F02279" w:rsidRPr="00E6597C" w:rsidRDefault="00F02279" w:rsidP="00F02279">
      <w:pPr>
        <w:jc w:val="center"/>
        <w:rPr>
          <w:rFonts w:ascii="GHEA Grapalat" w:hAnsi="GHEA Grapalat"/>
          <w:b/>
          <w:sz w:val="20"/>
          <w:szCs w:val="20"/>
          <w:lang w:val="pt-BR"/>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p>
    <w:p w:rsidR="009E289A" w:rsidRDefault="009E289A" w:rsidP="00F02279">
      <w:pPr>
        <w:ind w:firstLine="567"/>
        <w:jc w:val="center"/>
        <w:rPr>
          <w:rFonts w:ascii="GHEA Grapalat" w:hAnsi="GHEA Grapalat" w:cs="Sylfaen"/>
          <w:b/>
          <w:sz w:val="18"/>
          <w:szCs w:val="18"/>
          <w:lang w:val="pt-BR"/>
        </w:rPr>
      </w:pPr>
      <w:r>
        <w:rPr>
          <w:rFonts w:ascii="GHEA Grapalat" w:hAnsi="GHEA Grapalat"/>
          <w:lang w:val="af-ZA"/>
        </w:rPr>
        <w:t xml:space="preserve">Բագարան գյուղի ջրամատակարարման ցանցի, ջրի կուտակման ավազանի և պոմպակայանի կառուցման աշխատանքների </w:t>
      </w:r>
      <w:r w:rsidRPr="00E6597C">
        <w:rPr>
          <w:rFonts w:ascii="GHEA Grapalat" w:hAnsi="GHEA Grapalat"/>
          <w:lang w:val="af-ZA"/>
        </w:rPr>
        <w:t xml:space="preserve"> կատարման պայմանագիր</w:t>
      </w:r>
      <w:r w:rsidRPr="00E6597C">
        <w:rPr>
          <w:rFonts w:ascii="GHEA Grapalat" w:hAnsi="GHEA Grapalat" w:cs="Sylfaen"/>
          <w:b/>
          <w:sz w:val="18"/>
          <w:szCs w:val="18"/>
          <w:lang w:val="pt-BR"/>
        </w:rPr>
        <w:t xml:space="preserve"> </w:t>
      </w:r>
    </w:p>
    <w:p w:rsidR="00F02279" w:rsidRPr="00E6597C" w:rsidRDefault="00F02279" w:rsidP="00F02279">
      <w:pPr>
        <w:ind w:firstLine="567"/>
        <w:jc w:val="center"/>
        <w:rPr>
          <w:rFonts w:ascii="GHEA Grapalat" w:hAnsi="GHEA Grapalat"/>
          <w:b/>
          <w:sz w:val="20"/>
          <w:szCs w:val="20"/>
          <w:lang w:val="pt-BR"/>
        </w:rPr>
      </w:pPr>
      <w:r w:rsidRPr="00E6597C">
        <w:rPr>
          <w:rFonts w:ascii="GHEA Grapalat" w:hAnsi="GHEA Grapalat" w:cs="Sylfaen"/>
          <w:b/>
          <w:sz w:val="18"/>
          <w:szCs w:val="18"/>
          <w:lang w:val="pt-BR"/>
        </w:rPr>
        <w:t>ԱՇԽԱՏԱՆՔՆԵՐԻ</w:t>
      </w:r>
      <w:r w:rsidRPr="00E6597C">
        <w:rPr>
          <w:rFonts w:ascii="GHEA Grapalat" w:hAnsi="GHEA Grapalat" w:cs="Times Armenian"/>
          <w:b/>
          <w:sz w:val="18"/>
          <w:szCs w:val="18"/>
          <w:lang w:val="pt-BR"/>
        </w:rPr>
        <w:t xml:space="preserve"> </w:t>
      </w:r>
      <w:r w:rsidRPr="00E6597C">
        <w:rPr>
          <w:rFonts w:ascii="GHEA Grapalat" w:hAnsi="GHEA Grapalat" w:cs="Sylfaen"/>
          <w:b/>
          <w:sz w:val="18"/>
          <w:szCs w:val="18"/>
          <w:lang w:val="pt-BR"/>
        </w:rPr>
        <w:t>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4924"/>
        <w:gridCol w:w="1530"/>
        <w:gridCol w:w="1440"/>
      </w:tblGrid>
      <w:tr w:rsidR="00F02279" w:rsidRPr="00E6597C" w:rsidTr="00545BDE">
        <w:trPr>
          <w:cantSplit/>
          <w:jc w:val="center"/>
        </w:trPr>
        <w:tc>
          <w:tcPr>
            <w:tcW w:w="540" w:type="dxa"/>
            <w:vMerge w:val="restart"/>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924" w:type="dxa"/>
            <w:vMerge w:val="restart"/>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2970" w:type="dxa"/>
            <w:gridSpan w:val="2"/>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F02279" w:rsidRPr="00E6597C" w:rsidTr="00545BDE">
        <w:trPr>
          <w:cantSplit/>
          <w:trHeight w:val="586"/>
          <w:jc w:val="center"/>
        </w:trPr>
        <w:tc>
          <w:tcPr>
            <w:tcW w:w="540" w:type="dxa"/>
            <w:vMerge/>
            <w:vAlign w:val="center"/>
          </w:tcPr>
          <w:p w:rsidR="00F02279" w:rsidRPr="00E6597C" w:rsidRDefault="00F02279" w:rsidP="00545BDE">
            <w:pPr>
              <w:jc w:val="both"/>
              <w:rPr>
                <w:rFonts w:ascii="GHEA Grapalat" w:hAnsi="GHEA Grapalat"/>
                <w:sz w:val="20"/>
                <w:szCs w:val="20"/>
                <w:lang w:val="pt-BR"/>
              </w:rPr>
            </w:pPr>
          </w:p>
        </w:tc>
        <w:tc>
          <w:tcPr>
            <w:tcW w:w="4924" w:type="dxa"/>
            <w:vMerge/>
          </w:tcPr>
          <w:p w:rsidR="00F02279" w:rsidRPr="00E6597C" w:rsidRDefault="00F02279" w:rsidP="00545BDE">
            <w:pPr>
              <w:rPr>
                <w:rFonts w:ascii="GHEA Grapalat" w:hAnsi="GHEA Grapalat"/>
                <w:sz w:val="20"/>
                <w:szCs w:val="20"/>
                <w:lang w:val="pt-BR"/>
              </w:rPr>
            </w:pPr>
          </w:p>
        </w:tc>
        <w:tc>
          <w:tcPr>
            <w:tcW w:w="1530" w:type="dxa"/>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1440" w:type="dxa"/>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F02279" w:rsidRPr="00710E09" w:rsidTr="00545BDE">
        <w:trPr>
          <w:trHeight w:val="586"/>
          <w:jc w:val="center"/>
        </w:trPr>
        <w:tc>
          <w:tcPr>
            <w:tcW w:w="540" w:type="dxa"/>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1</w:t>
            </w:r>
          </w:p>
        </w:tc>
        <w:tc>
          <w:tcPr>
            <w:tcW w:w="4924" w:type="dxa"/>
            <w:vAlign w:val="center"/>
          </w:tcPr>
          <w:p w:rsidR="00F02279" w:rsidRPr="00E6597C" w:rsidRDefault="00710E09" w:rsidP="00545BDE">
            <w:pPr>
              <w:rPr>
                <w:rFonts w:ascii="GHEA Grapalat" w:hAnsi="GHEA Grapalat"/>
                <w:sz w:val="20"/>
                <w:szCs w:val="20"/>
                <w:lang w:val="pt-BR"/>
              </w:rPr>
            </w:pPr>
            <w:r>
              <w:rPr>
                <w:rFonts w:ascii="GHEA Grapalat" w:hAnsi="GHEA Grapalat"/>
                <w:i/>
              </w:rPr>
              <w:t>ՀՀ</w:t>
            </w:r>
            <w:r w:rsidRPr="00710E09">
              <w:rPr>
                <w:rFonts w:ascii="GHEA Grapalat" w:hAnsi="GHEA Grapalat"/>
                <w:i/>
                <w:lang w:val="pt-BR"/>
              </w:rPr>
              <w:t xml:space="preserve"> </w:t>
            </w:r>
            <w:r>
              <w:rPr>
                <w:rFonts w:ascii="GHEA Grapalat" w:hAnsi="GHEA Grapalat"/>
                <w:i/>
              </w:rPr>
              <w:t>Արմավիրի</w:t>
            </w:r>
            <w:r w:rsidRPr="00710E09">
              <w:rPr>
                <w:rFonts w:ascii="GHEA Grapalat" w:hAnsi="GHEA Grapalat"/>
                <w:i/>
                <w:lang w:val="pt-BR"/>
              </w:rPr>
              <w:t xml:space="preserve"> </w:t>
            </w:r>
            <w:r>
              <w:rPr>
                <w:rFonts w:ascii="GHEA Grapalat" w:hAnsi="GHEA Grapalat"/>
                <w:i/>
              </w:rPr>
              <w:t>մարզի</w:t>
            </w:r>
            <w:r w:rsidRPr="00710E09">
              <w:rPr>
                <w:rFonts w:ascii="GHEA Grapalat" w:hAnsi="GHEA Grapalat"/>
                <w:i/>
                <w:lang w:val="pt-BR"/>
              </w:rPr>
              <w:t xml:space="preserve"> </w:t>
            </w:r>
            <w:r>
              <w:rPr>
                <w:rFonts w:ascii="GHEA Grapalat" w:hAnsi="GHEA Grapalat"/>
                <w:i/>
              </w:rPr>
              <w:t>Բաղրամյան</w:t>
            </w:r>
            <w:r w:rsidRPr="00710E09">
              <w:rPr>
                <w:rFonts w:ascii="GHEA Grapalat" w:hAnsi="GHEA Grapalat"/>
                <w:i/>
                <w:lang w:val="pt-BR"/>
              </w:rPr>
              <w:t xml:space="preserve"> </w:t>
            </w:r>
            <w:r>
              <w:rPr>
                <w:rFonts w:ascii="GHEA Grapalat" w:hAnsi="GHEA Grapalat"/>
                <w:i/>
              </w:rPr>
              <w:t>համայնքի</w:t>
            </w:r>
            <w:r w:rsidRPr="00710E09">
              <w:rPr>
                <w:rFonts w:ascii="GHEA Grapalat" w:hAnsi="GHEA Grapalat"/>
                <w:i/>
                <w:lang w:val="pt-BR"/>
              </w:rPr>
              <w:t xml:space="preserve"> </w:t>
            </w:r>
            <w:r>
              <w:rPr>
                <w:rFonts w:ascii="GHEA Grapalat" w:hAnsi="GHEA Grapalat"/>
                <w:i/>
              </w:rPr>
              <w:t>Բագարան</w:t>
            </w:r>
            <w:r w:rsidRPr="00710E09">
              <w:rPr>
                <w:rFonts w:ascii="GHEA Grapalat" w:hAnsi="GHEA Grapalat"/>
                <w:i/>
                <w:lang w:val="pt-BR"/>
              </w:rPr>
              <w:t xml:space="preserve"> </w:t>
            </w:r>
            <w:r>
              <w:rPr>
                <w:rFonts w:ascii="GHEA Grapalat" w:hAnsi="GHEA Grapalat"/>
                <w:i/>
              </w:rPr>
              <w:t>գյուղի</w:t>
            </w:r>
            <w:r w:rsidRPr="00710E09">
              <w:rPr>
                <w:rFonts w:ascii="GHEA Grapalat" w:hAnsi="GHEA Grapalat"/>
                <w:i/>
                <w:lang w:val="pt-BR"/>
              </w:rPr>
              <w:t xml:space="preserve">, </w:t>
            </w:r>
            <w:r>
              <w:rPr>
                <w:rFonts w:ascii="GHEA Grapalat" w:hAnsi="GHEA Grapalat"/>
                <w:i/>
              </w:rPr>
              <w:t>ջրամատակարարման</w:t>
            </w:r>
            <w:r w:rsidRPr="00710E09">
              <w:rPr>
                <w:rFonts w:ascii="GHEA Grapalat" w:hAnsi="GHEA Grapalat"/>
                <w:i/>
                <w:lang w:val="pt-BR"/>
              </w:rPr>
              <w:t xml:space="preserve"> </w:t>
            </w:r>
            <w:r>
              <w:rPr>
                <w:rFonts w:ascii="GHEA Grapalat" w:hAnsi="GHEA Grapalat"/>
                <w:i/>
              </w:rPr>
              <w:t>ցանցի</w:t>
            </w:r>
            <w:r w:rsidRPr="00710E09">
              <w:rPr>
                <w:rFonts w:ascii="GHEA Grapalat" w:hAnsi="GHEA Grapalat"/>
                <w:i/>
                <w:lang w:val="pt-BR"/>
              </w:rPr>
              <w:t xml:space="preserve">, </w:t>
            </w:r>
            <w:r>
              <w:rPr>
                <w:rFonts w:ascii="GHEA Grapalat" w:hAnsi="GHEA Grapalat"/>
                <w:i/>
              </w:rPr>
              <w:t>ջրի</w:t>
            </w:r>
            <w:r w:rsidRPr="00710E09">
              <w:rPr>
                <w:rFonts w:ascii="GHEA Grapalat" w:hAnsi="GHEA Grapalat"/>
                <w:i/>
                <w:lang w:val="pt-BR"/>
              </w:rPr>
              <w:t xml:space="preserve"> </w:t>
            </w:r>
            <w:r>
              <w:rPr>
                <w:rFonts w:ascii="GHEA Grapalat" w:hAnsi="GHEA Grapalat"/>
                <w:i/>
              </w:rPr>
              <w:t>կուտակման</w:t>
            </w:r>
            <w:r w:rsidRPr="00710E09">
              <w:rPr>
                <w:rFonts w:ascii="GHEA Grapalat" w:hAnsi="GHEA Grapalat"/>
                <w:i/>
                <w:lang w:val="pt-BR"/>
              </w:rPr>
              <w:t xml:space="preserve"> </w:t>
            </w:r>
            <w:r>
              <w:rPr>
                <w:rFonts w:ascii="GHEA Grapalat" w:hAnsi="GHEA Grapalat"/>
                <w:i/>
              </w:rPr>
              <w:t>ավազանի</w:t>
            </w:r>
            <w:r w:rsidRPr="00710E09">
              <w:rPr>
                <w:rFonts w:ascii="GHEA Grapalat" w:hAnsi="GHEA Grapalat"/>
                <w:i/>
                <w:lang w:val="pt-BR"/>
              </w:rPr>
              <w:t xml:space="preserve"> </w:t>
            </w:r>
            <w:r>
              <w:rPr>
                <w:rFonts w:ascii="GHEA Grapalat" w:hAnsi="GHEA Grapalat"/>
                <w:i/>
              </w:rPr>
              <w:t>և</w:t>
            </w:r>
            <w:r w:rsidRPr="00710E09">
              <w:rPr>
                <w:rFonts w:ascii="GHEA Grapalat" w:hAnsi="GHEA Grapalat"/>
                <w:i/>
                <w:lang w:val="pt-BR"/>
              </w:rPr>
              <w:t xml:space="preserve"> </w:t>
            </w:r>
            <w:r>
              <w:rPr>
                <w:rFonts w:ascii="GHEA Grapalat" w:hAnsi="GHEA Grapalat"/>
                <w:i/>
              </w:rPr>
              <w:t>պոմպակայանի</w:t>
            </w:r>
            <w:r w:rsidRPr="00710E09">
              <w:rPr>
                <w:rFonts w:ascii="GHEA Grapalat" w:hAnsi="GHEA Grapalat"/>
                <w:i/>
                <w:lang w:val="pt-BR"/>
              </w:rPr>
              <w:t xml:space="preserve"> </w:t>
            </w:r>
            <w:r>
              <w:rPr>
                <w:rFonts w:ascii="GHEA Grapalat" w:hAnsi="GHEA Grapalat"/>
                <w:i/>
              </w:rPr>
              <w:t>կառուցման</w:t>
            </w:r>
            <w:r w:rsidRPr="00710E09">
              <w:rPr>
                <w:rFonts w:ascii="GHEA Grapalat" w:hAnsi="GHEA Grapalat"/>
                <w:i/>
                <w:lang w:val="pt-BR"/>
              </w:rPr>
              <w:t xml:space="preserve"> </w:t>
            </w:r>
            <w:r>
              <w:rPr>
                <w:rFonts w:ascii="GHEA Grapalat" w:hAnsi="GHEA Grapalat"/>
                <w:i/>
              </w:rPr>
              <w:t>աշխատանքների</w:t>
            </w:r>
            <w:r w:rsidRPr="00710E09">
              <w:rPr>
                <w:rFonts w:ascii="GHEA Grapalat" w:hAnsi="GHEA Grapalat"/>
                <w:i/>
                <w:lang w:val="pt-BR"/>
              </w:rPr>
              <w:t xml:space="preserve">  </w:t>
            </w:r>
            <w:r w:rsidRPr="00E6597C">
              <w:rPr>
                <w:rFonts w:ascii="GHEA Grapalat" w:hAnsi="GHEA Grapalat"/>
                <w:i/>
              </w:rPr>
              <w:t>կատար</w:t>
            </w:r>
            <w:r>
              <w:rPr>
                <w:rFonts w:ascii="GHEA Grapalat" w:hAnsi="GHEA Grapalat"/>
                <w:i/>
              </w:rPr>
              <w:t>ում</w:t>
            </w:r>
          </w:p>
        </w:tc>
        <w:tc>
          <w:tcPr>
            <w:tcW w:w="1530" w:type="dxa"/>
            <w:vAlign w:val="center"/>
          </w:tcPr>
          <w:p w:rsidR="00F02279" w:rsidRPr="00E6597C" w:rsidRDefault="00710E09" w:rsidP="00545BDE">
            <w:pPr>
              <w:jc w:val="center"/>
              <w:rPr>
                <w:rFonts w:ascii="GHEA Grapalat" w:hAnsi="GHEA Grapalat"/>
                <w:sz w:val="20"/>
                <w:szCs w:val="20"/>
                <w:lang w:val="pt-BR"/>
              </w:rPr>
            </w:pPr>
            <w:r>
              <w:rPr>
                <w:rFonts w:ascii="GHEA Grapalat" w:hAnsi="GHEA Grapalat"/>
                <w:sz w:val="20"/>
                <w:szCs w:val="20"/>
                <w:lang w:val="pt-BR"/>
              </w:rPr>
              <w:t>Պայմանագրի կնքման օրը</w:t>
            </w:r>
          </w:p>
        </w:tc>
        <w:tc>
          <w:tcPr>
            <w:tcW w:w="1440" w:type="dxa"/>
            <w:vAlign w:val="center"/>
          </w:tcPr>
          <w:p w:rsidR="00F02279" w:rsidRPr="00E6597C" w:rsidRDefault="0080715D" w:rsidP="00545BDE">
            <w:pPr>
              <w:rPr>
                <w:rFonts w:ascii="GHEA Grapalat" w:hAnsi="GHEA Grapalat"/>
                <w:sz w:val="20"/>
                <w:szCs w:val="20"/>
                <w:lang w:val="pt-BR"/>
              </w:rPr>
            </w:pPr>
            <w:r>
              <w:rPr>
                <w:rFonts w:ascii="GHEA Grapalat" w:hAnsi="GHEA Grapalat"/>
                <w:sz w:val="20"/>
                <w:szCs w:val="20"/>
                <w:lang w:val="pt-BR"/>
              </w:rPr>
              <w:t>13</w:t>
            </w:r>
            <w:r w:rsidR="00DB2A40">
              <w:rPr>
                <w:rFonts w:ascii="GHEA Grapalat" w:hAnsi="GHEA Grapalat"/>
                <w:sz w:val="20"/>
                <w:szCs w:val="20"/>
                <w:lang w:val="pt-BR"/>
              </w:rPr>
              <w:t>0</w:t>
            </w:r>
            <w:r w:rsidR="00710E09">
              <w:rPr>
                <w:rFonts w:ascii="GHEA Grapalat" w:hAnsi="GHEA Grapalat"/>
                <w:sz w:val="20"/>
                <w:szCs w:val="20"/>
                <w:lang w:val="pt-BR"/>
              </w:rPr>
              <w:t xml:space="preserve"> օր</w:t>
            </w:r>
          </w:p>
        </w:tc>
      </w:tr>
      <w:tr w:rsidR="00F02279" w:rsidRPr="00E6597C" w:rsidTr="00545BDE">
        <w:trPr>
          <w:trHeight w:val="586"/>
          <w:jc w:val="center"/>
        </w:trPr>
        <w:tc>
          <w:tcPr>
            <w:tcW w:w="540" w:type="dxa"/>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2</w:t>
            </w:r>
          </w:p>
        </w:tc>
        <w:tc>
          <w:tcPr>
            <w:tcW w:w="4924" w:type="dxa"/>
            <w:vAlign w:val="center"/>
          </w:tcPr>
          <w:p w:rsidR="00F02279" w:rsidRPr="00E6597C" w:rsidRDefault="00F02279" w:rsidP="00545BDE">
            <w:pPr>
              <w:rPr>
                <w:rFonts w:ascii="GHEA Grapalat" w:hAnsi="GHEA Grapalat"/>
                <w:sz w:val="20"/>
                <w:szCs w:val="20"/>
                <w:lang w:val="pt-BR"/>
              </w:rPr>
            </w:pPr>
          </w:p>
        </w:tc>
        <w:tc>
          <w:tcPr>
            <w:tcW w:w="1530" w:type="dxa"/>
            <w:vAlign w:val="center"/>
          </w:tcPr>
          <w:p w:rsidR="00F02279" w:rsidRPr="00E6597C" w:rsidRDefault="00F02279" w:rsidP="00545BDE">
            <w:pPr>
              <w:jc w:val="center"/>
              <w:rPr>
                <w:rFonts w:ascii="GHEA Grapalat" w:hAnsi="GHEA Grapalat"/>
                <w:sz w:val="20"/>
                <w:szCs w:val="20"/>
                <w:lang w:val="pt-BR"/>
              </w:rPr>
            </w:pPr>
          </w:p>
        </w:tc>
        <w:tc>
          <w:tcPr>
            <w:tcW w:w="1440" w:type="dxa"/>
            <w:vAlign w:val="center"/>
          </w:tcPr>
          <w:p w:rsidR="00F02279" w:rsidRPr="00E6597C" w:rsidRDefault="00F02279" w:rsidP="00545BDE">
            <w:pPr>
              <w:rPr>
                <w:rFonts w:ascii="GHEA Grapalat" w:hAnsi="GHEA Grapalat"/>
                <w:sz w:val="20"/>
                <w:szCs w:val="20"/>
                <w:lang w:val="pt-BR"/>
              </w:rPr>
            </w:pPr>
          </w:p>
        </w:tc>
      </w:tr>
      <w:tr w:rsidR="00F02279" w:rsidRPr="00E6597C" w:rsidTr="00545BDE">
        <w:trPr>
          <w:trHeight w:val="586"/>
          <w:jc w:val="center"/>
        </w:trPr>
        <w:tc>
          <w:tcPr>
            <w:tcW w:w="540" w:type="dxa"/>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3</w:t>
            </w:r>
          </w:p>
        </w:tc>
        <w:tc>
          <w:tcPr>
            <w:tcW w:w="4924" w:type="dxa"/>
            <w:vAlign w:val="center"/>
          </w:tcPr>
          <w:p w:rsidR="00F02279" w:rsidRPr="00E6597C" w:rsidRDefault="00F02279" w:rsidP="00545BDE">
            <w:pPr>
              <w:rPr>
                <w:rFonts w:ascii="GHEA Grapalat" w:hAnsi="GHEA Grapalat"/>
                <w:sz w:val="20"/>
                <w:szCs w:val="20"/>
                <w:lang w:val="pt-BR"/>
              </w:rPr>
            </w:pPr>
          </w:p>
        </w:tc>
        <w:tc>
          <w:tcPr>
            <w:tcW w:w="1530" w:type="dxa"/>
            <w:vAlign w:val="center"/>
          </w:tcPr>
          <w:p w:rsidR="00F02279" w:rsidRPr="00E6597C" w:rsidRDefault="00F02279" w:rsidP="00545BDE">
            <w:pPr>
              <w:jc w:val="center"/>
              <w:rPr>
                <w:rFonts w:ascii="GHEA Grapalat" w:hAnsi="GHEA Grapalat"/>
                <w:sz w:val="20"/>
                <w:szCs w:val="20"/>
                <w:lang w:val="pt-BR"/>
              </w:rPr>
            </w:pPr>
          </w:p>
        </w:tc>
        <w:tc>
          <w:tcPr>
            <w:tcW w:w="1440" w:type="dxa"/>
            <w:vAlign w:val="center"/>
          </w:tcPr>
          <w:p w:rsidR="00F02279" w:rsidRPr="00E6597C" w:rsidRDefault="00F02279" w:rsidP="00545BDE">
            <w:pPr>
              <w:rPr>
                <w:rFonts w:ascii="GHEA Grapalat" w:hAnsi="GHEA Grapalat"/>
                <w:sz w:val="20"/>
                <w:szCs w:val="20"/>
                <w:lang w:val="pt-BR"/>
              </w:rPr>
            </w:pPr>
          </w:p>
        </w:tc>
      </w:tr>
      <w:tr w:rsidR="00F02279" w:rsidRPr="00E6597C" w:rsidTr="00545BDE">
        <w:trPr>
          <w:trHeight w:val="586"/>
          <w:jc w:val="center"/>
        </w:trPr>
        <w:tc>
          <w:tcPr>
            <w:tcW w:w="540" w:type="dxa"/>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4</w:t>
            </w:r>
          </w:p>
        </w:tc>
        <w:tc>
          <w:tcPr>
            <w:tcW w:w="4924" w:type="dxa"/>
            <w:vAlign w:val="center"/>
          </w:tcPr>
          <w:p w:rsidR="00F02279" w:rsidRPr="00E6597C" w:rsidRDefault="00F02279" w:rsidP="00545BDE">
            <w:pPr>
              <w:rPr>
                <w:rFonts w:ascii="GHEA Grapalat" w:hAnsi="GHEA Grapalat"/>
                <w:sz w:val="20"/>
                <w:szCs w:val="20"/>
                <w:lang w:val="pt-BR"/>
              </w:rPr>
            </w:pPr>
          </w:p>
        </w:tc>
        <w:tc>
          <w:tcPr>
            <w:tcW w:w="1530" w:type="dxa"/>
            <w:vAlign w:val="center"/>
          </w:tcPr>
          <w:p w:rsidR="00F02279" w:rsidRPr="00E6597C" w:rsidRDefault="00F02279" w:rsidP="00545BDE">
            <w:pPr>
              <w:jc w:val="center"/>
              <w:rPr>
                <w:rFonts w:ascii="GHEA Grapalat" w:hAnsi="GHEA Grapalat"/>
                <w:sz w:val="20"/>
                <w:szCs w:val="20"/>
                <w:lang w:val="pt-BR"/>
              </w:rPr>
            </w:pPr>
          </w:p>
        </w:tc>
        <w:tc>
          <w:tcPr>
            <w:tcW w:w="1440" w:type="dxa"/>
            <w:vAlign w:val="center"/>
          </w:tcPr>
          <w:p w:rsidR="00F02279" w:rsidRPr="00E6597C" w:rsidRDefault="00F02279" w:rsidP="00545BDE">
            <w:pPr>
              <w:rPr>
                <w:rFonts w:ascii="GHEA Grapalat" w:hAnsi="GHEA Grapalat"/>
                <w:sz w:val="20"/>
                <w:szCs w:val="20"/>
                <w:lang w:val="pt-BR"/>
              </w:rPr>
            </w:pPr>
          </w:p>
        </w:tc>
      </w:tr>
      <w:tr w:rsidR="00F02279" w:rsidRPr="00E6597C" w:rsidTr="00545BDE">
        <w:trPr>
          <w:trHeight w:val="586"/>
          <w:jc w:val="center"/>
        </w:trPr>
        <w:tc>
          <w:tcPr>
            <w:tcW w:w="540" w:type="dxa"/>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5</w:t>
            </w:r>
          </w:p>
        </w:tc>
        <w:tc>
          <w:tcPr>
            <w:tcW w:w="4924" w:type="dxa"/>
            <w:vAlign w:val="center"/>
          </w:tcPr>
          <w:p w:rsidR="00F02279" w:rsidRPr="00E6597C" w:rsidRDefault="00F02279" w:rsidP="00545BDE">
            <w:pPr>
              <w:rPr>
                <w:rFonts w:ascii="GHEA Grapalat" w:hAnsi="GHEA Grapalat"/>
                <w:sz w:val="20"/>
                <w:szCs w:val="20"/>
                <w:lang w:val="pt-BR"/>
              </w:rPr>
            </w:pPr>
          </w:p>
        </w:tc>
        <w:tc>
          <w:tcPr>
            <w:tcW w:w="1530" w:type="dxa"/>
            <w:vAlign w:val="center"/>
          </w:tcPr>
          <w:p w:rsidR="00F02279" w:rsidRPr="00E6597C" w:rsidRDefault="00F02279" w:rsidP="00545BDE">
            <w:pPr>
              <w:jc w:val="center"/>
              <w:rPr>
                <w:rFonts w:ascii="GHEA Grapalat" w:hAnsi="GHEA Grapalat"/>
                <w:sz w:val="20"/>
                <w:szCs w:val="20"/>
                <w:lang w:val="pt-BR"/>
              </w:rPr>
            </w:pPr>
          </w:p>
        </w:tc>
        <w:tc>
          <w:tcPr>
            <w:tcW w:w="1440" w:type="dxa"/>
            <w:vAlign w:val="center"/>
          </w:tcPr>
          <w:p w:rsidR="00F02279" w:rsidRPr="00E6597C" w:rsidRDefault="00F02279" w:rsidP="00545BDE">
            <w:pPr>
              <w:rPr>
                <w:rFonts w:ascii="GHEA Grapalat" w:hAnsi="GHEA Grapalat"/>
                <w:sz w:val="20"/>
                <w:szCs w:val="20"/>
                <w:lang w:val="pt-BR"/>
              </w:rPr>
            </w:pPr>
          </w:p>
        </w:tc>
      </w:tr>
      <w:tr w:rsidR="00F02279" w:rsidRPr="00E6597C" w:rsidTr="00545BDE">
        <w:trPr>
          <w:trHeight w:val="586"/>
          <w:jc w:val="center"/>
        </w:trPr>
        <w:tc>
          <w:tcPr>
            <w:tcW w:w="540" w:type="dxa"/>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w:t>
            </w:r>
          </w:p>
        </w:tc>
        <w:tc>
          <w:tcPr>
            <w:tcW w:w="4924" w:type="dxa"/>
            <w:vAlign w:val="center"/>
          </w:tcPr>
          <w:p w:rsidR="00F02279" w:rsidRPr="00E6597C" w:rsidRDefault="00F02279" w:rsidP="00545BDE">
            <w:pPr>
              <w:rPr>
                <w:rFonts w:ascii="GHEA Grapalat" w:hAnsi="GHEA Grapalat"/>
                <w:sz w:val="20"/>
                <w:szCs w:val="20"/>
                <w:lang w:val="pt-BR"/>
              </w:rPr>
            </w:pPr>
          </w:p>
        </w:tc>
        <w:tc>
          <w:tcPr>
            <w:tcW w:w="1530" w:type="dxa"/>
            <w:vAlign w:val="center"/>
          </w:tcPr>
          <w:p w:rsidR="00F02279" w:rsidRPr="00E6597C" w:rsidRDefault="00F02279" w:rsidP="00545BDE">
            <w:pPr>
              <w:jc w:val="center"/>
              <w:rPr>
                <w:rFonts w:ascii="GHEA Grapalat" w:hAnsi="GHEA Grapalat"/>
                <w:sz w:val="20"/>
                <w:szCs w:val="20"/>
                <w:lang w:val="pt-BR"/>
              </w:rPr>
            </w:pPr>
          </w:p>
        </w:tc>
        <w:tc>
          <w:tcPr>
            <w:tcW w:w="1440" w:type="dxa"/>
            <w:vAlign w:val="center"/>
          </w:tcPr>
          <w:p w:rsidR="00F02279" w:rsidRPr="00E6597C" w:rsidRDefault="00F02279" w:rsidP="00545BDE">
            <w:pPr>
              <w:rPr>
                <w:rFonts w:ascii="GHEA Grapalat" w:hAnsi="GHEA Grapalat"/>
                <w:sz w:val="20"/>
                <w:szCs w:val="20"/>
                <w:lang w:val="pt-BR"/>
              </w:rPr>
            </w:pPr>
          </w:p>
        </w:tc>
      </w:tr>
      <w:tr w:rsidR="00F02279" w:rsidRPr="00E6597C" w:rsidTr="00545BDE">
        <w:trPr>
          <w:cantSplit/>
          <w:trHeight w:val="586"/>
          <w:jc w:val="center"/>
        </w:trPr>
        <w:tc>
          <w:tcPr>
            <w:tcW w:w="5464" w:type="dxa"/>
            <w:gridSpan w:val="2"/>
            <w:vAlign w:val="center"/>
          </w:tcPr>
          <w:p w:rsidR="00F02279" w:rsidRPr="00E6597C" w:rsidRDefault="00F02279" w:rsidP="00545BDE">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1530" w:type="dxa"/>
            <w:vAlign w:val="center"/>
          </w:tcPr>
          <w:p w:rsidR="00F02279" w:rsidRPr="00E6597C" w:rsidRDefault="00F02279" w:rsidP="00545BDE">
            <w:pPr>
              <w:jc w:val="center"/>
              <w:rPr>
                <w:rFonts w:ascii="GHEA Grapalat" w:hAnsi="GHEA Grapalat"/>
                <w:b/>
                <w:sz w:val="20"/>
                <w:szCs w:val="20"/>
                <w:lang w:val="pt-BR"/>
              </w:rPr>
            </w:pPr>
          </w:p>
        </w:tc>
        <w:tc>
          <w:tcPr>
            <w:tcW w:w="1440" w:type="dxa"/>
            <w:vAlign w:val="center"/>
          </w:tcPr>
          <w:p w:rsidR="00F02279" w:rsidRPr="00E6597C" w:rsidRDefault="00F02279" w:rsidP="00545BDE">
            <w:pPr>
              <w:jc w:val="center"/>
              <w:rPr>
                <w:rFonts w:ascii="GHEA Grapalat" w:hAnsi="GHEA Grapalat"/>
                <w:b/>
                <w:sz w:val="20"/>
                <w:szCs w:val="20"/>
                <w:lang w:val="pt-BR"/>
              </w:rPr>
            </w:pPr>
          </w:p>
        </w:tc>
      </w:tr>
    </w:tbl>
    <w:p w:rsidR="00F02279" w:rsidRPr="00E6597C" w:rsidRDefault="00F02279" w:rsidP="00F02279">
      <w:pPr>
        <w:keepNext/>
        <w:jc w:val="both"/>
        <w:outlineLvl w:val="3"/>
        <w:rPr>
          <w:rFonts w:ascii="GHEA Grapalat" w:hAnsi="GHEA Grapalat"/>
          <w:i/>
          <w:sz w:val="32"/>
          <w:lang w:val="pt-BR"/>
        </w:rPr>
      </w:pPr>
    </w:p>
    <w:p w:rsidR="00F02279" w:rsidRPr="00E6597C" w:rsidRDefault="00F02279" w:rsidP="00F02279">
      <w:pPr>
        <w:keepNext/>
        <w:jc w:val="both"/>
        <w:outlineLvl w:val="3"/>
        <w:rPr>
          <w:rFonts w:ascii="GHEA Grapalat" w:hAnsi="GHEA Grapalat"/>
          <w:i/>
          <w:sz w:val="32"/>
          <w:lang w:val="pt-BR"/>
        </w:rPr>
      </w:pPr>
    </w:p>
    <w:tbl>
      <w:tblPr>
        <w:tblW w:w="9639" w:type="dxa"/>
        <w:jc w:val="center"/>
        <w:tblLayout w:type="fixed"/>
        <w:tblLook w:val="0000"/>
      </w:tblPr>
      <w:tblGrid>
        <w:gridCol w:w="4536"/>
        <w:gridCol w:w="760"/>
        <w:gridCol w:w="4343"/>
      </w:tblGrid>
      <w:tr w:rsidR="00F02279" w:rsidRPr="00E6597C" w:rsidTr="00545BDE">
        <w:trPr>
          <w:jc w:val="center"/>
        </w:trPr>
        <w:tc>
          <w:tcPr>
            <w:tcW w:w="4536" w:type="dxa"/>
          </w:tcPr>
          <w:p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rsidR="00F02279" w:rsidRPr="00E6597C" w:rsidRDefault="00F02279" w:rsidP="00545BDE">
            <w:pPr>
              <w:rPr>
                <w:rFonts w:ascii="GHEA Grapalat" w:hAnsi="GHEA Grapalat"/>
                <w:sz w:val="22"/>
                <w:szCs w:val="22"/>
                <w:lang w:val="ru-RU"/>
              </w:rPr>
            </w:pPr>
          </w:p>
          <w:p w:rsidR="00F02279" w:rsidRPr="00E6597C" w:rsidRDefault="00F02279" w:rsidP="00545BDE">
            <w:pP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F02279" w:rsidRPr="00E6597C" w:rsidRDefault="00F02279" w:rsidP="00545BDE">
            <w:pPr>
              <w:spacing w:line="360" w:lineRule="auto"/>
              <w:jc w:val="center"/>
              <w:rPr>
                <w:rFonts w:ascii="GHEA Grapalat" w:hAnsi="GHEA Grapalat"/>
                <w:lang w:val="ru-RU"/>
              </w:rPr>
            </w:pPr>
          </w:p>
        </w:tc>
        <w:tc>
          <w:tcPr>
            <w:tcW w:w="4343" w:type="dxa"/>
          </w:tcPr>
          <w:p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F02279" w:rsidRPr="00E6597C" w:rsidRDefault="00F02279" w:rsidP="00F02279">
      <w:pPr>
        <w:jc w:val="both"/>
        <w:rPr>
          <w:rFonts w:ascii="GHEA Grapalat" w:hAnsi="GHEA Grapalat"/>
          <w:lang w:val="pt-BR"/>
        </w:rPr>
      </w:pPr>
    </w:p>
    <w:p w:rsidR="00F02279" w:rsidRPr="00E6597C" w:rsidRDefault="00F02279" w:rsidP="00F02279">
      <w:pPr>
        <w:tabs>
          <w:tab w:val="left" w:pos="8789"/>
        </w:tabs>
        <w:jc w:val="both"/>
        <w:rPr>
          <w:rFonts w:ascii="GHEA Grapalat" w:hAnsi="GHEA Grapalat"/>
          <w:lang w:val="pt-BR"/>
        </w:rPr>
      </w:pPr>
    </w:p>
    <w:p w:rsidR="00F02279" w:rsidRPr="00E6597C" w:rsidRDefault="00F02279" w:rsidP="00F02279">
      <w:pPr>
        <w:tabs>
          <w:tab w:val="left" w:pos="1080"/>
        </w:tabs>
        <w:ind w:right="-7" w:firstLine="567"/>
        <w:jc w:val="both"/>
        <w:rPr>
          <w:rFonts w:ascii="GHEA Grapalat" w:hAnsi="GHEA Grapalat"/>
          <w:lang w:val="pt-BR"/>
        </w:rPr>
      </w:pPr>
    </w:p>
    <w:p w:rsidR="00F02279" w:rsidRPr="00E6597C" w:rsidRDefault="00F02279" w:rsidP="00F02279">
      <w:pPr>
        <w:rPr>
          <w:rFonts w:ascii="GHEA Grapalat" w:hAnsi="GHEA Grapalat"/>
          <w:lang w:val="pt-BR"/>
        </w:rPr>
      </w:pPr>
    </w:p>
    <w:p w:rsidR="00F02279" w:rsidRPr="00E6597C" w:rsidRDefault="00F02279" w:rsidP="00F02279">
      <w:pPr>
        <w:rPr>
          <w:rFonts w:ascii="GHEA Grapalat" w:hAnsi="GHEA Grapalat"/>
          <w:lang w:val="pt-BR"/>
        </w:rPr>
      </w:pPr>
    </w:p>
    <w:p w:rsidR="00F02279" w:rsidRPr="00E6597C" w:rsidRDefault="00F02279" w:rsidP="00F02279">
      <w:pPr>
        <w:jc w:val="both"/>
        <w:rPr>
          <w:rFonts w:ascii="GHEA Grapalat" w:hAnsi="GHEA Grapalat"/>
          <w:i/>
          <w:sz w:val="18"/>
          <w:szCs w:val="18"/>
          <w:lang w:val="pt-BR"/>
        </w:rPr>
      </w:pPr>
      <w:r w:rsidRPr="00E6597C">
        <w:rPr>
          <w:rFonts w:ascii="GHEA Grapalat" w:hAnsi="GHEA Grapalat"/>
          <w:i/>
          <w:sz w:val="18"/>
          <w:szCs w:val="18"/>
          <w:lang w:val="pt-BR"/>
        </w:rPr>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p>
    <w:p w:rsidR="00F02279" w:rsidRPr="00E6597C" w:rsidRDefault="00F02279" w:rsidP="00F02279">
      <w:pPr>
        <w:rPr>
          <w:rFonts w:ascii="GHEA Grapalat" w:hAnsi="GHEA Grapalat"/>
          <w:lang w:val="pt-BR"/>
        </w:rPr>
      </w:pPr>
    </w:p>
    <w:p w:rsidR="00F02279" w:rsidRPr="00E6597C" w:rsidRDefault="00F02279" w:rsidP="00F02279">
      <w:pPr>
        <w:rPr>
          <w:rFonts w:ascii="GHEA Grapalat" w:hAnsi="GHEA Grapalat"/>
          <w:lang w:val="pt-BR"/>
        </w:rPr>
      </w:pPr>
    </w:p>
    <w:p w:rsidR="00F02279" w:rsidRPr="00E6597C" w:rsidRDefault="00F02279" w:rsidP="00F02279">
      <w:pPr>
        <w:ind w:firstLine="567"/>
        <w:jc w:val="right"/>
        <w:rPr>
          <w:rFonts w:ascii="GHEA Grapalat" w:hAnsi="GHEA Grapalat"/>
          <w:i/>
          <w:lang w:val="pt-BR"/>
        </w:rPr>
      </w:pPr>
      <w:r w:rsidRPr="00E6597C">
        <w:rPr>
          <w:rFonts w:ascii="GHEA Grapalat" w:hAnsi="GHEA Grapalat"/>
          <w:i/>
          <w:lang w:val="pt-BR"/>
        </w:rPr>
        <w:br w:type="page"/>
      </w:r>
    </w:p>
    <w:p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N 3</w:t>
      </w:r>
    </w:p>
    <w:p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              20  թ. կնքված </w:t>
      </w:r>
    </w:p>
    <w:p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ծածկագրով պայմանագրի</w:t>
      </w:r>
    </w:p>
    <w:p w:rsidR="00F02279" w:rsidRPr="00E6597C" w:rsidRDefault="00F02279" w:rsidP="00F02279">
      <w:pPr>
        <w:tabs>
          <w:tab w:val="left" w:pos="9540"/>
        </w:tabs>
        <w:rPr>
          <w:rFonts w:ascii="GHEA Grapalat" w:hAnsi="GHEA Grapalat"/>
          <w:sz w:val="20"/>
          <w:lang w:val="pt-BR"/>
        </w:rPr>
      </w:pPr>
    </w:p>
    <w:p w:rsidR="00F02279" w:rsidRPr="00E6597C" w:rsidRDefault="00F02279" w:rsidP="00F02279">
      <w:pPr>
        <w:tabs>
          <w:tab w:val="left" w:pos="9540"/>
        </w:tabs>
        <w:rPr>
          <w:rFonts w:ascii="GHEA Grapalat" w:hAnsi="GHEA Grapalat"/>
          <w:sz w:val="20"/>
          <w:lang w:val="pt-BR"/>
        </w:rPr>
      </w:pPr>
    </w:p>
    <w:p w:rsidR="00F02279" w:rsidRPr="00E6597C" w:rsidRDefault="00F02279" w:rsidP="00F02279">
      <w:pPr>
        <w:jc w:val="center"/>
        <w:rPr>
          <w:rFonts w:ascii="GHEA Grapalat" w:hAnsi="GHEA Grapalat"/>
          <w:sz w:val="20"/>
        </w:rPr>
      </w:pP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sz w:val="20"/>
        </w:rPr>
        <w:t>ՎՃԱՐՄԱՆ ԺԱՄԱՆԱԿԱՑՈՒՅՑ*</w:t>
      </w:r>
    </w:p>
    <w:p w:rsidR="00F02279" w:rsidRPr="00E6597C" w:rsidRDefault="00F02279" w:rsidP="00F02279">
      <w:pPr>
        <w:jc w:val="right"/>
        <w:rPr>
          <w:rFonts w:ascii="GHEA Grapalat" w:hAnsi="GHEA Grapalat"/>
          <w:sz w:val="20"/>
        </w:rPr>
      </w:pPr>
      <w:r w:rsidRPr="00E6597C">
        <w:rPr>
          <w:rFonts w:ascii="GHEA Grapalat" w:hAnsi="GHEA Grapalat"/>
          <w:sz w:val="20"/>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06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64"/>
        <w:gridCol w:w="1223"/>
        <w:gridCol w:w="2086"/>
        <w:gridCol w:w="406"/>
        <w:gridCol w:w="406"/>
        <w:gridCol w:w="406"/>
        <w:gridCol w:w="406"/>
        <w:gridCol w:w="406"/>
        <w:gridCol w:w="406"/>
        <w:gridCol w:w="406"/>
        <w:gridCol w:w="508"/>
        <w:gridCol w:w="508"/>
        <w:gridCol w:w="406"/>
        <w:gridCol w:w="508"/>
        <w:gridCol w:w="508"/>
        <w:gridCol w:w="891"/>
      </w:tblGrid>
      <w:tr w:rsidR="00F02279" w:rsidRPr="00E6597C" w:rsidTr="0080715D">
        <w:tc>
          <w:tcPr>
            <w:tcW w:w="10644" w:type="dxa"/>
            <w:gridSpan w:val="16"/>
          </w:tcPr>
          <w:p w:rsidR="00F02279" w:rsidRPr="00E6597C" w:rsidRDefault="00F02279" w:rsidP="00545BDE">
            <w:pPr>
              <w:jc w:val="center"/>
              <w:rPr>
                <w:rFonts w:ascii="GHEA Grapalat" w:hAnsi="GHEA Grapalat"/>
                <w:sz w:val="18"/>
                <w:lang w:val="es-ES"/>
              </w:rPr>
            </w:pPr>
            <w:r w:rsidRPr="00E6597C">
              <w:rPr>
                <w:rFonts w:ascii="GHEA Grapalat" w:hAnsi="GHEA Grapalat"/>
                <w:sz w:val="18"/>
                <w:lang w:val="es-ES"/>
              </w:rPr>
              <w:t>Աշխատանքի</w:t>
            </w:r>
          </w:p>
        </w:tc>
      </w:tr>
      <w:tr w:rsidR="0080715D" w:rsidRPr="00187D94" w:rsidTr="0080715D">
        <w:tc>
          <w:tcPr>
            <w:tcW w:w="1164" w:type="dxa"/>
            <w:vAlign w:val="center"/>
          </w:tcPr>
          <w:p w:rsidR="00F02279" w:rsidRPr="00E6597C" w:rsidRDefault="00F02279" w:rsidP="00545BDE">
            <w:pPr>
              <w:jc w:val="center"/>
              <w:rPr>
                <w:rFonts w:ascii="GHEA Grapalat" w:hAnsi="GHEA Grapalat"/>
                <w:sz w:val="18"/>
                <w:lang w:val="es-ES"/>
              </w:rPr>
            </w:pPr>
            <w:r w:rsidRPr="00E6597C">
              <w:rPr>
                <w:rFonts w:ascii="GHEA Grapalat" w:hAnsi="GHEA Grapalat"/>
                <w:sz w:val="18"/>
              </w:rPr>
              <w:t>հրավերով նախատեսված չափաբաժնի համարը</w:t>
            </w:r>
          </w:p>
        </w:tc>
        <w:tc>
          <w:tcPr>
            <w:tcW w:w="1225" w:type="dxa"/>
            <w:vAlign w:val="center"/>
          </w:tcPr>
          <w:p w:rsidR="00F02279" w:rsidRPr="00E6597C" w:rsidRDefault="00F02279" w:rsidP="00545BDE">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դասակարգման</w:t>
            </w:r>
            <w:r w:rsidRPr="00E6597C">
              <w:rPr>
                <w:rFonts w:ascii="GHEA Grapalat" w:hAnsi="GHEA Grapalat"/>
                <w:sz w:val="18"/>
                <w:lang w:val="es-ES"/>
              </w:rPr>
              <w:t xml:space="preserve"> (CPV)</w:t>
            </w:r>
          </w:p>
        </w:tc>
        <w:tc>
          <w:tcPr>
            <w:tcW w:w="2089" w:type="dxa"/>
            <w:vAlign w:val="center"/>
          </w:tcPr>
          <w:p w:rsidR="00F02279" w:rsidRPr="00E6597C" w:rsidRDefault="00F02279" w:rsidP="00545BDE">
            <w:pPr>
              <w:jc w:val="center"/>
              <w:rPr>
                <w:rFonts w:ascii="GHEA Grapalat" w:hAnsi="GHEA Grapalat"/>
                <w:sz w:val="18"/>
                <w:lang w:val="es-ES"/>
              </w:rPr>
            </w:pPr>
            <w:r w:rsidRPr="00E6597C">
              <w:rPr>
                <w:rFonts w:ascii="GHEA Grapalat" w:hAnsi="GHEA Grapalat"/>
                <w:sz w:val="18"/>
              </w:rPr>
              <w:t>անվանումը</w:t>
            </w:r>
          </w:p>
        </w:tc>
        <w:tc>
          <w:tcPr>
            <w:tcW w:w="6166" w:type="dxa"/>
            <w:gridSpan w:val="13"/>
            <w:vAlign w:val="center"/>
          </w:tcPr>
          <w:p w:rsidR="00F02279" w:rsidRPr="00E6597C" w:rsidRDefault="00F02279" w:rsidP="00545BDE">
            <w:pPr>
              <w:jc w:val="both"/>
              <w:rPr>
                <w:rFonts w:ascii="GHEA Grapalat" w:hAnsi="GHEA Grapalat"/>
                <w:sz w:val="18"/>
                <w:lang w:val="es-ES"/>
              </w:rPr>
            </w:pPr>
            <w:r w:rsidRPr="00E6597C">
              <w:rPr>
                <w:rFonts w:ascii="GHEA Grapalat" w:hAnsi="GHEA Grapalat"/>
                <w:sz w:val="18"/>
                <w:lang w:val="es-ES"/>
              </w:rPr>
              <w:t>դիմաց վճարումները նախատեսվում է իրականացնել 20  թ-ին` ըստ ամիսների, այդ թվում**</w:t>
            </w:r>
          </w:p>
        </w:tc>
      </w:tr>
      <w:tr w:rsidR="0080715D" w:rsidRPr="00E6597C" w:rsidTr="0080715D">
        <w:trPr>
          <w:trHeight w:val="1538"/>
        </w:trPr>
        <w:tc>
          <w:tcPr>
            <w:tcW w:w="1164" w:type="dxa"/>
          </w:tcPr>
          <w:p w:rsidR="00F02279" w:rsidRPr="00E6597C" w:rsidRDefault="00F02279" w:rsidP="00545BDE">
            <w:pPr>
              <w:jc w:val="center"/>
              <w:rPr>
                <w:rFonts w:ascii="GHEA Grapalat" w:hAnsi="GHEA Grapalat"/>
                <w:sz w:val="20"/>
                <w:lang w:val="es-ES"/>
              </w:rPr>
            </w:pPr>
          </w:p>
        </w:tc>
        <w:tc>
          <w:tcPr>
            <w:tcW w:w="1225" w:type="dxa"/>
          </w:tcPr>
          <w:p w:rsidR="00F02279" w:rsidRPr="00E6597C" w:rsidRDefault="00F02279" w:rsidP="00545BDE">
            <w:pPr>
              <w:jc w:val="center"/>
              <w:rPr>
                <w:rFonts w:ascii="GHEA Grapalat" w:hAnsi="GHEA Grapalat"/>
                <w:sz w:val="20"/>
                <w:lang w:val="es-ES"/>
              </w:rPr>
            </w:pPr>
          </w:p>
        </w:tc>
        <w:tc>
          <w:tcPr>
            <w:tcW w:w="2089" w:type="dxa"/>
          </w:tcPr>
          <w:p w:rsidR="00F02279" w:rsidRPr="00E6597C" w:rsidRDefault="00F02279" w:rsidP="00545BDE">
            <w:pPr>
              <w:jc w:val="center"/>
              <w:rPr>
                <w:rFonts w:ascii="GHEA Grapalat" w:hAnsi="GHEA Grapalat"/>
                <w:sz w:val="20"/>
                <w:lang w:val="es-ES"/>
              </w:rPr>
            </w:pPr>
          </w:p>
        </w:tc>
        <w:tc>
          <w:tcPr>
            <w:tcW w:w="406"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06" w:type="dxa"/>
            <w:textDirection w:val="btLr"/>
            <w:vAlign w:val="center"/>
          </w:tcPr>
          <w:p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07"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07" w:type="dxa"/>
            <w:textDirection w:val="btLr"/>
            <w:vAlign w:val="center"/>
          </w:tcPr>
          <w:p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07"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07"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07"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509"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509"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07"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501"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501"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892" w:type="dxa"/>
            <w:vAlign w:val="center"/>
          </w:tcPr>
          <w:p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rsidR="00F02279" w:rsidRPr="00E6597C" w:rsidRDefault="00F02279" w:rsidP="00545BDE">
            <w:pPr>
              <w:jc w:val="center"/>
              <w:rPr>
                <w:rFonts w:ascii="GHEA Grapalat" w:hAnsi="GHEA Grapalat"/>
                <w:sz w:val="18"/>
                <w:lang w:val="es-ES"/>
              </w:rPr>
            </w:pPr>
          </w:p>
        </w:tc>
      </w:tr>
      <w:tr w:rsidR="0080715D" w:rsidRPr="002727C2" w:rsidTr="0080715D">
        <w:trPr>
          <w:trHeight w:val="1538"/>
        </w:trPr>
        <w:tc>
          <w:tcPr>
            <w:tcW w:w="1164" w:type="dxa"/>
          </w:tcPr>
          <w:p w:rsidR="00F02279" w:rsidRPr="00E6597C" w:rsidRDefault="001C48C0" w:rsidP="00545BDE">
            <w:pPr>
              <w:jc w:val="center"/>
              <w:rPr>
                <w:rFonts w:ascii="GHEA Grapalat" w:hAnsi="GHEA Grapalat"/>
                <w:sz w:val="20"/>
                <w:lang w:val="es-ES"/>
              </w:rPr>
            </w:pPr>
            <w:r>
              <w:rPr>
                <w:rFonts w:ascii="GHEA Grapalat" w:hAnsi="GHEA Grapalat"/>
                <w:sz w:val="20"/>
                <w:lang w:val="es-ES"/>
              </w:rPr>
              <w:t>1</w:t>
            </w:r>
          </w:p>
        </w:tc>
        <w:tc>
          <w:tcPr>
            <w:tcW w:w="1225" w:type="dxa"/>
          </w:tcPr>
          <w:p w:rsidR="00F02279" w:rsidRPr="00E6597C" w:rsidRDefault="001C48C0" w:rsidP="00545BDE">
            <w:pPr>
              <w:jc w:val="center"/>
              <w:rPr>
                <w:rFonts w:ascii="GHEA Grapalat" w:hAnsi="GHEA Grapalat"/>
                <w:sz w:val="20"/>
                <w:lang w:val="es-ES"/>
              </w:rPr>
            </w:pPr>
            <w:r>
              <w:rPr>
                <w:rFonts w:ascii="GHEA Grapalat" w:hAnsi="GHEA Grapalat"/>
                <w:sz w:val="20"/>
                <w:lang w:val="es-ES"/>
              </w:rPr>
              <w:t>71241200</w:t>
            </w:r>
          </w:p>
        </w:tc>
        <w:tc>
          <w:tcPr>
            <w:tcW w:w="2089" w:type="dxa"/>
          </w:tcPr>
          <w:p w:rsidR="00F02279" w:rsidRPr="00E6597C" w:rsidRDefault="005F0889" w:rsidP="00545BDE">
            <w:pPr>
              <w:jc w:val="center"/>
              <w:rPr>
                <w:rFonts w:ascii="GHEA Grapalat" w:hAnsi="GHEA Grapalat"/>
                <w:sz w:val="20"/>
                <w:lang w:val="es-ES"/>
              </w:rPr>
            </w:pPr>
            <w:r>
              <w:rPr>
                <w:rFonts w:ascii="GHEA Grapalat" w:hAnsi="GHEA Grapalat"/>
                <w:i/>
              </w:rPr>
              <w:t>ՀՀ</w:t>
            </w:r>
            <w:r w:rsidRPr="005F0889">
              <w:rPr>
                <w:rFonts w:ascii="GHEA Grapalat" w:hAnsi="GHEA Grapalat"/>
                <w:i/>
                <w:lang w:val="es-ES"/>
              </w:rPr>
              <w:t xml:space="preserve"> </w:t>
            </w:r>
            <w:r>
              <w:rPr>
                <w:rFonts w:ascii="GHEA Grapalat" w:hAnsi="GHEA Grapalat"/>
                <w:i/>
              </w:rPr>
              <w:t>Արմավիրի</w:t>
            </w:r>
            <w:r w:rsidRPr="005F0889">
              <w:rPr>
                <w:rFonts w:ascii="GHEA Grapalat" w:hAnsi="GHEA Grapalat"/>
                <w:i/>
                <w:lang w:val="es-ES"/>
              </w:rPr>
              <w:t xml:space="preserve"> </w:t>
            </w:r>
            <w:r>
              <w:rPr>
                <w:rFonts w:ascii="GHEA Grapalat" w:hAnsi="GHEA Grapalat"/>
                <w:i/>
              </w:rPr>
              <w:t>մարզի</w:t>
            </w:r>
            <w:r w:rsidRPr="005F0889">
              <w:rPr>
                <w:rFonts w:ascii="GHEA Grapalat" w:hAnsi="GHEA Grapalat"/>
                <w:i/>
                <w:lang w:val="es-ES"/>
              </w:rPr>
              <w:t xml:space="preserve"> </w:t>
            </w:r>
            <w:r>
              <w:rPr>
                <w:rFonts w:ascii="GHEA Grapalat" w:hAnsi="GHEA Grapalat"/>
                <w:i/>
              </w:rPr>
              <w:t>Բաղրամյան</w:t>
            </w:r>
            <w:r w:rsidRPr="005F0889">
              <w:rPr>
                <w:rFonts w:ascii="GHEA Grapalat" w:hAnsi="GHEA Grapalat"/>
                <w:i/>
                <w:lang w:val="es-ES"/>
              </w:rPr>
              <w:t xml:space="preserve"> </w:t>
            </w:r>
            <w:r>
              <w:rPr>
                <w:rFonts w:ascii="GHEA Grapalat" w:hAnsi="GHEA Grapalat"/>
                <w:i/>
              </w:rPr>
              <w:t>համայնքի</w:t>
            </w:r>
            <w:r w:rsidRPr="005F0889">
              <w:rPr>
                <w:rFonts w:ascii="GHEA Grapalat" w:hAnsi="GHEA Grapalat"/>
                <w:i/>
                <w:lang w:val="es-ES"/>
              </w:rPr>
              <w:t xml:space="preserve"> </w:t>
            </w:r>
            <w:r>
              <w:rPr>
                <w:rFonts w:ascii="GHEA Grapalat" w:hAnsi="GHEA Grapalat"/>
                <w:i/>
              </w:rPr>
              <w:t>Բագարան</w:t>
            </w:r>
            <w:r w:rsidRPr="005F0889">
              <w:rPr>
                <w:rFonts w:ascii="GHEA Grapalat" w:hAnsi="GHEA Grapalat"/>
                <w:i/>
                <w:lang w:val="es-ES"/>
              </w:rPr>
              <w:t xml:space="preserve"> </w:t>
            </w:r>
            <w:r>
              <w:rPr>
                <w:rFonts w:ascii="GHEA Grapalat" w:hAnsi="GHEA Grapalat"/>
                <w:i/>
              </w:rPr>
              <w:t>գյուղի</w:t>
            </w:r>
            <w:r w:rsidRPr="005F0889">
              <w:rPr>
                <w:rFonts w:ascii="GHEA Grapalat" w:hAnsi="GHEA Grapalat"/>
                <w:i/>
                <w:lang w:val="es-ES"/>
              </w:rPr>
              <w:t xml:space="preserve">, </w:t>
            </w:r>
            <w:r>
              <w:rPr>
                <w:rFonts w:ascii="GHEA Grapalat" w:hAnsi="GHEA Grapalat"/>
                <w:i/>
              </w:rPr>
              <w:t>ջրամատակարարման</w:t>
            </w:r>
            <w:r w:rsidRPr="005F0889">
              <w:rPr>
                <w:rFonts w:ascii="GHEA Grapalat" w:hAnsi="GHEA Grapalat"/>
                <w:i/>
                <w:lang w:val="es-ES"/>
              </w:rPr>
              <w:t xml:space="preserve"> </w:t>
            </w:r>
            <w:r>
              <w:rPr>
                <w:rFonts w:ascii="GHEA Grapalat" w:hAnsi="GHEA Grapalat"/>
                <w:i/>
              </w:rPr>
              <w:t>ցանցի</w:t>
            </w:r>
            <w:r w:rsidRPr="005F0889">
              <w:rPr>
                <w:rFonts w:ascii="GHEA Grapalat" w:hAnsi="GHEA Grapalat"/>
                <w:i/>
                <w:lang w:val="es-ES"/>
              </w:rPr>
              <w:t xml:space="preserve">, </w:t>
            </w:r>
            <w:r>
              <w:rPr>
                <w:rFonts w:ascii="GHEA Grapalat" w:hAnsi="GHEA Grapalat"/>
                <w:i/>
              </w:rPr>
              <w:t>ջրի</w:t>
            </w:r>
            <w:r w:rsidRPr="005F0889">
              <w:rPr>
                <w:rFonts w:ascii="GHEA Grapalat" w:hAnsi="GHEA Grapalat"/>
                <w:i/>
                <w:lang w:val="es-ES"/>
              </w:rPr>
              <w:t xml:space="preserve"> </w:t>
            </w:r>
            <w:r>
              <w:rPr>
                <w:rFonts w:ascii="GHEA Grapalat" w:hAnsi="GHEA Grapalat"/>
                <w:i/>
              </w:rPr>
              <w:t>կուտակման</w:t>
            </w:r>
            <w:r w:rsidRPr="005F0889">
              <w:rPr>
                <w:rFonts w:ascii="GHEA Grapalat" w:hAnsi="GHEA Grapalat"/>
                <w:i/>
                <w:lang w:val="es-ES"/>
              </w:rPr>
              <w:t xml:space="preserve"> </w:t>
            </w:r>
            <w:r>
              <w:rPr>
                <w:rFonts w:ascii="GHEA Grapalat" w:hAnsi="GHEA Grapalat"/>
                <w:i/>
              </w:rPr>
              <w:t>ավազանի</w:t>
            </w:r>
            <w:r w:rsidRPr="005F0889">
              <w:rPr>
                <w:rFonts w:ascii="GHEA Grapalat" w:hAnsi="GHEA Grapalat"/>
                <w:i/>
                <w:lang w:val="es-ES"/>
              </w:rPr>
              <w:t xml:space="preserve"> </w:t>
            </w:r>
            <w:r>
              <w:rPr>
                <w:rFonts w:ascii="GHEA Grapalat" w:hAnsi="GHEA Grapalat"/>
                <w:i/>
              </w:rPr>
              <w:t>և</w:t>
            </w:r>
            <w:r w:rsidRPr="005F0889">
              <w:rPr>
                <w:rFonts w:ascii="GHEA Grapalat" w:hAnsi="GHEA Grapalat"/>
                <w:i/>
                <w:lang w:val="es-ES"/>
              </w:rPr>
              <w:t xml:space="preserve"> </w:t>
            </w:r>
            <w:r>
              <w:rPr>
                <w:rFonts w:ascii="GHEA Grapalat" w:hAnsi="GHEA Grapalat"/>
                <w:i/>
              </w:rPr>
              <w:t>պոմպակայանի</w:t>
            </w:r>
            <w:r w:rsidRPr="005F0889">
              <w:rPr>
                <w:rFonts w:ascii="GHEA Grapalat" w:hAnsi="GHEA Grapalat"/>
                <w:i/>
                <w:lang w:val="es-ES"/>
              </w:rPr>
              <w:t xml:space="preserve"> </w:t>
            </w:r>
            <w:r>
              <w:rPr>
                <w:rFonts w:ascii="GHEA Grapalat" w:hAnsi="GHEA Grapalat"/>
                <w:i/>
              </w:rPr>
              <w:t>կառուցման</w:t>
            </w:r>
            <w:r w:rsidRPr="005F0889">
              <w:rPr>
                <w:rFonts w:ascii="GHEA Grapalat" w:hAnsi="GHEA Grapalat"/>
                <w:i/>
                <w:lang w:val="es-ES"/>
              </w:rPr>
              <w:t xml:space="preserve"> </w:t>
            </w:r>
            <w:r>
              <w:rPr>
                <w:rFonts w:ascii="GHEA Grapalat" w:hAnsi="GHEA Grapalat"/>
                <w:i/>
              </w:rPr>
              <w:t>աշխատանքների</w:t>
            </w:r>
            <w:r w:rsidRPr="005F0889">
              <w:rPr>
                <w:rFonts w:ascii="GHEA Grapalat" w:hAnsi="GHEA Grapalat"/>
                <w:i/>
                <w:lang w:val="es-ES"/>
              </w:rPr>
              <w:t xml:space="preserve">  </w:t>
            </w:r>
            <w:r w:rsidRPr="00E6597C">
              <w:rPr>
                <w:rFonts w:ascii="GHEA Grapalat" w:hAnsi="GHEA Grapalat"/>
                <w:i/>
              </w:rPr>
              <w:t>կատար</w:t>
            </w:r>
            <w:r>
              <w:rPr>
                <w:rFonts w:ascii="GHEA Grapalat" w:hAnsi="GHEA Grapalat"/>
                <w:i/>
              </w:rPr>
              <w:t>ում</w:t>
            </w:r>
          </w:p>
        </w:tc>
        <w:tc>
          <w:tcPr>
            <w:tcW w:w="406"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lang w:val="pt-BR"/>
              </w:rPr>
            </w:pPr>
            <w:r w:rsidRPr="00E6597C">
              <w:rPr>
                <w:rFonts w:ascii="GHEA Grapalat" w:hAnsi="GHEA Grapalat"/>
                <w:sz w:val="20"/>
                <w:lang w:val="pt-BR"/>
              </w:rPr>
              <w:t>... %</w:t>
            </w:r>
          </w:p>
        </w:tc>
        <w:tc>
          <w:tcPr>
            <w:tcW w:w="406"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lang w:val="pt-BR"/>
              </w:rPr>
            </w:pPr>
            <w:r w:rsidRPr="00E6597C">
              <w:rPr>
                <w:rFonts w:ascii="GHEA Grapalat" w:hAnsi="GHEA Grapalat"/>
                <w:sz w:val="20"/>
                <w:lang w:val="pt-BR"/>
              </w:rPr>
              <w:t>... %</w:t>
            </w:r>
          </w:p>
        </w:tc>
        <w:tc>
          <w:tcPr>
            <w:tcW w:w="407"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07"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07"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07"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07"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2727C2" w:rsidP="002727C2">
            <w:pPr>
              <w:rPr>
                <w:rFonts w:ascii="GHEA Grapalat" w:hAnsi="GHEA Grapalat" w:cs="Arial"/>
                <w:sz w:val="18"/>
                <w:szCs w:val="18"/>
                <w:lang w:val="pt-BR"/>
              </w:rPr>
            </w:pPr>
            <w:r>
              <w:rPr>
                <w:rFonts w:ascii="GHEA Grapalat" w:hAnsi="GHEA Grapalat"/>
                <w:sz w:val="20"/>
                <w:lang w:val="pt-BR"/>
              </w:rPr>
              <w:t>...</w:t>
            </w:r>
            <w:r w:rsidR="00F02279" w:rsidRPr="00E6597C">
              <w:rPr>
                <w:rFonts w:ascii="GHEA Grapalat" w:hAnsi="GHEA Grapalat"/>
                <w:sz w:val="20"/>
                <w:lang w:val="pt-BR"/>
              </w:rPr>
              <w:t xml:space="preserve"> %</w:t>
            </w:r>
          </w:p>
        </w:tc>
        <w:tc>
          <w:tcPr>
            <w:tcW w:w="509"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80715D" w:rsidP="00545BDE">
            <w:pPr>
              <w:jc w:val="center"/>
              <w:rPr>
                <w:rFonts w:ascii="GHEA Grapalat" w:hAnsi="GHEA Grapalat" w:cs="Arial"/>
                <w:sz w:val="18"/>
                <w:szCs w:val="18"/>
                <w:lang w:val="pt-BR"/>
              </w:rPr>
            </w:pPr>
            <w:r>
              <w:rPr>
                <w:rFonts w:ascii="GHEA Grapalat" w:hAnsi="GHEA Grapalat"/>
                <w:sz w:val="20"/>
                <w:lang w:val="pt-BR"/>
              </w:rPr>
              <w:t>30</w:t>
            </w:r>
            <w:r w:rsidR="00F02279" w:rsidRPr="00E6597C">
              <w:rPr>
                <w:rFonts w:ascii="GHEA Grapalat" w:hAnsi="GHEA Grapalat"/>
                <w:sz w:val="20"/>
                <w:lang w:val="pt-BR"/>
              </w:rPr>
              <w:t>%</w:t>
            </w:r>
          </w:p>
        </w:tc>
        <w:tc>
          <w:tcPr>
            <w:tcW w:w="509"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80715D" w:rsidP="00545BDE">
            <w:pPr>
              <w:jc w:val="center"/>
              <w:rPr>
                <w:rFonts w:ascii="GHEA Grapalat" w:hAnsi="GHEA Grapalat" w:cs="Arial"/>
                <w:sz w:val="18"/>
                <w:szCs w:val="18"/>
                <w:lang w:val="pt-BR"/>
              </w:rPr>
            </w:pPr>
            <w:r>
              <w:rPr>
                <w:rFonts w:ascii="GHEA Grapalat" w:hAnsi="GHEA Grapalat"/>
                <w:sz w:val="20"/>
                <w:lang w:val="pt-BR"/>
              </w:rPr>
              <w:t>30</w:t>
            </w:r>
            <w:r w:rsidR="00F02279" w:rsidRPr="00E6597C">
              <w:rPr>
                <w:rFonts w:ascii="GHEA Grapalat" w:hAnsi="GHEA Grapalat"/>
                <w:sz w:val="20"/>
                <w:lang w:val="pt-BR"/>
              </w:rPr>
              <w:t>%</w:t>
            </w:r>
          </w:p>
        </w:tc>
        <w:tc>
          <w:tcPr>
            <w:tcW w:w="407"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80715D" w:rsidP="00545BDE">
            <w:pPr>
              <w:jc w:val="center"/>
              <w:rPr>
                <w:rFonts w:ascii="GHEA Grapalat" w:hAnsi="GHEA Grapalat" w:cs="Arial"/>
                <w:sz w:val="18"/>
                <w:szCs w:val="18"/>
                <w:lang w:val="pt-BR"/>
              </w:rPr>
            </w:pPr>
            <w:r>
              <w:rPr>
                <w:rFonts w:ascii="GHEA Grapalat" w:hAnsi="GHEA Grapalat"/>
                <w:sz w:val="20"/>
                <w:lang w:val="pt-BR"/>
              </w:rPr>
              <w:t>30</w:t>
            </w:r>
            <w:r w:rsidR="00F02279" w:rsidRPr="00E6597C">
              <w:rPr>
                <w:rFonts w:ascii="GHEA Grapalat" w:hAnsi="GHEA Grapalat"/>
                <w:sz w:val="20"/>
                <w:lang w:val="pt-BR"/>
              </w:rPr>
              <w:t xml:space="preserve"> %</w:t>
            </w:r>
          </w:p>
        </w:tc>
        <w:tc>
          <w:tcPr>
            <w:tcW w:w="501"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80715D" w:rsidP="00545BDE">
            <w:pPr>
              <w:jc w:val="center"/>
              <w:rPr>
                <w:rFonts w:ascii="GHEA Grapalat" w:hAnsi="GHEA Grapalat" w:cs="Arial"/>
                <w:sz w:val="18"/>
                <w:szCs w:val="18"/>
                <w:lang w:val="pt-BR"/>
              </w:rPr>
            </w:pPr>
            <w:r>
              <w:rPr>
                <w:rFonts w:ascii="GHEA Grapalat" w:hAnsi="GHEA Grapalat"/>
                <w:sz w:val="20"/>
                <w:lang w:val="pt-BR"/>
              </w:rPr>
              <w:t>30</w:t>
            </w:r>
            <w:r w:rsidR="00F02279" w:rsidRPr="00E6597C">
              <w:rPr>
                <w:rFonts w:ascii="GHEA Grapalat" w:hAnsi="GHEA Grapalat"/>
                <w:sz w:val="20"/>
                <w:lang w:val="pt-BR"/>
              </w:rPr>
              <w:t>%</w:t>
            </w:r>
          </w:p>
        </w:tc>
        <w:tc>
          <w:tcPr>
            <w:tcW w:w="501" w:type="dxa"/>
          </w:tcPr>
          <w:p w:rsidR="00F02279" w:rsidRPr="00E6597C" w:rsidRDefault="00F02279" w:rsidP="00545BDE">
            <w:pPr>
              <w:jc w:val="center"/>
              <w:rPr>
                <w:rFonts w:ascii="GHEA Grapalat" w:hAnsi="GHEA Grapalat"/>
                <w:sz w:val="20"/>
                <w:lang w:val="pt-BR"/>
              </w:rPr>
            </w:pPr>
          </w:p>
          <w:p w:rsidR="00F02279" w:rsidRPr="00E6597C" w:rsidRDefault="0080715D" w:rsidP="00545BDE">
            <w:pPr>
              <w:jc w:val="center"/>
              <w:rPr>
                <w:rFonts w:ascii="GHEA Grapalat" w:hAnsi="GHEA Grapalat" w:cs="Arial"/>
                <w:sz w:val="18"/>
                <w:szCs w:val="18"/>
                <w:lang w:val="pt-BR"/>
              </w:rPr>
            </w:pPr>
            <w:r>
              <w:rPr>
                <w:rFonts w:ascii="GHEA Grapalat" w:hAnsi="GHEA Grapalat"/>
                <w:sz w:val="20"/>
                <w:lang w:val="pt-BR"/>
              </w:rPr>
              <w:t>30</w:t>
            </w:r>
            <w:r w:rsidR="00F02279" w:rsidRPr="00E6597C">
              <w:rPr>
                <w:rFonts w:ascii="GHEA Grapalat" w:hAnsi="GHEA Grapalat"/>
                <w:sz w:val="20"/>
                <w:lang w:val="pt-BR"/>
              </w:rPr>
              <w:t>%</w:t>
            </w:r>
          </w:p>
        </w:tc>
        <w:tc>
          <w:tcPr>
            <w:tcW w:w="892"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5F0889" w:rsidP="00545BDE">
            <w:pPr>
              <w:jc w:val="center"/>
              <w:rPr>
                <w:rFonts w:ascii="GHEA Grapalat" w:hAnsi="GHEA Grapalat"/>
                <w:b/>
                <w:lang w:val="pt-BR"/>
              </w:rPr>
            </w:pPr>
            <w:r>
              <w:rPr>
                <w:rFonts w:ascii="GHEA Grapalat" w:hAnsi="GHEA Grapalat"/>
                <w:sz w:val="20"/>
                <w:lang w:val="pt-BR"/>
              </w:rPr>
              <w:t>100</w:t>
            </w:r>
            <w:r w:rsidR="00F02279" w:rsidRPr="00E6597C">
              <w:rPr>
                <w:rFonts w:ascii="GHEA Grapalat" w:hAnsi="GHEA Grapalat"/>
                <w:sz w:val="20"/>
                <w:lang w:val="pt-BR"/>
              </w:rPr>
              <w:t xml:space="preserve"> %</w:t>
            </w:r>
          </w:p>
        </w:tc>
      </w:tr>
    </w:tbl>
    <w:p w:rsidR="00F02279" w:rsidRPr="002727C2" w:rsidRDefault="00F02279" w:rsidP="00F02279">
      <w:pPr>
        <w:rPr>
          <w:rFonts w:ascii="GHEA Grapalat" w:hAnsi="GHEA Grapalat"/>
          <w:i/>
          <w:sz w:val="18"/>
          <w:szCs w:val="18"/>
          <w:lang w:val="pt-BR"/>
        </w:rPr>
      </w:pPr>
    </w:p>
    <w:p w:rsidR="00F02279" w:rsidRPr="00E6597C" w:rsidRDefault="00F02279" w:rsidP="00F02279">
      <w:pPr>
        <w:jc w:val="both"/>
        <w:rPr>
          <w:rFonts w:ascii="GHEA Grapalat" w:hAnsi="GHEA Grapalat" w:cs="Sylfaen"/>
          <w:i/>
          <w:sz w:val="18"/>
          <w:szCs w:val="18"/>
          <w:lang w:val="pt-BR"/>
        </w:rPr>
      </w:pPr>
      <w:r w:rsidRPr="002727C2">
        <w:rPr>
          <w:rFonts w:ascii="GHEA Grapalat" w:hAnsi="GHEA Grapalat"/>
          <w:i/>
          <w:sz w:val="18"/>
          <w:szCs w:val="18"/>
          <w:lang w:val="pt-BR"/>
        </w:rPr>
        <w:t xml:space="preserve">* </w:t>
      </w:r>
      <w:r w:rsidRPr="00E6597C">
        <w:rPr>
          <w:rFonts w:ascii="GHEA Grapalat" w:hAnsi="GHEA Grapalat" w:cs="Sylfaen"/>
          <w:i/>
          <w:sz w:val="18"/>
          <w:szCs w:val="18"/>
          <w:lang w:val="pt-BR"/>
        </w:rPr>
        <w:t>Վճարման</w:t>
      </w:r>
      <w:r w:rsidRPr="002727C2">
        <w:rPr>
          <w:rFonts w:ascii="GHEA Grapalat" w:hAnsi="GHEA Grapalat" w:cs="Times Armenian"/>
          <w:i/>
          <w:sz w:val="18"/>
          <w:szCs w:val="18"/>
          <w:lang w:val="pt-BR"/>
        </w:rPr>
        <w:t xml:space="preserve"> </w:t>
      </w:r>
      <w:r w:rsidRPr="00E6597C">
        <w:rPr>
          <w:rFonts w:ascii="GHEA Grapalat" w:hAnsi="GHEA Grapalat" w:cs="Sylfaen"/>
          <w:i/>
          <w:sz w:val="18"/>
          <w:szCs w:val="18"/>
          <w:lang w:val="pt-BR"/>
        </w:rPr>
        <w:t>ենթակա</w:t>
      </w:r>
      <w:r w:rsidRPr="002727C2">
        <w:rPr>
          <w:rFonts w:ascii="GHEA Grapalat" w:hAnsi="GHEA Grapalat" w:cs="Times Armenian"/>
          <w:i/>
          <w:sz w:val="18"/>
          <w:szCs w:val="18"/>
          <w:lang w:val="pt-BR"/>
        </w:rPr>
        <w:t xml:space="preserve"> </w:t>
      </w:r>
      <w:r w:rsidRPr="00E6597C">
        <w:rPr>
          <w:rFonts w:ascii="GHEA Grapalat" w:hAnsi="GHEA Grapalat" w:cs="Sylfaen"/>
          <w:i/>
          <w:sz w:val="18"/>
          <w:szCs w:val="18"/>
          <w:lang w:val="pt-BR"/>
        </w:rPr>
        <w:t>գումարները</w:t>
      </w:r>
      <w:r w:rsidRPr="002727C2">
        <w:rPr>
          <w:rFonts w:ascii="GHEA Grapalat" w:hAnsi="GHEA Grapalat" w:cs="Times Armenian"/>
          <w:i/>
          <w:sz w:val="18"/>
          <w:szCs w:val="18"/>
          <w:lang w:val="pt-BR"/>
        </w:rPr>
        <w:t xml:space="preserve"> </w:t>
      </w:r>
      <w:r w:rsidRPr="00E6597C">
        <w:rPr>
          <w:rFonts w:ascii="GHEA Grapalat" w:hAnsi="GHEA Grapalat" w:cs="Sylfaen"/>
          <w:i/>
          <w:sz w:val="18"/>
          <w:szCs w:val="18"/>
          <w:lang w:val="pt-BR"/>
        </w:rPr>
        <w:t>ներկայացվում են աճողական</w:t>
      </w:r>
      <w:r w:rsidRPr="002727C2">
        <w:rPr>
          <w:rFonts w:ascii="GHEA Grapalat" w:hAnsi="GHEA Grapalat" w:cs="Times Armenian"/>
          <w:i/>
          <w:sz w:val="18"/>
          <w:szCs w:val="18"/>
          <w:lang w:val="pt-BR"/>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F02279" w:rsidRPr="00E6597C" w:rsidRDefault="00F02279" w:rsidP="00F02279">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F02279" w:rsidRPr="00E6597C" w:rsidRDefault="00F02279" w:rsidP="00F02279">
      <w:pPr>
        <w:jc w:val="center"/>
        <w:rPr>
          <w:rFonts w:ascii="GHEA Grapalat" w:hAnsi="GHEA Grapalat"/>
          <w:sz w:val="20"/>
          <w:lang w:val="es-ES"/>
        </w:rPr>
      </w:pPr>
    </w:p>
    <w:p w:rsidR="00F02279" w:rsidRPr="00E6597C" w:rsidRDefault="00F02279" w:rsidP="00F02279">
      <w:pPr>
        <w:jc w:val="right"/>
        <w:rPr>
          <w:rFonts w:ascii="GHEA Grapalat" w:hAnsi="GHEA Grapalat"/>
          <w:sz w:val="20"/>
          <w:lang w:val="es-ES"/>
        </w:rPr>
      </w:pPr>
    </w:p>
    <w:tbl>
      <w:tblPr>
        <w:tblW w:w="9639" w:type="dxa"/>
        <w:jc w:val="center"/>
        <w:tblLayout w:type="fixed"/>
        <w:tblLook w:val="0000"/>
      </w:tblPr>
      <w:tblGrid>
        <w:gridCol w:w="4536"/>
        <w:gridCol w:w="760"/>
        <w:gridCol w:w="4343"/>
      </w:tblGrid>
      <w:tr w:rsidR="00F02279" w:rsidRPr="00E6597C" w:rsidTr="00545BDE">
        <w:trPr>
          <w:jc w:val="center"/>
        </w:trPr>
        <w:tc>
          <w:tcPr>
            <w:tcW w:w="4536" w:type="dxa"/>
          </w:tcPr>
          <w:p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rsidR="00F02279" w:rsidRPr="00E6597C" w:rsidRDefault="00F02279" w:rsidP="00545BDE">
            <w:pPr>
              <w:rPr>
                <w:rFonts w:ascii="GHEA Grapalat" w:hAnsi="GHEA Grapalat"/>
                <w:sz w:val="22"/>
                <w:szCs w:val="22"/>
                <w:lang w:val="ru-RU"/>
              </w:rPr>
            </w:pPr>
          </w:p>
          <w:p w:rsidR="00F02279" w:rsidRPr="00E6597C" w:rsidRDefault="00F02279" w:rsidP="00545BDE">
            <w:pP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F02279" w:rsidRPr="00E6597C" w:rsidRDefault="00F02279" w:rsidP="00545BDE">
            <w:pPr>
              <w:spacing w:line="360" w:lineRule="auto"/>
              <w:jc w:val="center"/>
              <w:rPr>
                <w:rFonts w:ascii="GHEA Grapalat" w:hAnsi="GHEA Grapalat"/>
                <w:lang w:val="ru-RU"/>
              </w:rPr>
            </w:pPr>
          </w:p>
        </w:tc>
        <w:tc>
          <w:tcPr>
            <w:tcW w:w="4343" w:type="dxa"/>
          </w:tcPr>
          <w:p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F02279" w:rsidRPr="00E6597C" w:rsidRDefault="00F02279" w:rsidP="00F02279">
      <w:pPr>
        <w:rPr>
          <w:rFonts w:ascii="GHEA Grapalat" w:hAnsi="GHEA Grapalat"/>
          <w:sz w:val="20"/>
          <w:lang w:val="ru-RU"/>
        </w:rPr>
        <w:sectPr w:rsidR="00F02279" w:rsidRPr="00E6597C" w:rsidSect="00545BDE">
          <w:footnotePr>
            <w:pos w:val="beneathText"/>
          </w:footnotePr>
          <w:pgSz w:w="11906" w:h="16838" w:code="9"/>
          <w:pgMar w:top="533" w:right="707" w:bottom="720" w:left="663" w:header="561" w:footer="561" w:gutter="0"/>
          <w:cols w:space="720"/>
        </w:sectPr>
      </w:pP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rsidR="00F02279" w:rsidRPr="00E6597C" w:rsidRDefault="00F02279" w:rsidP="00F02279">
      <w:pPr>
        <w:ind w:firstLine="567"/>
        <w:jc w:val="right"/>
        <w:rPr>
          <w:rFonts w:ascii="GHEA Grapalat" w:hAnsi="GHEA Grapalat" w:cs="Arial"/>
          <w:i/>
          <w:sz w:val="20"/>
          <w:szCs w:val="20"/>
          <w:lang w:val="pt-BR"/>
        </w:rPr>
      </w:pPr>
      <w:r w:rsidRPr="009E289A">
        <w:rPr>
          <w:rFonts w:ascii="GHEA Grapalat" w:hAnsi="GHEA Grapalat"/>
          <w:i/>
          <w:sz w:val="20"/>
          <w:szCs w:val="20"/>
          <w:lang w:val="ru-RU"/>
        </w:rPr>
        <w:t>«</w:t>
      </w:r>
      <w:r w:rsidRPr="00E6597C">
        <w:rPr>
          <w:rFonts w:ascii="GHEA Grapalat" w:hAnsi="GHEA Grapalat"/>
          <w:i/>
          <w:sz w:val="20"/>
          <w:szCs w:val="20"/>
          <w:lang w:val="pt-BR"/>
        </w:rPr>
        <w:t xml:space="preserve">           </w:t>
      </w:r>
      <w:r w:rsidRPr="009E289A">
        <w:rPr>
          <w:rFonts w:ascii="GHEA Grapalat" w:hAnsi="GHEA Grapalat"/>
          <w:i/>
          <w:sz w:val="20"/>
          <w:szCs w:val="20"/>
          <w:lang w:val="ru-RU"/>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F02279" w:rsidRPr="00E6597C" w:rsidRDefault="00F02279" w:rsidP="00F02279">
      <w:pPr>
        <w:ind w:firstLine="567"/>
        <w:jc w:val="right"/>
        <w:rPr>
          <w:rFonts w:ascii="GHEA Grapalat" w:hAnsi="GHEA Grapalat" w:cs="Sylfaen"/>
          <w:i/>
          <w:sz w:val="22"/>
          <w:szCs w:val="22"/>
          <w:lang w:val="pt-BR"/>
        </w:rPr>
      </w:pPr>
    </w:p>
    <w:p w:rsidR="00F02279" w:rsidRPr="009E289A"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F02279" w:rsidRPr="00187D94" w:rsidTr="00545BDE">
        <w:trPr>
          <w:tblCellSpacing w:w="7" w:type="dxa"/>
          <w:jc w:val="center"/>
        </w:trPr>
        <w:tc>
          <w:tcPr>
            <w:tcW w:w="0" w:type="auto"/>
            <w:vAlign w:val="center"/>
          </w:tcPr>
          <w:p w:rsidR="00F02279" w:rsidRPr="00E6597C" w:rsidRDefault="001A37BC" w:rsidP="00545BDE">
            <w:pPr>
              <w:jc w:val="center"/>
              <w:rPr>
                <w:rFonts w:ascii="GHEA Grapalat" w:hAnsi="GHEA Grapalat"/>
                <w:iCs/>
                <w:color w:val="000000"/>
                <w:sz w:val="21"/>
                <w:szCs w:val="21"/>
                <w:lang w:val="pt-BR"/>
              </w:rPr>
            </w:pPr>
            <w:r w:rsidRPr="001A37BC">
              <w:rPr>
                <w:noProof/>
              </w:rPr>
              <w:pict>
                <v:rect id="_x0000_s1028" style="position:absolute;left:0;text-align:left;margin-left:189pt;margin-top:13.2pt;width:9pt;height:81pt;flip:x;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F02279" w:rsidRPr="00E6597C">
              <w:rPr>
                <w:rFonts w:ascii="GHEA Grapalat" w:hAnsi="GHEA Grapalat"/>
                <w:iCs/>
                <w:color w:val="000000"/>
                <w:sz w:val="21"/>
                <w:szCs w:val="21"/>
              </w:rPr>
              <w:t>Պայմանագրի</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կողմ</w:t>
            </w:r>
            <w:r w:rsidR="00F02279" w:rsidRPr="00E6597C">
              <w:rPr>
                <w:rFonts w:ascii="GHEA Grapalat" w:hAnsi="GHEA Grapalat"/>
                <w:iCs/>
                <w:color w:val="000000"/>
                <w:sz w:val="21"/>
                <w:szCs w:val="21"/>
                <w:lang w:val="pt-BR"/>
              </w:rPr>
              <w:t xml:space="preserve"> </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rsidR="00F02279" w:rsidRPr="00E6597C" w:rsidRDefault="00F02279" w:rsidP="00F02279">
      <w:pPr>
        <w:ind w:firstLine="375"/>
        <w:rPr>
          <w:rFonts w:ascii="GHEA Grapalat" w:hAnsi="GHEA Grapalat"/>
          <w:iCs/>
          <w:color w:val="000000"/>
          <w:sz w:val="15"/>
          <w:szCs w:val="21"/>
          <w:lang w:val="pt-BR"/>
        </w:rPr>
      </w:pPr>
    </w:p>
    <w:p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rsidR="00F02279" w:rsidRPr="00E6597C" w:rsidRDefault="00F02279" w:rsidP="00F02279">
      <w:pPr>
        <w:pStyle w:val="a3"/>
        <w:spacing w:line="240" w:lineRule="auto"/>
        <w:ind w:firstLine="0"/>
        <w:jc w:val="center"/>
        <w:rPr>
          <w:b/>
          <w:bCs/>
          <w:iCs/>
          <w:lang w:val="es-ES"/>
        </w:rPr>
      </w:pPr>
    </w:p>
    <w:p w:rsidR="00F02279" w:rsidRPr="00E6597C" w:rsidRDefault="00F02279" w:rsidP="00F02279">
      <w:pPr>
        <w:pStyle w:val="a3"/>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rsidR="00F02279" w:rsidRPr="00E6597C" w:rsidRDefault="00F02279" w:rsidP="00F02279">
      <w:pPr>
        <w:pStyle w:val="a3"/>
        <w:spacing w:line="240" w:lineRule="auto"/>
        <w:ind w:firstLine="0"/>
        <w:rPr>
          <w:iCs/>
          <w:lang w:val="es-ES"/>
        </w:rPr>
      </w:pPr>
    </w:p>
    <w:p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rsidR="00F02279" w:rsidRPr="00E6597C" w:rsidRDefault="00F02279" w:rsidP="00F02279">
      <w:pPr>
        <w:jc w:val="both"/>
        <w:rPr>
          <w:rFonts w:ascii="GHEA Grapalat" w:hAnsi="GHEA Grapalat" w:cs="Sylfaen"/>
          <w:iCs/>
          <w:lang w:val="es-ES"/>
        </w:rPr>
      </w:pPr>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Պայմանագրի կողմը  կատարել</w:t>
      </w:r>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02279" w:rsidRPr="00E6597C" w:rsidTr="00545BDE">
        <w:trPr>
          <w:jc w:val="right"/>
        </w:trPr>
        <w:tc>
          <w:tcPr>
            <w:tcW w:w="357"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rsidTr="00545BDE">
        <w:trPr>
          <w:jc w:val="right"/>
        </w:trPr>
        <w:tc>
          <w:tcPr>
            <w:tcW w:w="357" w:type="dxa"/>
            <w:vMerge/>
            <w:shd w:val="clear" w:color="auto" w:fill="auto"/>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rsidTr="00545BDE">
        <w:trPr>
          <w:trHeight w:val="1105"/>
          <w:jc w:val="right"/>
        </w:trPr>
        <w:tc>
          <w:tcPr>
            <w:tcW w:w="357" w:type="dxa"/>
            <w:vMerge/>
            <w:tcBorders>
              <w:bottom w:val="single" w:sz="4" w:space="0" w:color="auto"/>
            </w:tcBorders>
            <w:shd w:val="clear" w:color="auto" w:fill="auto"/>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rsidTr="00545BDE">
        <w:trPr>
          <w:jc w:val="right"/>
        </w:trPr>
        <w:tc>
          <w:tcPr>
            <w:tcW w:w="357"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rsidTr="00545BDE">
        <w:trPr>
          <w:jc w:val="right"/>
        </w:trPr>
        <w:tc>
          <w:tcPr>
            <w:tcW w:w="357"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r>
    </w:tbl>
    <w:p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F02279" w:rsidRPr="00E6597C" w:rsidRDefault="00F02279" w:rsidP="00F02279">
      <w:pPr>
        <w:ind w:firstLine="375"/>
        <w:jc w:val="both"/>
        <w:rPr>
          <w:rFonts w:ascii="GHEA Grapalat" w:hAnsi="GHEA Grapalat"/>
          <w:iCs/>
          <w:snapToGrid w:val="0"/>
          <w:color w:val="000000"/>
          <w:sz w:val="21"/>
          <w:szCs w:val="21"/>
          <w:lang w:val="es-ES"/>
        </w:rPr>
      </w:pPr>
    </w:p>
    <w:p w:rsidR="00F02279" w:rsidRPr="00E6597C" w:rsidRDefault="00F02279" w:rsidP="00F02279">
      <w:pPr>
        <w:ind w:firstLine="375"/>
        <w:jc w:val="both"/>
        <w:rPr>
          <w:rFonts w:ascii="GHEA Grapalat" w:hAnsi="GHEA Grapalat"/>
          <w:iCs/>
          <w:snapToGrid w:val="0"/>
          <w:color w:val="000000"/>
          <w:sz w:val="2"/>
          <w:szCs w:val="21"/>
          <w:lang w:val="es-ES"/>
        </w:rPr>
      </w:pPr>
    </w:p>
    <w:p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F02279" w:rsidRPr="00E6597C" w:rsidTr="00545BDE">
        <w:trPr>
          <w:trHeight w:val="266"/>
          <w:tblCellSpacing w:w="7" w:type="dxa"/>
          <w:jc w:val="center"/>
        </w:trPr>
        <w:tc>
          <w:tcPr>
            <w:tcW w:w="0" w:type="auto"/>
            <w:vAlign w:val="center"/>
          </w:tcPr>
          <w:p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rsidTr="00545BDE">
        <w:trPr>
          <w:trHeight w:val="473"/>
          <w:tblCellSpacing w:w="7" w:type="dxa"/>
          <w:jc w:val="center"/>
        </w:trPr>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rsidTr="00545BDE">
        <w:trPr>
          <w:trHeight w:val="503"/>
          <w:tblCellSpacing w:w="7" w:type="dxa"/>
          <w:jc w:val="center"/>
        </w:trPr>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rsidTr="00545BDE">
        <w:trPr>
          <w:trHeight w:val="281"/>
          <w:tblCellSpacing w:w="7" w:type="dxa"/>
          <w:jc w:val="center"/>
        </w:trPr>
        <w:tc>
          <w:tcPr>
            <w:tcW w:w="0" w:type="auto"/>
            <w:vAlign w:val="center"/>
          </w:tcPr>
          <w:p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rsidR="00F02279" w:rsidRPr="00E6597C" w:rsidRDefault="00F02279" w:rsidP="00F02279">
      <w:pPr>
        <w:ind w:left="-142" w:firstLine="142"/>
        <w:jc w:val="center"/>
        <w:rPr>
          <w:rFonts w:ascii="GHEA Grapalat" w:hAnsi="GHEA Grapalat" w:cs="Sylfaen"/>
          <w:b/>
        </w:rPr>
      </w:pPr>
    </w:p>
    <w:p w:rsidR="00F02279" w:rsidRPr="00E6597C" w:rsidRDefault="00F02279" w:rsidP="00F02279">
      <w:pPr>
        <w:ind w:left="-142" w:firstLine="142"/>
        <w:jc w:val="center"/>
        <w:rPr>
          <w:rFonts w:ascii="GHEA Grapalat" w:hAnsi="GHEA Grapalat" w:cs="Sylfaen"/>
          <w:b/>
        </w:rPr>
      </w:pPr>
    </w:p>
    <w:p w:rsidR="00F02279" w:rsidRPr="00E6597C" w:rsidRDefault="00F02279" w:rsidP="00F02279">
      <w:pPr>
        <w:ind w:left="-142" w:firstLine="142"/>
        <w:jc w:val="center"/>
        <w:rPr>
          <w:rFonts w:ascii="GHEA Grapalat" w:hAnsi="GHEA Grapalat" w:cs="Sylfaen"/>
          <w:b/>
        </w:rPr>
      </w:pPr>
    </w:p>
    <w:p w:rsidR="00F02279" w:rsidRPr="00E6597C" w:rsidRDefault="00F02279" w:rsidP="00F02279">
      <w:pPr>
        <w:ind w:firstLine="567"/>
        <w:jc w:val="right"/>
        <w:rPr>
          <w:rFonts w:ascii="GHEA Grapalat" w:hAnsi="GHEA Grapalat" w:cs="Sylfaen"/>
          <w:i/>
          <w:sz w:val="22"/>
          <w:szCs w:val="22"/>
          <w:lang w:val="pt-BR"/>
        </w:rPr>
      </w:pPr>
    </w:p>
    <w:p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4.1</w:t>
      </w: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i/>
          <w:sz w:val="20"/>
          <w:szCs w:val="20"/>
        </w:rPr>
        <w:t>«</w:t>
      </w:r>
      <w:r w:rsidRPr="00E6597C">
        <w:rPr>
          <w:rFonts w:ascii="GHEA Grapalat" w:hAnsi="GHEA Grapalat"/>
          <w:i/>
          <w:sz w:val="20"/>
          <w:szCs w:val="20"/>
          <w:lang w:val="pt-BR"/>
        </w:rPr>
        <w:t xml:space="preserve">           </w:t>
      </w:r>
      <w:r w:rsidRPr="00E6597C">
        <w:rPr>
          <w:rFonts w:ascii="GHEA Grapalat" w:hAnsi="GHEA Grapalat"/>
          <w:i/>
          <w:sz w:val="20"/>
          <w:szCs w:val="20"/>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F02279" w:rsidRPr="00E6597C" w:rsidRDefault="00F02279" w:rsidP="00F02279">
      <w:pPr>
        <w:tabs>
          <w:tab w:val="left" w:pos="360"/>
          <w:tab w:val="left" w:pos="540"/>
        </w:tabs>
        <w:jc w:val="center"/>
        <w:rPr>
          <w:rFonts w:ascii="Sylfaen" w:hAnsi="Sylfaen" w:cs="Sylfaen"/>
          <w:b/>
          <w:bCs/>
          <w:sz w:val="20"/>
          <w:szCs w:val="20"/>
        </w:rPr>
      </w:pPr>
    </w:p>
    <w:p w:rsidR="00F02279" w:rsidRPr="00E6597C" w:rsidRDefault="00F02279" w:rsidP="00F02279">
      <w:pPr>
        <w:tabs>
          <w:tab w:val="left" w:pos="360"/>
          <w:tab w:val="left" w:pos="540"/>
        </w:tabs>
        <w:jc w:val="center"/>
        <w:rPr>
          <w:rFonts w:ascii="Sylfaen" w:hAnsi="Sylfaen" w:cs="Sylfaen"/>
          <w:b/>
          <w:bCs/>
        </w:rPr>
      </w:pPr>
    </w:p>
    <w:p w:rsidR="00F02279" w:rsidRPr="00E6597C" w:rsidRDefault="00F02279" w:rsidP="00F02279">
      <w:pPr>
        <w:tabs>
          <w:tab w:val="left" w:pos="360"/>
          <w:tab w:val="left" w:pos="540"/>
        </w:tabs>
        <w:rPr>
          <w:rFonts w:ascii="GHEA Grapalat" w:hAnsi="GHEA Grapalat" w:cs="Sylfaen"/>
          <w:sz w:val="22"/>
          <w:szCs w:val="22"/>
        </w:rPr>
      </w:pPr>
    </w:p>
    <w:p w:rsidR="00F02279" w:rsidRPr="00E6597C" w:rsidRDefault="00F02279" w:rsidP="00F02279">
      <w:pPr>
        <w:tabs>
          <w:tab w:val="left" w:pos="2250"/>
        </w:tabs>
        <w:spacing w:line="276" w:lineRule="auto"/>
        <w:jc w:val="center"/>
        <w:rPr>
          <w:rFonts w:ascii="GHEA Grapalat" w:hAnsi="GHEA Grapalat" w:cs="Sylfaen"/>
          <w:bCs/>
          <w:sz w:val="18"/>
          <w:szCs w:val="18"/>
        </w:rPr>
      </w:pPr>
      <w:r w:rsidRPr="00E6597C">
        <w:rPr>
          <w:rFonts w:ascii="GHEA Grapalat" w:hAnsi="GHEA Grapalat" w:cs="Sylfaen"/>
          <w:bCs/>
          <w:sz w:val="18"/>
          <w:szCs w:val="18"/>
        </w:rPr>
        <w:t xml:space="preserve">ԱԿՏ  N    </w:t>
      </w:r>
    </w:p>
    <w:p w:rsidR="00F02279" w:rsidRPr="00E6597C" w:rsidRDefault="00F02279" w:rsidP="00F02279">
      <w:pPr>
        <w:tabs>
          <w:tab w:val="left" w:pos="360"/>
          <w:tab w:val="left" w:pos="540"/>
          <w:tab w:val="left" w:pos="2250"/>
        </w:tabs>
        <w:spacing w:line="276" w:lineRule="auto"/>
        <w:jc w:val="center"/>
        <w:rPr>
          <w:rFonts w:ascii="GHEA Grapalat" w:hAnsi="GHEA Grapalat" w:cs="Sylfaen"/>
          <w:bCs/>
          <w:sz w:val="18"/>
          <w:szCs w:val="18"/>
        </w:rPr>
      </w:pPr>
      <w:r w:rsidRPr="00E6597C">
        <w:rPr>
          <w:rFonts w:ascii="GHEA Grapalat" w:hAnsi="GHEA Grapalat" w:cs="Sylfaen"/>
          <w:bCs/>
          <w:sz w:val="18"/>
          <w:szCs w:val="18"/>
        </w:rPr>
        <w:t xml:space="preserve">պայմանագրի արդյունքը Պատվիրատուին հանձնելու փաստը ֆիքսելու վերաբերյալ                                                                                                                               </w:t>
      </w:r>
    </w:p>
    <w:p w:rsidR="00F02279" w:rsidRPr="00E6597C" w:rsidRDefault="00F02279" w:rsidP="00F02279">
      <w:pPr>
        <w:tabs>
          <w:tab w:val="left" w:pos="360"/>
          <w:tab w:val="left" w:pos="540"/>
        </w:tabs>
        <w:rPr>
          <w:rFonts w:ascii="GHEA Grapalat" w:hAnsi="GHEA Grapalat" w:cs="Sylfaen"/>
          <w:sz w:val="22"/>
          <w:szCs w:val="22"/>
        </w:rPr>
      </w:pPr>
    </w:p>
    <w:p w:rsidR="00F02279" w:rsidRPr="00E6597C" w:rsidRDefault="00F02279" w:rsidP="00F02279">
      <w:pPr>
        <w:tabs>
          <w:tab w:val="left" w:pos="360"/>
          <w:tab w:val="left" w:pos="540"/>
        </w:tabs>
        <w:rPr>
          <w:rFonts w:ascii="GHEA Grapalat" w:hAnsi="GHEA Grapalat" w:cs="Sylfaen"/>
          <w:sz w:val="22"/>
          <w:szCs w:val="22"/>
        </w:rPr>
      </w:pPr>
    </w:p>
    <w:p w:rsidR="00F02279" w:rsidRPr="00E6597C" w:rsidRDefault="00F02279" w:rsidP="00F02279">
      <w:pPr>
        <w:tabs>
          <w:tab w:val="left" w:pos="360"/>
          <w:tab w:val="left" w:pos="540"/>
        </w:tabs>
        <w:ind w:left="-540" w:firstLine="180"/>
        <w:jc w:val="both"/>
        <w:rPr>
          <w:rFonts w:ascii="GHEA Grapalat" w:hAnsi="GHEA Grapalat" w:cs="Sylfaen"/>
          <w:sz w:val="20"/>
          <w:szCs w:val="20"/>
        </w:rPr>
      </w:pPr>
      <w:r w:rsidRPr="00E6597C">
        <w:rPr>
          <w:rFonts w:ascii="GHEA Grapalat" w:hAnsi="GHEA Grapalat" w:cs="Sylfaen"/>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 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r w:rsidRPr="00E6597C">
        <w:rPr>
          <w:rFonts w:ascii="GHEA Grapalat" w:hAnsi="GHEA Grapalat" w:cs="Sylfaen"/>
        </w:rPr>
        <w:t xml:space="preserve"> </w:t>
      </w:r>
      <w:r w:rsidRPr="00E6597C">
        <w:rPr>
          <w:rFonts w:ascii="GHEA Grapalat" w:hAnsi="GHEA Grapalat" w:cs="Sylfaen"/>
          <w:sz w:val="20"/>
          <w:szCs w:val="20"/>
        </w:rPr>
        <w:t>(այսուհետ` Պատվիրատու)   և</w:t>
      </w:r>
      <w:r w:rsidRPr="00E6597C">
        <w:rPr>
          <w:rFonts w:ascii="GHEA Grapalat" w:hAnsi="GHEA Grapalat" w:cs="Sylfaen"/>
          <w:sz w:val="20"/>
          <w:szCs w:val="20"/>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p>
    <w:p w:rsidR="00F02279" w:rsidRPr="00E6597C" w:rsidRDefault="00F02279" w:rsidP="00F02279">
      <w:pPr>
        <w:tabs>
          <w:tab w:val="left" w:pos="360"/>
          <w:tab w:val="left" w:pos="540"/>
        </w:tabs>
        <w:ind w:right="-360"/>
        <w:jc w:val="both"/>
        <w:rPr>
          <w:rFonts w:ascii="GHEA Grapalat" w:hAnsi="GHEA Grapalat" w:cs="Sylfaen"/>
          <w:sz w:val="12"/>
          <w:szCs w:val="12"/>
        </w:rPr>
      </w:pPr>
      <w:r w:rsidRPr="00E6597C">
        <w:rPr>
          <w:rFonts w:ascii="GHEA Grapalat" w:hAnsi="GHEA Grapalat" w:cs="Sylfaen"/>
        </w:rPr>
        <w:t xml:space="preserve">                                           </w:t>
      </w:r>
      <w:r w:rsidRPr="00E6597C">
        <w:rPr>
          <w:rFonts w:ascii="GHEA Grapalat" w:hAnsi="GHEA Grapalat" w:cs="Sylfaen"/>
          <w:sz w:val="12"/>
          <w:szCs w:val="12"/>
        </w:rPr>
        <w:t>Պատվիրատուի անունը                                                                                                 Կապալառուի անունը</w:t>
      </w:r>
    </w:p>
    <w:p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E6597C">
        <w:rPr>
          <w:rFonts w:ascii="GHEA Grapalat" w:hAnsi="GHEA Grapalat" w:cs="Sylfaen"/>
          <w:sz w:val="20"/>
          <w:szCs w:val="20"/>
        </w:rPr>
        <w:t xml:space="preserve"> միջև</w:t>
      </w:r>
      <w:r w:rsidRPr="00E6597C">
        <w:rPr>
          <w:rFonts w:ascii="GHEA Grapalat" w:hAnsi="GHEA Grapalat" w:cs="Sylfaen"/>
        </w:rPr>
        <w:t xml:space="preserve"> </w:t>
      </w:r>
      <w:r w:rsidRPr="00E6597C">
        <w:rPr>
          <w:rFonts w:ascii="GHEA Grapalat" w:hAnsi="GHEA Grapalat" w:cs="Sylfaen"/>
          <w:sz w:val="20"/>
        </w:rPr>
        <w:t xml:space="preserve">20     թ. </w:t>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02279" w:rsidRPr="00E6597C"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r>
      <w:tr w:rsidR="00F02279" w:rsidRPr="00E6597C"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r>
    </w:tbl>
    <w:p w:rsidR="00F02279" w:rsidRPr="00E6597C" w:rsidRDefault="00F02279" w:rsidP="00F02279">
      <w:pPr>
        <w:tabs>
          <w:tab w:val="left" w:pos="360"/>
          <w:tab w:val="left" w:pos="540"/>
        </w:tabs>
        <w:jc w:val="both"/>
        <w:rPr>
          <w:rFonts w:ascii="GHEA Grapalat" w:hAnsi="GHEA Grapalat" w:cs="Sylfaen"/>
          <w:lang w:eastAsia="ru-RU"/>
        </w:rPr>
      </w:pPr>
    </w:p>
    <w:p w:rsidR="00F02279" w:rsidRPr="00E6597C" w:rsidRDefault="00F02279" w:rsidP="00F02279">
      <w:pPr>
        <w:tabs>
          <w:tab w:val="left" w:pos="360"/>
          <w:tab w:val="left" w:pos="540"/>
        </w:tabs>
        <w:jc w:val="both"/>
        <w:rPr>
          <w:rFonts w:ascii="GHEA Grapalat" w:hAnsi="GHEA Grapalat" w:cs="Sylfaen"/>
        </w:rPr>
      </w:pPr>
    </w:p>
    <w:p w:rsidR="00F02279" w:rsidRPr="00E6597C" w:rsidRDefault="00F02279" w:rsidP="00F02279">
      <w:pPr>
        <w:tabs>
          <w:tab w:val="left" w:pos="360"/>
          <w:tab w:val="left" w:pos="540"/>
        </w:tabs>
        <w:jc w:val="both"/>
        <w:rPr>
          <w:rFonts w:ascii="GHEA Grapalat" w:hAnsi="GHEA Grapalat" w:cs="Sylfaen"/>
          <w:lang w:val="hy-AM"/>
        </w:rPr>
      </w:pPr>
    </w:p>
    <w:p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F02279" w:rsidRPr="00E6597C" w:rsidRDefault="00F02279" w:rsidP="00F02279">
      <w:pPr>
        <w:tabs>
          <w:tab w:val="left" w:pos="360"/>
          <w:tab w:val="left" w:pos="540"/>
        </w:tabs>
        <w:rPr>
          <w:rFonts w:ascii="GHEA Grapalat" w:hAnsi="GHEA Grapalat" w:cs="Sylfaen"/>
          <w:sz w:val="22"/>
          <w:szCs w:val="22"/>
          <w:lang w:val="hy-AM"/>
        </w:rPr>
      </w:pPr>
    </w:p>
    <w:p w:rsidR="00F02279" w:rsidRPr="00E6597C" w:rsidRDefault="00F02279" w:rsidP="00F02279">
      <w:pPr>
        <w:jc w:val="center"/>
        <w:rPr>
          <w:rFonts w:ascii="GHEA Grapalat" w:hAnsi="GHEA Grapalat" w:cs="Sylfaen"/>
          <w:sz w:val="22"/>
          <w:szCs w:val="22"/>
          <w:lang w:val="hy-AM"/>
        </w:rPr>
      </w:pPr>
    </w:p>
    <w:p w:rsidR="00F02279" w:rsidRPr="00E6597C" w:rsidRDefault="00F02279" w:rsidP="00F02279">
      <w:pPr>
        <w:jc w:val="center"/>
        <w:rPr>
          <w:rFonts w:ascii="GHEA Grapalat" w:hAnsi="GHEA Grapalat" w:cs="Sylfaen"/>
          <w:sz w:val="14"/>
          <w:szCs w:val="14"/>
          <w:lang w:val="hy-AM"/>
        </w:rPr>
      </w:pPr>
    </w:p>
    <w:p w:rsidR="00F02279" w:rsidRPr="00E6597C" w:rsidRDefault="00F02279" w:rsidP="00F02279">
      <w:pPr>
        <w:jc w:val="center"/>
        <w:rPr>
          <w:rFonts w:ascii="GHEA Grapalat" w:hAnsi="GHEA Grapalat" w:cs="Sylfaen"/>
          <w:sz w:val="22"/>
          <w:szCs w:val="22"/>
          <w:lang w:val="hy-AM"/>
        </w:rPr>
      </w:pPr>
    </w:p>
    <w:p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rsidR="00F02279" w:rsidRPr="00E6597C" w:rsidRDefault="00F02279" w:rsidP="00F02279">
      <w:pPr>
        <w:jc w:val="center"/>
        <w:rPr>
          <w:rFonts w:ascii="GHEA Grapalat" w:hAnsi="GHEA Grapalat" w:cs="Sylfaen"/>
          <w:sz w:val="22"/>
          <w:szCs w:val="22"/>
          <w:lang w:val="hy-AM"/>
        </w:rPr>
      </w:pPr>
    </w:p>
    <w:p w:rsidR="00F02279" w:rsidRPr="00E6597C" w:rsidRDefault="00F02279" w:rsidP="00F02279">
      <w:pPr>
        <w:tabs>
          <w:tab w:val="left" w:pos="360"/>
          <w:tab w:val="left" w:pos="540"/>
        </w:tabs>
        <w:rPr>
          <w:rFonts w:ascii="GHEA Grapalat" w:hAnsi="GHEA Grapalat" w:cs="Sylfaen"/>
          <w:sz w:val="22"/>
          <w:szCs w:val="22"/>
          <w:lang w:val="hy-AM"/>
        </w:rPr>
      </w:pPr>
    </w:p>
    <w:p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tblPr>
      <w:tblGrid>
        <w:gridCol w:w="4785"/>
        <w:gridCol w:w="5223"/>
      </w:tblGrid>
      <w:tr w:rsidR="00F02279" w:rsidRPr="00E6597C" w:rsidTr="00545BDE">
        <w:tc>
          <w:tcPr>
            <w:tcW w:w="4785" w:type="dxa"/>
          </w:tcPr>
          <w:p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tblPr>
      <w:tblGrid>
        <w:gridCol w:w="4875"/>
        <w:gridCol w:w="4875"/>
      </w:tblGrid>
      <w:tr w:rsidR="00F02279" w:rsidRPr="00E6597C" w:rsidTr="00545BDE">
        <w:trPr>
          <w:tblCellSpacing w:w="7" w:type="dxa"/>
          <w:jc w:val="center"/>
        </w:trPr>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rsidTr="00545BDE">
        <w:trPr>
          <w:tblCellSpacing w:w="7" w:type="dxa"/>
          <w:jc w:val="center"/>
        </w:trPr>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rsidR="00F02279" w:rsidRPr="00E6597C" w:rsidRDefault="00F02279" w:rsidP="00F02279">
      <w:pPr>
        <w:tabs>
          <w:tab w:val="left" w:pos="360"/>
          <w:tab w:val="left" w:pos="540"/>
        </w:tabs>
        <w:jc w:val="center"/>
        <w:rPr>
          <w:rFonts w:ascii="Sylfaen" w:hAnsi="Sylfaen" w:cs="Sylfaen"/>
          <w:b/>
          <w:bCs/>
        </w:rPr>
      </w:pPr>
    </w:p>
    <w:p w:rsidR="00F02279" w:rsidRPr="00E6597C" w:rsidRDefault="00F02279" w:rsidP="00F02279">
      <w:pPr>
        <w:pStyle w:val="31"/>
        <w:spacing w:line="240" w:lineRule="auto"/>
        <w:jc w:val="center"/>
        <w:rPr>
          <w:rFonts w:ascii="GHEA Grapalat" w:hAnsi="GHEA Grapalat" w:cs="Sylfaen"/>
          <w:b/>
          <w:lang w:val="hy-AM"/>
        </w:rPr>
      </w:pPr>
    </w:p>
    <w:p w:rsidR="00071D1C" w:rsidRPr="00E6597C" w:rsidRDefault="00071D1C" w:rsidP="00EF3662">
      <w:pPr>
        <w:jc w:val="right"/>
        <w:rPr>
          <w:rFonts w:ascii="GHEA Grapalat" w:hAnsi="GHEA Grapalat"/>
          <w:i/>
          <w:sz w:val="20"/>
          <w:lang w:val="hy-AM"/>
        </w:rPr>
      </w:pPr>
    </w:p>
    <w:p w:rsidR="00F87473" w:rsidRPr="00FB1EC7" w:rsidRDefault="00F02279" w:rsidP="00C8523E">
      <w:pPr>
        <w:pStyle w:val="31"/>
        <w:spacing w:line="240" w:lineRule="auto"/>
        <w:jc w:val="right"/>
        <w:rPr>
          <w:rFonts w:ascii="GHEA Grapalat" w:hAnsi="GHEA Grapalat"/>
        </w:rPr>
      </w:pPr>
      <w:r w:rsidRPr="00E6597C">
        <w:rPr>
          <w:rFonts w:ascii="GHEA Grapalat" w:hAnsi="GHEA Grapalat" w:cs="Sylfaen"/>
          <w:b/>
          <w:lang w:val="hy-AM"/>
        </w:rPr>
        <w:br w:type="page"/>
      </w:r>
    </w:p>
    <w:p w:rsidR="00071D1C" w:rsidRPr="005E1F72" w:rsidRDefault="00071D1C" w:rsidP="00EF3662">
      <w:pPr>
        <w:tabs>
          <w:tab w:val="left" w:pos="2268"/>
        </w:tabs>
        <w:ind w:left="-284" w:firstLine="284"/>
        <w:jc w:val="right"/>
        <w:rPr>
          <w:rFonts w:ascii="GHEA Grapalat" w:hAnsi="GHEA Grapalat"/>
          <w:lang w:val="hy-AM"/>
        </w:rPr>
      </w:pPr>
    </w:p>
    <w:sectPr w:rsidR="00071D1C" w:rsidRPr="005E1F72" w:rsidSect="00C8523E">
      <w:footnotePr>
        <w:pos w:val="beneathText"/>
      </w:footnotePr>
      <w:pgSz w:w="11906" w:h="16838" w:code="9"/>
      <w:pgMar w:top="533" w:right="707" w:bottom="720" w:left="663" w:header="561" w:footer="56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53A6" w:rsidRDefault="00F553A6">
      <w:r>
        <w:separator/>
      </w:r>
    </w:p>
  </w:endnote>
  <w:endnote w:type="continuationSeparator" w:id="0">
    <w:p w:rsidR="00F553A6" w:rsidRDefault="00F553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altName w:val="Arial"/>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charset w:val="00"/>
    <w:family w:val="roman"/>
    <w:pitch w:val="default"/>
    <w:sig w:usb0="00000000" w:usb1="00000000" w:usb2="00000000" w:usb3="00000000" w:csb0="00000000"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TimesArmenianPSMT">
    <w:altName w:val="Times New Roman"/>
    <w:charset w:val="00"/>
    <w:family w:val="roman"/>
    <w:pitch w:val="default"/>
    <w:sig w:usb0="00000000"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53A6" w:rsidRDefault="00F553A6">
      <w:r>
        <w:separator/>
      </w:r>
    </w:p>
  </w:footnote>
  <w:footnote w:type="continuationSeparator" w:id="0">
    <w:p w:rsidR="00F553A6" w:rsidRDefault="00F553A6">
      <w:r>
        <w:continuationSeparator/>
      </w:r>
    </w:p>
  </w:footnote>
  <w:footnote w:id="1">
    <w:p w:rsidR="00771150" w:rsidRPr="005D7B02" w:rsidRDefault="00771150" w:rsidP="00375D38">
      <w:pPr>
        <w:pStyle w:val="af2"/>
        <w:jc w:val="both"/>
        <w:rPr>
          <w:rFonts w:ascii="GHEA Grapalat" w:hAnsi="GHEA Grapalat"/>
          <w:b/>
          <w:bCs/>
          <w:i/>
          <w:sz w:val="16"/>
          <w:szCs w:val="16"/>
          <w:lang w:val="af-ZA"/>
        </w:rPr>
      </w:pPr>
      <w:r w:rsidRPr="005D7B02">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5D7B02">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«ԲՄԱՇՁԲ» բառը՝ համապատասխանաբար «ԳՀԱՇՁԲ» կամ «ՀՄԱԱՇՁԲ» բառերով.</w:t>
      </w:r>
    </w:p>
    <w:p w:rsidR="00771150" w:rsidRPr="005D7B02" w:rsidDel="009A5190" w:rsidRDefault="00771150" w:rsidP="00375D38">
      <w:pPr>
        <w:pStyle w:val="af2"/>
        <w:jc w:val="both"/>
        <w:rPr>
          <w:del w:id="3" w:author="Vahe Mahtesyan" w:date="2018-02-14T10:15:00Z"/>
          <w:rFonts w:ascii="GHEA Grapalat" w:hAnsi="GHEA Grapalat"/>
          <w:i/>
          <w:sz w:val="16"/>
          <w:szCs w:val="16"/>
          <w:lang w:val="af-ZA"/>
        </w:rPr>
      </w:pPr>
      <w:r w:rsidRPr="005D7B02">
        <w:rPr>
          <w:rStyle w:val="af6"/>
          <w:rFonts w:ascii="GHEA Grapalat" w:hAnsi="GHEA Grapalat"/>
          <w:sz w:val="16"/>
          <w:szCs w:val="16"/>
        </w:rPr>
        <w:footnoteRef/>
      </w:r>
      <w:r w:rsidRPr="00EB5E79">
        <w:rPr>
          <w:lang w:val="af-ZA"/>
        </w:rPr>
        <w:t xml:space="preserve"> </w:t>
      </w:r>
      <w:r w:rsidRPr="005D7B02">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2">
    <w:p w:rsidR="00771150" w:rsidRPr="00015CC3" w:rsidRDefault="00771150" w:rsidP="006C1D25">
      <w:pPr>
        <w:pStyle w:val="af2"/>
        <w:jc w:val="both"/>
        <w:rPr>
          <w:rFonts w:ascii="GHEA Grapalat" w:hAnsi="GHEA Grapalat" w:cs="Sylfaen"/>
          <w:i/>
          <w:sz w:val="16"/>
          <w:szCs w:val="16"/>
          <w:lang w:val="af-ZA"/>
        </w:rPr>
      </w:pPr>
      <w:r w:rsidRPr="005D7B02">
        <w:rPr>
          <w:rStyle w:val="af6"/>
        </w:rPr>
        <w:footnoteRef/>
      </w:r>
      <w:r w:rsidRPr="00EB5E79">
        <w:rPr>
          <w:lang w:val="af-ZA"/>
        </w:rPr>
        <w:t xml:space="preserve"> </w:t>
      </w:r>
      <w:r w:rsidRPr="005D7B02">
        <w:rPr>
          <w:rFonts w:ascii="GHEA Grapalat" w:hAnsi="GHEA Grapalat" w:cs="Sylfaen"/>
          <w:i/>
          <w:sz w:val="16"/>
          <w:szCs w:val="16"/>
        </w:rPr>
        <w:t>Կետը</w:t>
      </w:r>
      <w:r w:rsidRPr="00015CC3">
        <w:rPr>
          <w:rFonts w:ascii="GHEA Grapalat" w:hAnsi="GHEA Grapalat" w:cs="Sylfaen"/>
          <w:i/>
          <w:sz w:val="16"/>
          <w:szCs w:val="16"/>
          <w:lang w:val="af-ZA"/>
        </w:rPr>
        <w:t xml:space="preserve">, </w:t>
      </w:r>
      <w:r w:rsidRPr="005D7B02">
        <w:rPr>
          <w:rFonts w:ascii="GHEA Grapalat" w:hAnsi="GHEA Grapalat" w:cs="Sylfaen"/>
          <w:i/>
          <w:sz w:val="16"/>
          <w:szCs w:val="16"/>
        </w:rPr>
        <w:t>ինչպես</w:t>
      </w:r>
      <w:r w:rsidRPr="00015CC3">
        <w:rPr>
          <w:rFonts w:ascii="GHEA Grapalat" w:hAnsi="GHEA Grapalat" w:cs="Sylfaen"/>
          <w:i/>
          <w:sz w:val="16"/>
          <w:szCs w:val="16"/>
          <w:lang w:val="af-ZA"/>
        </w:rPr>
        <w:t xml:space="preserve"> </w:t>
      </w:r>
      <w:r w:rsidRPr="005D7B02">
        <w:rPr>
          <w:rFonts w:ascii="GHEA Grapalat" w:hAnsi="GHEA Grapalat" w:cs="Sylfaen"/>
          <w:i/>
          <w:sz w:val="16"/>
          <w:szCs w:val="16"/>
        </w:rPr>
        <w:t>նաև</w:t>
      </w:r>
      <w:r w:rsidRPr="00015CC3">
        <w:rPr>
          <w:rFonts w:ascii="GHEA Grapalat" w:hAnsi="GHEA Grapalat" w:cs="Sylfaen"/>
          <w:i/>
          <w:sz w:val="16"/>
          <w:szCs w:val="16"/>
          <w:lang w:val="af-ZA"/>
        </w:rPr>
        <w:t xml:space="preserve"> </w:t>
      </w:r>
      <w:r w:rsidRPr="005D7B02">
        <w:rPr>
          <w:rFonts w:ascii="GHEA Grapalat" w:hAnsi="GHEA Grapalat" w:cs="Sylfaen"/>
          <w:i/>
          <w:sz w:val="16"/>
          <w:szCs w:val="16"/>
        </w:rPr>
        <w:t>հրավերի</w:t>
      </w:r>
      <w:r w:rsidRPr="00015CC3">
        <w:rPr>
          <w:rFonts w:ascii="GHEA Grapalat" w:hAnsi="GHEA Grapalat" w:cs="Sylfaen"/>
          <w:i/>
          <w:sz w:val="16"/>
          <w:szCs w:val="16"/>
          <w:lang w:val="af-ZA"/>
        </w:rPr>
        <w:t xml:space="preserve"> 1-</w:t>
      </w:r>
      <w:r w:rsidRPr="005D7B02">
        <w:rPr>
          <w:rFonts w:ascii="GHEA Grapalat" w:hAnsi="GHEA Grapalat" w:cs="Sylfaen"/>
          <w:i/>
          <w:sz w:val="16"/>
          <w:szCs w:val="16"/>
        </w:rPr>
        <w:t>ին</w:t>
      </w:r>
      <w:r w:rsidRPr="00015CC3">
        <w:rPr>
          <w:rFonts w:ascii="GHEA Grapalat" w:hAnsi="GHEA Grapalat" w:cs="Sylfaen"/>
          <w:i/>
          <w:sz w:val="16"/>
          <w:szCs w:val="16"/>
          <w:lang w:val="af-ZA"/>
        </w:rPr>
        <w:t xml:space="preserve"> </w:t>
      </w:r>
      <w:r w:rsidRPr="005D7B02">
        <w:rPr>
          <w:rFonts w:ascii="GHEA Grapalat" w:hAnsi="GHEA Grapalat" w:cs="Sylfaen"/>
          <w:i/>
          <w:sz w:val="16"/>
          <w:szCs w:val="16"/>
        </w:rPr>
        <w:t>մասի</w:t>
      </w:r>
      <w:r w:rsidRPr="00015CC3">
        <w:rPr>
          <w:rFonts w:ascii="GHEA Grapalat" w:hAnsi="GHEA Grapalat" w:cs="Sylfaen"/>
          <w:i/>
          <w:sz w:val="16"/>
          <w:szCs w:val="16"/>
          <w:lang w:val="af-ZA"/>
        </w:rPr>
        <w:t xml:space="preserve"> 7-</w:t>
      </w:r>
      <w:r w:rsidRPr="005D7B02">
        <w:rPr>
          <w:rFonts w:ascii="GHEA Grapalat" w:hAnsi="GHEA Grapalat" w:cs="Sylfaen"/>
          <w:i/>
          <w:sz w:val="16"/>
          <w:szCs w:val="16"/>
        </w:rPr>
        <w:t>րդ</w:t>
      </w:r>
      <w:r w:rsidRPr="00015CC3">
        <w:rPr>
          <w:rFonts w:ascii="GHEA Grapalat" w:hAnsi="GHEA Grapalat" w:cs="Sylfaen"/>
          <w:i/>
          <w:sz w:val="16"/>
          <w:szCs w:val="16"/>
          <w:lang w:val="af-ZA"/>
        </w:rPr>
        <w:t xml:space="preserve"> </w:t>
      </w:r>
      <w:r w:rsidRPr="005D7B02">
        <w:rPr>
          <w:rFonts w:ascii="GHEA Grapalat" w:hAnsi="GHEA Grapalat" w:cs="Sylfaen"/>
          <w:i/>
          <w:sz w:val="16"/>
          <w:szCs w:val="16"/>
        </w:rPr>
        <w:t>բաժինը</w:t>
      </w:r>
      <w:r w:rsidRPr="00015CC3">
        <w:rPr>
          <w:rFonts w:ascii="GHEA Grapalat" w:hAnsi="GHEA Grapalat" w:cs="Sylfaen"/>
          <w:i/>
          <w:sz w:val="16"/>
          <w:szCs w:val="16"/>
          <w:lang w:val="af-ZA"/>
        </w:rPr>
        <w:t xml:space="preserve"> </w:t>
      </w:r>
      <w:r w:rsidRPr="005D7B02">
        <w:rPr>
          <w:rFonts w:ascii="GHEA Grapalat" w:hAnsi="GHEA Grapalat" w:cs="Sylfaen"/>
          <w:i/>
          <w:sz w:val="16"/>
          <w:szCs w:val="16"/>
        </w:rPr>
        <w:t>հրավերից</w:t>
      </w:r>
      <w:r w:rsidRPr="00015CC3">
        <w:rPr>
          <w:rFonts w:ascii="GHEA Grapalat" w:hAnsi="GHEA Grapalat" w:cs="Sylfaen"/>
          <w:i/>
          <w:sz w:val="16"/>
          <w:szCs w:val="16"/>
          <w:lang w:val="af-ZA"/>
        </w:rPr>
        <w:t xml:space="preserve"> </w:t>
      </w:r>
      <w:r w:rsidRPr="005D7B02">
        <w:rPr>
          <w:rFonts w:ascii="GHEA Grapalat" w:hAnsi="GHEA Grapalat" w:cs="Sylfaen"/>
          <w:i/>
          <w:sz w:val="16"/>
          <w:szCs w:val="16"/>
        </w:rPr>
        <w:t>հանվում</w:t>
      </w:r>
      <w:r w:rsidRPr="00015CC3">
        <w:rPr>
          <w:rFonts w:ascii="GHEA Grapalat" w:hAnsi="GHEA Grapalat" w:cs="Sylfaen"/>
          <w:i/>
          <w:sz w:val="16"/>
          <w:szCs w:val="16"/>
          <w:lang w:val="af-ZA"/>
        </w:rPr>
        <w:t xml:space="preserve"> </w:t>
      </w:r>
      <w:r w:rsidRPr="005D7B02">
        <w:rPr>
          <w:rFonts w:ascii="GHEA Grapalat" w:hAnsi="GHEA Grapalat" w:cs="Sylfaen"/>
          <w:i/>
          <w:sz w:val="16"/>
          <w:szCs w:val="16"/>
        </w:rPr>
        <w:t>է</w:t>
      </w:r>
      <w:r w:rsidRPr="00015CC3">
        <w:rPr>
          <w:rFonts w:ascii="GHEA Grapalat" w:hAnsi="GHEA Grapalat" w:cs="Sylfaen"/>
          <w:i/>
          <w:sz w:val="16"/>
          <w:szCs w:val="16"/>
          <w:lang w:val="af-ZA"/>
        </w:rPr>
        <w:t xml:space="preserve">, </w:t>
      </w:r>
      <w:r w:rsidRPr="005D7B02">
        <w:rPr>
          <w:rFonts w:ascii="GHEA Grapalat" w:hAnsi="GHEA Grapalat" w:cs="Sylfaen"/>
          <w:i/>
          <w:sz w:val="16"/>
          <w:szCs w:val="16"/>
        </w:rPr>
        <w:t>եթե՝</w:t>
      </w:r>
    </w:p>
    <w:p w:rsidR="00771150" w:rsidRPr="00973892" w:rsidRDefault="00771150" w:rsidP="006C1D25">
      <w:pPr>
        <w:pStyle w:val="af2"/>
        <w:jc w:val="both"/>
        <w:rPr>
          <w:rFonts w:ascii="GHEA Grapalat" w:hAnsi="GHEA Grapalat" w:cs="Sylfaen"/>
          <w:i/>
          <w:sz w:val="16"/>
          <w:szCs w:val="16"/>
          <w:lang w:val="af-ZA"/>
        </w:rPr>
      </w:pPr>
      <w:r w:rsidRPr="00973892">
        <w:rPr>
          <w:rFonts w:ascii="GHEA Grapalat" w:hAnsi="GHEA Grapalat" w:cs="Sylfaen"/>
          <w:i/>
          <w:sz w:val="16"/>
          <w:szCs w:val="16"/>
          <w:lang w:val="af-ZA"/>
        </w:rPr>
        <w:t xml:space="preserve">- </w:t>
      </w:r>
      <w:r w:rsidRPr="005D7B02">
        <w:rPr>
          <w:rFonts w:ascii="GHEA Grapalat" w:hAnsi="GHEA Grapalat" w:cs="Sylfaen"/>
          <w:i/>
          <w:sz w:val="16"/>
          <w:szCs w:val="16"/>
        </w:rPr>
        <w:t>ընթացակարգը</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կազմակերպվում</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է</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Գնումների</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մասին</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ՀՀ</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օրենքի</w:t>
      </w:r>
      <w:r w:rsidRPr="00973892">
        <w:rPr>
          <w:rFonts w:ascii="GHEA Grapalat" w:hAnsi="GHEA Grapalat" w:cs="Sylfaen"/>
          <w:i/>
          <w:sz w:val="16"/>
          <w:szCs w:val="16"/>
          <w:lang w:val="af-ZA"/>
        </w:rPr>
        <w:t xml:space="preserve"> 15-</w:t>
      </w:r>
      <w:r w:rsidRPr="005D7B02">
        <w:rPr>
          <w:rFonts w:ascii="GHEA Grapalat" w:hAnsi="GHEA Grapalat" w:cs="Sylfaen"/>
          <w:i/>
          <w:sz w:val="16"/>
          <w:szCs w:val="16"/>
        </w:rPr>
        <w:t>րդ</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հոդվածի</w:t>
      </w:r>
      <w:r w:rsidRPr="00973892">
        <w:rPr>
          <w:rFonts w:ascii="GHEA Grapalat" w:hAnsi="GHEA Grapalat" w:cs="Sylfaen"/>
          <w:i/>
          <w:sz w:val="16"/>
          <w:szCs w:val="16"/>
          <w:lang w:val="af-ZA"/>
        </w:rPr>
        <w:t xml:space="preserve"> 6-</w:t>
      </w:r>
      <w:r w:rsidRPr="005D7B02">
        <w:rPr>
          <w:rFonts w:ascii="GHEA Grapalat" w:hAnsi="GHEA Grapalat" w:cs="Sylfaen"/>
          <w:i/>
          <w:sz w:val="16"/>
          <w:szCs w:val="16"/>
        </w:rPr>
        <w:t>րդ</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մասի</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հիման</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վրա</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բացառությամբ</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այն</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դեպքի</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երբ</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ընթացակարգը</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կազմակերպելու</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համար</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անհրաժեշտ</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գնման</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հայտը</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հաստատվելու</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օրվա</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դրությամբ</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նախատեսված</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ֆինանսական</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միջոցների</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չափը</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գերազանցում</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է</w:t>
      </w:r>
      <w:r w:rsidRPr="00973892">
        <w:rPr>
          <w:rFonts w:ascii="GHEA Grapalat" w:hAnsi="GHEA Grapalat" w:cs="Sylfaen"/>
          <w:i/>
          <w:sz w:val="16"/>
          <w:szCs w:val="16"/>
          <w:lang w:val="af-ZA"/>
        </w:rPr>
        <w:t xml:space="preserve"> </w:t>
      </w:r>
      <w:r w:rsidRPr="005D7B02">
        <w:rPr>
          <w:rFonts w:ascii="GHEA Grapalat" w:hAnsi="GHEA Grapalat" w:cs="Sylfaen"/>
          <w:i/>
          <w:sz w:val="16"/>
          <w:szCs w:val="16"/>
          <w:lang w:val="hy-AM"/>
        </w:rPr>
        <w:t>25</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մլն</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ՀՀ</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դրամը</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և</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կնքվելիք</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պայմանագրի</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ամբողջական</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կատարման</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համար</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հետագայում</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ևս</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պահանջվելու</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են</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ֆինանսական</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միջոցներ</w:t>
      </w:r>
      <w:r w:rsidRPr="00973892">
        <w:rPr>
          <w:rFonts w:ascii="GHEA Grapalat" w:hAnsi="GHEA Grapalat" w:cs="Sylfaen"/>
          <w:i/>
          <w:sz w:val="16"/>
          <w:szCs w:val="16"/>
          <w:lang w:val="af-ZA"/>
        </w:rPr>
        <w:t>.</w:t>
      </w:r>
    </w:p>
    <w:p w:rsidR="00771150" w:rsidRPr="00973892" w:rsidRDefault="00771150" w:rsidP="006C1D25">
      <w:pPr>
        <w:pStyle w:val="af2"/>
        <w:jc w:val="both"/>
        <w:rPr>
          <w:rFonts w:ascii="GHEA Grapalat" w:hAnsi="GHEA Grapalat" w:cs="Sylfaen"/>
          <w:i/>
          <w:sz w:val="16"/>
          <w:szCs w:val="16"/>
          <w:lang w:val="af-ZA"/>
        </w:rPr>
      </w:pPr>
      <w:r w:rsidRPr="00973892">
        <w:rPr>
          <w:rFonts w:ascii="GHEA Grapalat" w:hAnsi="GHEA Grapalat" w:cs="Sylfaen"/>
          <w:i/>
          <w:sz w:val="16"/>
          <w:szCs w:val="16"/>
          <w:lang w:val="af-ZA"/>
        </w:rPr>
        <w:t xml:space="preserve">- </w:t>
      </w:r>
      <w:r w:rsidRPr="005D7B02">
        <w:rPr>
          <w:rFonts w:ascii="GHEA Grapalat" w:hAnsi="GHEA Grapalat" w:cs="Sylfaen"/>
          <w:i/>
          <w:sz w:val="16"/>
          <w:szCs w:val="16"/>
        </w:rPr>
        <w:t>գնման</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հայտով</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տվյալ</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ընթացակարգի</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շրջանակում</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գնվելիք</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աշխատանքների</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գինը</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չի</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գերազանցում</w:t>
      </w:r>
      <w:r w:rsidRPr="00973892">
        <w:rPr>
          <w:rFonts w:ascii="GHEA Grapalat" w:hAnsi="GHEA Grapalat" w:cs="Sylfaen"/>
          <w:i/>
          <w:sz w:val="16"/>
          <w:szCs w:val="16"/>
          <w:lang w:val="af-ZA"/>
        </w:rPr>
        <w:t xml:space="preserve"> </w:t>
      </w:r>
      <w:r w:rsidRPr="005D7B02">
        <w:rPr>
          <w:rFonts w:ascii="GHEA Grapalat" w:hAnsi="GHEA Grapalat" w:cs="Sylfaen"/>
          <w:i/>
          <w:sz w:val="16"/>
          <w:szCs w:val="16"/>
          <w:lang w:val="hy-AM"/>
        </w:rPr>
        <w:t>25</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մլն</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ՀՀ</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դրամը</w:t>
      </w:r>
      <w:r w:rsidRPr="00973892">
        <w:rPr>
          <w:rFonts w:ascii="GHEA Grapalat" w:hAnsi="GHEA Grapalat" w:cs="Sylfaen"/>
          <w:i/>
          <w:sz w:val="16"/>
          <w:szCs w:val="16"/>
          <w:lang w:val="af-ZA"/>
        </w:rPr>
        <w:t>.</w:t>
      </w:r>
    </w:p>
    <w:p w:rsidR="00771150" w:rsidRPr="00973892" w:rsidRDefault="00771150" w:rsidP="006C1D25">
      <w:pPr>
        <w:pStyle w:val="af2"/>
        <w:jc w:val="both"/>
        <w:rPr>
          <w:rFonts w:ascii="GHEA Grapalat" w:hAnsi="GHEA Grapalat" w:cs="Sylfaen"/>
          <w:i/>
          <w:sz w:val="16"/>
          <w:szCs w:val="16"/>
          <w:lang w:val="af-ZA"/>
        </w:rPr>
      </w:pPr>
      <w:r w:rsidRPr="00973892">
        <w:rPr>
          <w:rFonts w:ascii="GHEA Grapalat" w:hAnsi="GHEA Grapalat" w:cs="Sylfaen"/>
          <w:i/>
          <w:sz w:val="16"/>
          <w:szCs w:val="16"/>
          <w:lang w:val="af-ZA"/>
        </w:rPr>
        <w:t xml:space="preserve">- </w:t>
      </w:r>
      <w:r w:rsidRPr="005D7B02">
        <w:rPr>
          <w:rFonts w:ascii="GHEA Grapalat" w:hAnsi="GHEA Grapalat" w:cs="Sylfaen"/>
          <w:i/>
          <w:sz w:val="16"/>
          <w:szCs w:val="16"/>
        </w:rPr>
        <w:t>գնումն</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իրականացվում</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է</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հրատապության</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հիմքով</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պայմանավորված</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մեկ</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անձից</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գնման</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ձևով</w:t>
      </w:r>
      <w:r w:rsidRPr="00973892">
        <w:rPr>
          <w:rFonts w:ascii="GHEA Grapalat" w:hAnsi="GHEA Grapalat" w:cs="Sylfaen"/>
          <w:i/>
          <w:sz w:val="16"/>
          <w:szCs w:val="16"/>
          <w:lang w:val="af-ZA"/>
        </w:rPr>
        <w:t>:</w:t>
      </w:r>
    </w:p>
    <w:p w:rsidR="00771150" w:rsidRPr="00973892" w:rsidRDefault="00771150" w:rsidP="006C1D25">
      <w:pPr>
        <w:pStyle w:val="af2"/>
        <w:jc w:val="both"/>
        <w:rPr>
          <w:lang w:val="af-ZA"/>
        </w:rPr>
      </w:pPr>
      <w:r w:rsidRPr="005D7B02">
        <w:rPr>
          <w:rFonts w:ascii="GHEA Grapalat" w:hAnsi="GHEA Grapalat" w:cs="Sylfaen"/>
          <w:i/>
          <w:sz w:val="16"/>
          <w:szCs w:val="16"/>
        </w:rPr>
        <w:t>Սույն</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պայմանի</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կիրառման</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դեպքում</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խմբագրվում</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են</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հրավերի</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կետերը</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բաժինները</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և</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դրանց</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կատարված</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հյղումները</w:t>
      </w:r>
      <w:r w:rsidRPr="00973892">
        <w:rPr>
          <w:rFonts w:ascii="GHEA Grapalat" w:hAnsi="GHEA Grapalat" w:cs="Sylfaen"/>
          <w:i/>
          <w:sz w:val="16"/>
          <w:szCs w:val="16"/>
          <w:lang w:val="af-ZA"/>
        </w:rPr>
        <w:t>:</w:t>
      </w:r>
    </w:p>
  </w:footnote>
  <w:footnote w:id="3">
    <w:p w:rsidR="00771150" w:rsidRPr="00EB5E79" w:rsidRDefault="00771150" w:rsidP="005D30FC">
      <w:pPr>
        <w:pStyle w:val="af2"/>
        <w:rPr>
          <w:rFonts w:ascii="Calibri" w:hAnsi="Calibri"/>
          <w:lang w:val="af-ZA"/>
        </w:rPr>
      </w:pPr>
      <w:r w:rsidRPr="005D7B02">
        <w:rPr>
          <w:rStyle w:val="af6"/>
        </w:rPr>
        <w:footnoteRef/>
      </w:r>
      <w:r w:rsidRPr="005D7B02">
        <w:rPr>
          <w:rFonts w:ascii="Calibri" w:hAnsi="Calibri"/>
          <w:vertAlign w:val="superscript"/>
          <w:lang w:val="hy-AM"/>
        </w:rPr>
        <w:t>.1</w:t>
      </w:r>
      <w:r w:rsidRPr="00EB5E79">
        <w:rPr>
          <w:lang w:val="af-ZA"/>
        </w:rPr>
        <w:t xml:space="preserve"> </w:t>
      </w:r>
      <w:r w:rsidRPr="005D7B02">
        <w:rPr>
          <w:rFonts w:ascii="GHEA Grapalat" w:hAnsi="GHEA Grapalat" w:cs="Sylfaen"/>
          <w:i/>
          <w:sz w:val="16"/>
          <w:szCs w:val="16"/>
        </w:rPr>
        <w:t>Եթե</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գնման</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հայտով</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տվյալ</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ընթացակարգի</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շրջանակում</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գնվելիք</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աշխատանքի</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գինը</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գերազանցում</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է</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գնումների</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բազային</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միավորի</w:t>
      </w:r>
      <w:r w:rsidRPr="00973892">
        <w:rPr>
          <w:rFonts w:ascii="GHEA Grapalat" w:hAnsi="GHEA Grapalat" w:cs="Sylfaen"/>
          <w:i/>
          <w:sz w:val="16"/>
          <w:szCs w:val="16"/>
          <w:lang w:val="af-ZA"/>
        </w:rPr>
        <w:t xml:space="preserve"> </w:t>
      </w:r>
      <w:r>
        <w:rPr>
          <w:rFonts w:ascii="GHEA Grapalat" w:hAnsi="GHEA Grapalat" w:cs="Sylfaen"/>
          <w:sz w:val="16"/>
          <w:szCs w:val="16"/>
          <w:lang w:val="hy-AM" w:eastAsia="en-US"/>
        </w:rPr>
        <w:t>ութսունապատիկը</w:t>
      </w:r>
      <w:r w:rsidRPr="00973892">
        <w:rPr>
          <w:rFonts w:ascii="GHEA Grapalat" w:hAnsi="GHEA Grapalat" w:cs="Sylfaen"/>
          <w:i/>
          <w:sz w:val="16"/>
          <w:szCs w:val="16"/>
          <w:lang w:val="af-ZA"/>
        </w:rPr>
        <w:t xml:space="preserve">&lt;&lt;15&gt;&gt; </w:t>
      </w:r>
      <w:r w:rsidRPr="005D7B02">
        <w:rPr>
          <w:rFonts w:ascii="GHEA Grapalat" w:hAnsi="GHEA Grapalat" w:cs="Sylfaen"/>
          <w:i/>
          <w:sz w:val="16"/>
          <w:szCs w:val="16"/>
        </w:rPr>
        <w:t>թիվը</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փոխարինվում</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է</w:t>
      </w:r>
      <w:r w:rsidRPr="00973892">
        <w:rPr>
          <w:rFonts w:ascii="GHEA Grapalat" w:hAnsi="GHEA Grapalat" w:cs="Sylfaen"/>
          <w:i/>
          <w:sz w:val="16"/>
          <w:szCs w:val="16"/>
          <w:lang w:val="af-ZA"/>
        </w:rPr>
        <w:t xml:space="preserve"> &lt;&lt;30&gt;&gt;</w:t>
      </w:r>
      <w:r w:rsidRPr="005D7B02">
        <w:rPr>
          <w:rFonts w:ascii="GHEA Grapalat" w:hAnsi="GHEA Grapalat" w:cs="Sylfaen"/>
          <w:i/>
          <w:sz w:val="16"/>
          <w:szCs w:val="16"/>
        </w:rPr>
        <w:t>թվով։</w:t>
      </w:r>
    </w:p>
  </w:footnote>
  <w:footnote w:id="4">
    <w:p w:rsidR="00771150" w:rsidRPr="00EB5E79" w:rsidRDefault="00771150" w:rsidP="00D879FD">
      <w:pPr>
        <w:jc w:val="both"/>
        <w:rPr>
          <w:rFonts w:ascii="GHEA Grapalat" w:hAnsi="GHEA Grapalat" w:cs="Sylfaen"/>
          <w:i/>
          <w:sz w:val="16"/>
          <w:szCs w:val="16"/>
          <w:lang w:val="af-ZA" w:eastAsia="ru-RU"/>
        </w:rPr>
      </w:pPr>
      <w:r w:rsidRPr="00EB5E79">
        <w:rPr>
          <w:rFonts w:ascii="GHEA Grapalat" w:hAnsi="GHEA Grapalat" w:cs="Sylfaen"/>
          <w:i/>
          <w:sz w:val="16"/>
          <w:szCs w:val="16"/>
          <w:vertAlign w:val="superscript"/>
          <w:lang w:val="af-ZA" w:eastAsia="ru-RU"/>
        </w:rPr>
        <w:t>5</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Եթե</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գնումն</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իրականացվում</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հրատապության</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հիմքով</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պայմանավորված</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անձից</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գնման</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ձևով</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ապա՝</w:t>
      </w:r>
    </w:p>
    <w:p w:rsidR="00771150" w:rsidRPr="005D7B02" w:rsidRDefault="00771150" w:rsidP="00D879FD">
      <w:pPr>
        <w:jc w:val="both"/>
        <w:rPr>
          <w:rFonts w:ascii="GHEA Grapalat" w:hAnsi="GHEA Grapalat"/>
          <w:i/>
          <w:sz w:val="16"/>
          <w:szCs w:val="16"/>
          <w:lang w:val="af-ZA"/>
        </w:rPr>
      </w:pPr>
      <w:r w:rsidRPr="00EB5E79">
        <w:rPr>
          <w:rFonts w:ascii="GHEA Grapalat" w:hAnsi="GHEA Grapalat" w:cs="Sylfaen"/>
          <w:i/>
          <w:sz w:val="16"/>
          <w:szCs w:val="16"/>
          <w:lang w:val="af-ZA" w:eastAsia="ru-RU"/>
        </w:rPr>
        <w:t xml:space="preserve">- 3.1 </w:t>
      </w:r>
      <w:r w:rsidRPr="005D7B02">
        <w:rPr>
          <w:rFonts w:ascii="GHEA Grapalat" w:hAnsi="GHEA Grapalat" w:cs="Sylfaen"/>
          <w:i/>
          <w:sz w:val="16"/>
          <w:szCs w:val="16"/>
          <w:lang w:eastAsia="ru-RU"/>
        </w:rPr>
        <w:t>կետի</w:t>
      </w:r>
      <w:r w:rsidRPr="00EB5E79">
        <w:rPr>
          <w:rFonts w:ascii="GHEA Grapalat" w:hAnsi="GHEA Grapalat" w:cs="Sylfaen"/>
          <w:i/>
          <w:sz w:val="16"/>
          <w:szCs w:val="16"/>
          <w:lang w:val="af-ZA" w:eastAsia="ru-RU"/>
        </w:rPr>
        <w:t xml:space="preserve"> 2-</w:t>
      </w:r>
      <w:r w:rsidRPr="005D7B02">
        <w:rPr>
          <w:rFonts w:ascii="GHEA Grapalat" w:hAnsi="GHEA Grapalat" w:cs="Sylfaen"/>
          <w:i/>
          <w:sz w:val="16"/>
          <w:szCs w:val="16"/>
          <w:lang w:eastAsia="ru-RU"/>
        </w:rPr>
        <w:t>րդ</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պարբերությունը</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Մասնակիցն</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իրավունք</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ունի</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հանձնաժողովից</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պահանջելու</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հրավերի</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Ընդ</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որում</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պահանջվել</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մինչև</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ժամը</w:t>
      </w:r>
      <w:r w:rsidRPr="00EB5E79">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Երևանի</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ժամանակով</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Հանձնաժողովը</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կատարած</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մասնակցին</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տրամադրում</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ստանալու</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հաջորդող</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ընթացքում</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բայց</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ոչ</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ուշ</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քան</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ընթացակարգի</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EB5E79">
        <w:rPr>
          <w:rFonts w:ascii="GHEA Grapalat" w:hAnsi="GHEA Grapalat" w:cs="Sylfaen"/>
          <w:i/>
          <w:sz w:val="16"/>
          <w:szCs w:val="16"/>
          <w:lang w:val="af-ZA" w:eastAsia="ru-RU"/>
        </w:rPr>
        <w:t xml:space="preserve"> 3 </w:t>
      </w:r>
      <w:r w:rsidRPr="005D7B02">
        <w:rPr>
          <w:rFonts w:ascii="GHEA Grapalat" w:hAnsi="GHEA Grapalat" w:cs="Sylfaen"/>
          <w:i/>
          <w:sz w:val="16"/>
          <w:szCs w:val="16"/>
          <w:lang w:eastAsia="ru-RU"/>
        </w:rPr>
        <w:t>ժամ</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մասնակիցը</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ներկայացնում</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Հարցման</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պարզաբանումն</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ուղարկվում</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հրավերով</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նախատեսված</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փոստից</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ստացված</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EB5E79">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EB5E79">
        <w:rPr>
          <w:rFonts w:ascii="GHEA Grapalat" w:hAnsi="GHEA Grapalat" w:cs="Sylfaen"/>
          <w:i/>
          <w:sz w:val="16"/>
          <w:szCs w:val="16"/>
          <w:lang w:val="af-ZA" w:eastAsia="ru-RU"/>
        </w:rPr>
        <w:t>:</w:t>
      </w:r>
      <w:r w:rsidRPr="005D7B02">
        <w:rPr>
          <w:rFonts w:ascii="GHEA Grapalat" w:hAnsi="GHEA Grapalat"/>
          <w:i/>
          <w:sz w:val="16"/>
          <w:szCs w:val="16"/>
          <w:lang w:val="af-ZA"/>
        </w:rPr>
        <w:t>».</w:t>
      </w:r>
    </w:p>
    <w:p w:rsidR="00771150" w:rsidRPr="005D7B02" w:rsidRDefault="00771150" w:rsidP="00D879FD">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r w:rsidRPr="005D7B02">
        <w:rPr>
          <w:rFonts w:ascii="GHEA Grapalat" w:hAnsi="GHEA Grapalat" w:cs="Sylfaen"/>
          <w:i/>
          <w:sz w:val="16"/>
          <w:szCs w:val="16"/>
          <w:lang w:eastAsia="ru-RU"/>
        </w:rPr>
        <w:t>Հայտերի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rsidR="00771150" w:rsidRPr="005D7B02" w:rsidRDefault="00771150" w:rsidP="005E2581">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դեպքում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հաշվվում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այդ</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օրվանից։</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rsidR="00771150" w:rsidRPr="005D7B02" w:rsidRDefault="00771150" w:rsidP="006C1D25">
      <w:pPr>
        <w:pStyle w:val="af2"/>
        <w:jc w:val="both"/>
        <w:rPr>
          <w:rFonts w:ascii="GHEA Grapalat" w:hAnsi="GHEA Grapalat" w:cs="Sylfaen"/>
          <w:i/>
          <w:sz w:val="16"/>
          <w:szCs w:val="16"/>
        </w:rPr>
      </w:pPr>
      <w:r w:rsidRPr="005D7B02">
        <w:rPr>
          <w:vertAlign w:val="superscript"/>
        </w:rPr>
        <w:t>6</w:t>
      </w:r>
      <w:r w:rsidRPr="005D7B02">
        <w:rPr>
          <w:rStyle w:val="af6"/>
          <w:color w:val="FFFFFF"/>
        </w:rPr>
        <w:footnoteRef/>
      </w:r>
      <w:r w:rsidRPr="005D7B02">
        <w:t xml:space="preserve"> </w:t>
      </w:r>
      <w:r w:rsidRPr="005D7B02">
        <w:rPr>
          <w:rFonts w:ascii="GHEA Grapalat" w:hAnsi="GHEA Grapalat" w:cs="Sylfaen"/>
          <w:i/>
          <w:sz w:val="16"/>
          <w:szCs w:val="16"/>
        </w:rPr>
        <w:t>Գնումը մրցույթով կամ գնանշման հարցման ձևով կազմակերպելու դեպքում սույն նախադասությունը հանվում է հրավերից, եթե`</w:t>
      </w:r>
    </w:p>
    <w:p w:rsidR="00771150" w:rsidRPr="005D7B02" w:rsidRDefault="00771150" w:rsidP="006C1D25">
      <w:pPr>
        <w:pStyle w:val="af2"/>
        <w:jc w:val="both"/>
        <w:rPr>
          <w:rFonts w:ascii="GHEA Grapalat" w:hAnsi="GHEA Grapalat" w:cs="Sylfaen"/>
          <w:i/>
          <w:sz w:val="16"/>
          <w:szCs w:val="16"/>
        </w:rPr>
      </w:pPr>
      <w:r w:rsidRPr="005D7B02">
        <w:rPr>
          <w:rFonts w:ascii="GHEA Grapalat" w:hAnsi="GHEA Grapalat" w:cs="Sylfaen"/>
          <w:i/>
          <w:sz w:val="16"/>
          <w:szCs w:val="16"/>
        </w:rPr>
        <w:t xml:space="preserve">- ընթացակարգը կազմակերպվում է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sidRPr="005D7B02">
        <w:rPr>
          <w:rFonts w:ascii="GHEA Grapalat" w:hAnsi="GHEA Grapalat" w:cs="Sylfaen"/>
          <w:i/>
          <w:sz w:val="16"/>
          <w:szCs w:val="16"/>
          <w:lang w:val="hy-AM"/>
        </w:rPr>
        <w:t>25</w:t>
      </w:r>
      <w:r w:rsidRPr="005D7B02">
        <w:rPr>
          <w:rFonts w:ascii="GHEA Grapalat" w:hAnsi="GHEA Grapalat" w:cs="Sylfaen"/>
          <w:i/>
          <w:sz w:val="16"/>
          <w:szCs w:val="16"/>
        </w:rPr>
        <w:t xml:space="preserve"> մլն. ՀՀ դրամը և կնքվելիք պայմանագրի ամբողջական կատարման համար հետագայում ևս պահանջվելու են ֆինանսական միջոցներ.</w:t>
      </w:r>
    </w:p>
    <w:p w:rsidR="00771150" w:rsidRPr="005D7B02" w:rsidRDefault="00771150" w:rsidP="006C1D25">
      <w:pPr>
        <w:pStyle w:val="af2"/>
        <w:jc w:val="both"/>
      </w:pPr>
      <w:r w:rsidRPr="005D7B02">
        <w:rPr>
          <w:rFonts w:ascii="GHEA Grapalat" w:hAnsi="GHEA Grapalat" w:cs="Sylfaen"/>
          <w:i/>
          <w:sz w:val="16"/>
          <w:szCs w:val="16"/>
        </w:rPr>
        <w:t xml:space="preserve"> - գնման հայտով տվյալ ընթացակարգի շրջանակում գնվելիք աշխատանքի գինը չի գերազանցում </w:t>
      </w:r>
      <w:r w:rsidRPr="005D7B02">
        <w:rPr>
          <w:rFonts w:ascii="GHEA Grapalat" w:hAnsi="GHEA Grapalat" w:cs="Sylfaen"/>
          <w:i/>
          <w:sz w:val="16"/>
          <w:szCs w:val="16"/>
          <w:lang w:val="hy-AM"/>
        </w:rPr>
        <w:t>25</w:t>
      </w:r>
      <w:r w:rsidRPr="005D7B02">
        <w:rPr>
          <w:rFonts w:ascii="GHEA Grapalat" w:hAnsi="GHEA Grapalat" w:cs="Sylfaen"/>
          <w:i/>
          <w:sz w:val="16"/>
          <w:szCs w:val="16"/>
        </w:rPr>
        <w:t xml:space="preserve"> մլն. ՀՀ դրամը</w:t>
      </w:r>
    </w:p>
  </w:footnote>
  <w:footnote w:id="5">
    <w:p w:rsidR="00771150" w:rsidRPr="005D7B02" w:rsidRDefault="00771150" w:rsidP="006C1D25">
      <w:pPr>
        <w:pStyle w:val="af2"/>
        <w:jc w:val="both"/>
        <w:rPr>
          <w:rFonts w:ascii="GHEA Grapalat" w:hAnsi="GHEA Grapalat" w:cs="Sylfaen"/>
          <w:i/>
          <w:sz w:val="16"/>
          <w:szCs w:val="16"/>
        </w:rPr>
      </w:pPr>
      <w:r w:rsidRPr="005D7B02">
        <w:rPr>
          <w:color w:val="000000"/>
          <w:vertAlign w:val="superscript"/>
        </w:rPr>
        <w:t>7</w:t>
      </w:r>
      <w:r w:rsidRPr="005D7B02">
        <w:rPr>
          <w:rStyle w:val="af6"/>
          <w:color w:val="FFFFFF"/>
        </w:rPr>
        <w:footnoteRef/>
      </w:r>
      <w:r w:rsidRPr="005D7B02">
        <w:rPr>
          <w:color w:val="FFFFFF"/>
        </w:rPr>
        <w:t xml:space="preserve"> </w:t>
      </w:r>
      <w:r w:rsidRPr="005D7B02">
        <w:rPr>
          <w:rFonts w:ascii="GHEA Grapalat" w:hAnsi="GHEA Grapalat" w:cs="Sylfaen"/>
          <w:i/>
          <w:sz w:val="16"/>
          <w:szCs w:val="16"/>
        </w:rPr>
        <w:t>Ենթակետը հանվում է, եթե հայտի ապահովման պահանջ սահմանված չէ:</w:t>
      </w:r>
    </w:p>
    <w:p w:rsidR="00771150" w:rsidRPr="005D7B02" w:rsidRDefault="00771150" w:rsidP="006C1D25">
      <w:pPr>
        <w:pStyle w:val="af2"/>
        <w:jc w:val="both"/>
      </w:pPr>
      <w:r w:rsidRPr="005D7B02">
        <w:rPr>
          <w:rFonts w:ascii="GHEA Grapalat" w:hAnsi="GHEA Grapalat" w:cs="Sylfaen"/>
          <w:i/>
          <w:sz w:val="16"/>
          <w:szCs w:val="16"/>
          <w:vertAlign w:val="superscript"/>
        </w:rPr>
        <w:t xml:space="preserve">8 </w:t>
      </w:r>
      <w:r w:rsidRPr="005D7B02">
        <w:rPr>
          <w:rFonts w:ascii="GHEA Grapalat" w:hAnsi="GHEA Grapalat" w:cs="Sylfaen"/>
          <w:i/>
          <w:sz w:val="16"/>
          <w:szCs w:val="16"/>
        </w:rPr>
        <w:t>Ենթակետը հանվում է, եթե գնման առարկան չի հանդիսանում շինարարական աշխատանք</w:t>
      </w:r>
    </w:p>
  </w:footnote>
  <w:footnote w:id="6">
    <w:p w:rsidR="00771150" w:rsidRPr="005D7B02" w:rsidRDefault="00771150" w:rsidP="00D17258">
      <w:pPr>
        <w:pStyle w:val="af2"/>
        <w:jc w:val="both"/>
        <w:rPr>
          <w:rFonts w:ascii="GHEA Grapalat" w:hAnsi="GHEA Grapalat"/>
          <w:sz w:val="16"/>
          <w:szCs w:val="16"/>
        </w:rPr>
      </w:pPr>
      <w:r w:rsidRPr="005D7B02">
        <w:rPr>
          <w:rStyle w:val="af6"/>
          <w:rFonts w:ascii="GHEA Grapalat" w:hAnsi="GHEA Grapalat"/>
          <w:color w:val="FFFFFF"/>
          <w:sz w:val="16"/>
          <w:szCs w:val="16"/>
        </w:rPr>
        <w:footnoteRef/>
      </w:r>
      <w:r w:rsidRPr="005D7B02">
        <w:rPr>
          <w:rFonts w:ascii="GHEA Grapalat" w:hAnsi="GHEA Grapalat"/>
          <w:sz w:val="16"/>
          <w:szCs w:val="16"/>
        </w:rPr>
        <w:t xml:space="preserve"> </w:t>
      </w:r>
      <w:r w:rsidRPr="005D7B02">
        <w:rPr>
          <w:rFonts w:ascii="GHEA Grapalat" w:hAnsi="GHEA Grapalat"/>
          <w:sz w:val="16"/>
          <w:szCs w:val="16"/>
          <w:vertAlign w:val="superscript"/>
        </w:rPr>
        <w:t xml:space="preserve">9 </w:t>
      </w:r>
      <w:r w:rsidRPr="005D7B02">
        <w:rPr>
          <w:rFonts w:ascii="GHEA Grapalat" w:hAnsi="GHEA Grapalat" w:cs="Sylfaen"/>
          <w:i/>
          <w:sz w:val="16"/>
          <w:szCs w:val="16"/>
        </w:rPr>
        <w:t>Սույն կետը հրավերից հանվում է, եթե գնման ընթացակարգը չի կազմակերպվում չափաբաժիններով:</w:t>
      </w:r>
    </w:p>
  </w:footnote>
  <w:footnote w:id="7">
    <w:p w:rsidR="00771150" w:rsidRPr="005D7B02" w:rsidRDefault="00771150">
      <w:pPr>
        <w:pStyle w:val="af2"/>
      </w:pPr>
      <w:r w:rsidRPr="005D7B02">
        <w:rPr>
          <w:rStyle w:val="af6"/>
          <w:color w:val="FFFFFF"/>
        </w:rPr>
        <w:footnoteRef/>
      </w:r>
      <w:r w:rsidRPr="005D7B02">
        <w:t xml:space="preserve"> </w:t>
      </w:r>
      <w:r w:rsidRPr="005D7B02">
        <w:rPr>
          <w:vertAlign w:val="superscript"/>
        </w:rPr>
        <w:t xml:space="preserve">10 </w:t>
      </w:r>
      <w:r w:rsidRPr="005D7B02">
        <w:rPr>
          <w:rFonts w:ascii="GHEA Grapalat" w:hAnsi="GHEA Grapalat" w:cs="Sylfaen"/>
          <w:i/>
          <w:sz w:val="16"/>
          <w:szCs w:val="16"/>
        </w:rPr>
        <w:t>Սահմանվում է պատվիրատուի կողմից:</w:t>
      </w:r>
    </w:p>
  </w:footnote>
  <w:footnote w:id="8">
    <w:p w:rsidR="00771150" w:rsidRPr="005D7B02" w:rsidRDefault="00771150" w:rsidP="00571F29">
      <w:pPr>
        <w:pStyle w:val="af2"/>
        <w:rPr>
          <w:rFonts w:ascii="Sylfaen" w:hAnsi="Sylfaen"/>
        </w:rPr>
      </w:pPr>
      <w:r w:rsidRPr="005D7B02">
        <w:rPr>
          <w:rFonts w:ascii="GHEA Grapalat" w:hAnsi="GHEA Grapalat" w:cs="Sylfaen"/>
          <w:i/>
          <w:color w:val="FFFFFF"/>
          <w:sz w:val="16"/>
          <w:szCs w:val="16"/>
          <w:vertAlign w:val="superscript"/>
        </w:rPr>
        <w:footnoteRef/>
      </w:r>
      <w:r w:rsidRPr="005D7B02">
        <w:rPr>
          <w:rFonts w:ascii="GHEA Grapalat" w:hAnsi="GHEA Grapalat" w:cs="Sylfaen"/>
          <w:i/>
          <w:sz w:val="16"/>
          <w:szCs w:val="16"/>
        </w:rPr>
        <w:t xml:space="preserve"> </w:t>
      </w:r>
      <w:r w:rsidRPr="005D7B02">
        <w:rPr>
          <w:rFonts w:ascii="GHEA Grapalat" w:hAnsi="GHEA Grapalat" w:cs="Sylfaen"/>
          <w:i/>
          <w:sz w:val="16"/>
          <w:szCs w:val="16"/>
          <w:vertAlign w:val="superscript"/>
        </w:rPr>
        <w:t xml:space="preserve">11 </w:t>
      </w:r>
      <w:r w:rsidRPr="005D7B02">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9">
    <w:p w:rsidR="00771150" w:rsidRPr="00120F8A" w:rsidRDefault="00771150" w:rsidP="001D2074">
      <w:pPr>
        <w:pStyle w:val="af2"/>
        <w:rPr>
          <w:rFonts w:ascii="Calibri" w:hAnsi="Calibri"/>
          <w:vertAlign w:val="superscript"/>
          <w:lang w:val="hy-AM"/>
        </w:rPr>
      </w:pPr>
    </w:p>
    <w:p w:rsidR="00771150" w:rsidRPr="004B72E3" w:rsidRDefault="00771150" w:rsidP="00120F8A">
      <w:pPr>
        <w:pStyle w:val="af2"/>
        <w:jc w:val="both"/>
        <w:rPr>
          <w:rFonts w:ascii="GHEA Grapalat" w:hAnsi="GHEA Grapalat" w:cs="Sylfaen"/>
          <w:i/>
          <w:sz w:val="16"/>
          <w:szCs w:val="16"/>
          <w:lang w:val="hy-AM"/>
        </w:rPr>
      </w:pPr>
      <w:r w:rsidRPr="00120F8A">
        <w:rPr>
          <w:rFonts w:ascii="Calibri" w:hAnsi="Calibri"/>
          <w:vertAlign w:val="superscript"/>
          <w:lang w:val="hy-AM"/>
        </w:rPr>
        <w:t>11.1</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771150" w:rsidRPr="004B72E3" w:rsidRDefault="00771150" w:rsidP="00120F8A">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771150" w:rsidRPr="004B72E3" w:rsidRDefault="00771150" w:rsidP="00120F8A">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rsidR="00771150" w:rsidRPr="00120F8A" w:rsidRDefault="00771150" w:rsidP="001D2074">
      <w:pPr>
        <w:pStyle w:val="af2"/>
        <w:rPr>
          <w:rFonts w:ascii="Calibri" w:hAnsi="Calibri"/>
          <w:vertAlign w:val="superscript"/>
          <w:lang w:val="hy-AM"/>
        </w:rPr>
      </w:pPr>
    </w:p>
    <w:p w:rsidR="00771150" w:rsidRPr="005D7B02" w:rsidRDefault="00771150" w:rsidP="001D2074">
      <w:pPr>
        <w:pStyle w:val="af2"/>
        <w:rPr>
          <w:rFonts w:ascii="GHEA Grapalat" w:hAnsi="GHEA Grapalat" w:cs="Sylfaen"/>
          <w:i/>
          <w:sz w:val="16"/>
          <w:szCs w:val="16"/>
          <w:lang w:val="hy-AM"/>
        </w:rPr>
      </w:pPr>
      <w:r w:rsidRPr="005D7B02">
        <w:rPr>
          <w:rStyle w:val="af6"/>
        </w:rPr>
        <w:footnoteRef/>
      </w:r>
      <w:r w:rsidRPr="005D7B02">
        <w:rPr>
          <w:rFonts w:ascii="Calibri" w:hAnsi="Calibri"/>
          <w:vertAlign w:val="superscript"/>
          <w:lang w:val="hy-AM"/>
        </w:rPr>
        <w:t>.</w:t>
      </w:r>
      <w:r>
        <w:rPr>
          <w:rFonts w:ascii="Calibri" w:hAnsi="Calibri"/>
          <w:vertAlign w:val="superscript"/>
          <w:lang w:val="hy-AM"/>
        </w:rPr>
        <w:t>2</w:t>
      </w:r>
      <w:r w:rsidRPr="00EB5E79">
        <w:rPr>
          <w:vertAlign w:val="superscript"/>
          <w:lang w:val="hy-AM"/>
        </w:rP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rsidR="00771150" w:rsidRPr="005D7B02" w:rsidRDefault="00771150" w:rsidP="001D2074">
      <w:pPr>
        <w:pStyle w:val="af2"/>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771150" w:rsidRPr="005D7B02" w:rsidRDefault="00771150" w:rsidP="001D2074">
      <w:pPr>
        <w:pStyle w:val="af2"/>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rsidR="00771150" w:rsidRPr="005D7B02" w:rsidRDefault="00771150" w:rsidP="001D2074">
      <w:pPr>
        <w:pStyle w:val="af2"/>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0">
    <w:p w:rsidR="00771150" w:rsidRPr="005D7B02" w:rsidRDefault="00771150" w:rsidP="006B19F7">
      <w:pPr>
        <w:pStyle w:val="af2"/>
        <w:rPr>
          <w:rFonts w:ascii="GHEA Grapalat" w:hAnsi="GHEA Grapalat" w:cs="Sylfaen"/>
          <w:i/>
          <w:sz w:val="16"/>
          <w:szCs w:val="16"/>
          <w:lang w:val="hy-AM"/>
        </w:rPr>
      </w:pPr>
      <w:r w:rsidRPr="005D7B02">
        <w:rPr>
          <w:rFonts w:ascii="GHEA Grapalat" w:hAnsi="GHEA Grapalat" w:cs="Sylfaen"/>
          <w:i/>
          <w:sz w:val="16"/>
          <w:szCs w:val="16"/>
          <w:lang w:val="hy-AM"/>
        </w:rPr>
        <w:t>12 Եթե ՝</w:t>
      </w:r>
    </w:p>
    <w:p w:rsidR="00771150" w:rsidRPr="005D7B02" w:rsidRDefault="00771150" w:rsidP="006B19F7">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rsidR="00771150" w:rsidRPr="005D7B02" w:rsidRDefault="00771150" w:rsidP="006B19F7">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w:t>
      </w:r>
      <w:r w:rsidRPr="005D7B02" w:rsidDel="00864B45">
        <w:rPr>
          <w:rFonts w:ascii="GHEA Grapalat" w:hAnsi="GHEA Grapalat" w:cs="Sylfaen"/>
          <w:i/>
          <w:sz w:val="16"/>
          <w:szCs w:val="16"/>
          <w:lang w:val="hy-AM"/>
        </w:rPr>
        <w:t xml:space="preserve"> </w:t>
      </w:r>
      <w:r w:rsidRPr="005D7B02">
        <w:rPr>
          <w:rFonts w:ascii="GHEA Grapalat" w:hAnsi="GHEA Grapalat" w:cs="Sylfaen"/>
          <w:i/>
          <w:sz w:val="16"/>
          <w:szCs w:val="16"/>
          <w:lang w:val="hy-AM"/>
        </w:rPr>
        <w:t>: Երաշխիքի ձևով որակավորման ապահովումը ընտրված մասնակիցը ներկայացնում է 4.1 հավելվածի համաձայն: ” , իսկ հավելված 4-ը հրավերից հանվում է :</w:t>
      </w:r>
    </w:p>
    <w:p w:rsidR="00771150" w:rsidRPr="005D7B02" w:rsidRDefault="00771150" w:rsidP="00501A05">
      <w:pPr>
        <w:pStyle w:val="af2"/>
        <w:rPr>
          <w:rFonts w:ascii="GHEA Grapalat" w:hAnsi="GHEA Grapalat" w:cs="Sylfaen"/>
          <w:i/>
          <w:sz w:val="16"/>
          <w:szCs w:val="16"/>
          <w:lang w:val="hy-AM"/>
        </w:rPr>
      </w:pPr>
      <w:r w:rsidRPr="005D7B02">
        <w:rPr>
          <w:rFonts w:ascii="GHEA Grapalat" w:hAnsi="GHEA Grapalat" w:cs="Sylfaen"/>
          <w:i/>
          <w:sz w:val="16"/>
          <w:szCs w:val="16"/>
          <w:vertAlign w:val="superscript"/>
          <w:lang w:val="hy-AM"/>
        </w:rPr>
        <w:t xml:space="preserve">13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rsidR="00771150" w:rsidRPr="005D7B02" w:rsidRDefault="00771150">
      <w:pPr>
        <w:pStyle w:val="af2"/>
        <w:rPr>
          <w:rFonts w:ascii="Times New Roman" w:hAnsi="Times New Roman"/>
          <w:vertAlign w:val="superscript"/>
          <w:lang w:val="hy-AM"/>
        </w:rPr>
      </w:pPr>
    </w:p>
  </w:footnote>
  <w:footnote w:id="11">
    <w:p w:rsidR="00771150" w:rsidRPr="00973892" w:rsidRDefault="00771150">
      <w:pPr>
        <w:pStyle w:val="af2"/>
        <w:rPr>
          <w:rFonts w:ascii="GHEA Grapalat" w:hAnsi="GHEA Grapalat"/>
          <w:lang w:val="hy-AM"/>
        </w:rPr>
      </w:pPr>
      <w:r w:rsidRPr="00973892">
        <w:rPr>
          <w:rFonts w:ascii="GHEA Grapalat" w:hAnsi="GHEA Grapalat" w:cs="Sylfaen"/>
          <w:i/>
          <w:sz w:val="16"/>
          <w:szCs w:val="16"/>
          <w:vertAlign w:val="superscript"/>
          <w:lang w:val="hy-AM"/>
        </w:rPr>
        <w:t xml:space="preserve">14 </w:t>
      </w:r>
      <w:r w:rsidRPr="00EB5E79">
        <w:rPr>
          <w:rFonts w:ascii="GHEA Grapalat" w:hAnsi="GHEA Grapalat" w:cs="Sylfaen"/>
          <w:i/>
          <w:sz w:val="16"/>
          <w:szCs w:val="16"/>
          <w:lang w:val="hy-AM"/>
        </w:rPr>
        <w:t xml:space="preserve">Սույն կետը խմբագրվում է ըստ համապատասխան </w:t>
      </w:r>
      <w:r w:rsidRPr="00973892">
        <w:rPr>
          <w:rFonts w:ascii="GHEA Grapalat" w:hAnsi="GHEA Grapalat" w:cs="Sylfaen"/>
          <w:i/>
          <w:sz w:val="16"/>
          <w:szCs w:val="16"/>
          <w:lang w:val="hy-AM"/>
        </w:rPr>
        <w:t>պ</w:t>
      </w:r>
      <w:r w:rsidRPr="00EB5E79">
        <w:rPr>
          <w:rFonts w:ascii="GHEA Grapalat" w:hAnsi="GHEA Grapalat" w:cs="Sylfaen"/>
          <w:i/>
          <w:sz w:val="16"/>
          <w:szCs w:val="16"/>
          <w:lang w:val="hy-AM"/>
        </w:rPr>
        <w:t>ատվիրատուի:</w:t>
      </w:r>
      <w:r w:rsidRPr="00973892">
        <w:rPr>
          <w:rFonts w:ascii="GHEA Grapalat" w:hAnsi="GHEA Grapalat"/>
          <w:lang w:val="hy-AM"/>
        </w:rPr>
        <w:t xml:space="preserve"> </w:t>
      </w:r>
    </w:p>
  </w:footnote>
  <w:footnote w:id="12">
    <w:p w:rsidR="00771150" w:rsidRPr="005D7B02" w:rsidRDefault="00771150" w:rsidP="00EF4630">
      <w:pPr>
        <w:pStyle w:val="af2"/>
        <w:jc w:val="both"/>
        <w:rPr>
          <w:rFonts w:ascii="Sylfaen" w:hAnsi="Sylfaen" w:cs="Sylfaen"/>
          <w:lang w:val="af-ZA"/>
        </w:rPr>
      </w:pPr>
      <w:r w:rsidRPr="005D7B02">
        <w:rPr>
          <w:rFonts w:ascii="GHEA Grapalat" w:hAnsi="GHEA Grapalat" w:cs="Sylfaen"/>
          <w:i/>
          <w:sz w:val="16"/>
          <w:szCs w:val="16"/>
          <w:vertAlign w:val="superscript"/>
          <w:lang w:val="es-ES" w:eastAsia="en-US"/>
        </w:rPr>
        <w:t xml:space="preserve">15 </w:t>
      </w:r>
      <w:r w:rsidRPr="005D7B02">
        <w:rPr>
          <w:rFonts w:ascii="GHEA Grapalat" w:hAnsi="GHEA Grapalat" w:cs="Sylfaen"/>
          <w:i/>
          <w:sz w:val="16"/>
          <w:szCs w:val="16"/>
          <w:lang w:val="es-ES" w:eastAsia="en-US"/>
        </w:rPr>
        <w:t xml:space="preserve">Համատեղ </w:t>
      </w:r>
      <w:r w:rsidRPr="00EB5E7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3">
    <w:p w:rsidR="00771150" w:rsidRPr="005D7B02" w:rsidRDefault="00771150" w:rsidP="00E74BF6">
      <w:pPr>
        <w:pStyle w:val="af2"/>
        <w:jc w:val="both"/>
        <w:rPr>
          <w:rFonts w:ascii="GHEA Grapalat" w:hAnsi="GHEA Grapalat" w:cs="Sylfaen"/>
          <w:i/>
          <w:sz w:val="16"/>
          <w:szCs w:val="16"/>
          <w:lang w:val="af-ZA"/>
        </w:rPr>
      </w:pPr>
      <w:r w:rsidRPr="005D7B02">
        <w:rPr>
          <w:color w:val="000000"/>
          <w:vertAlign w:val="superscript"/>
          <w:lang w:val="af-ZA"/>
        </w:rPr>
        <w:t xml:space="preserve">16 </w:t>
      </w:r>
      <w:r w:rsidRPr="005D7B02">
        <w:rPr>
          <w:rFonts w:ascii="GHEA Grapalat" w:hAnsi="GHEA Grapalat" w:cs="Sylfaen"/>
          <w:i/>
          <w:sz w:val="16"/>
          <w:szCs w:val="16"/>
        </w:rPr>
        <w:t>Եթե</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հրավերով</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հայտի</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ապահովման</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ներկայացման</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պահանջ</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սահմանված</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չէ</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ապա</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սույն</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կետը</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հրավերից</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հանվում</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է</w:t>
      </w:r>
      <w:r w:rsidRPr="005D7B02">
        <w:rPr>
          <w:rFonts w:ascii="GHEA Grapalat" w:hAnsi="GHEA Grapalat" w:cs="Sylfaen"/>
          <w:i/>
          <w:sz w:val="16"/>
          <w:szCs w:val="16"/>
          <w:lang w:val="af-ZA"/>
        </w:rPr>
        <w:t>:</w:t>
      </w:r>
    </w:p>
    <w:p w:rsidR="00771150" w:rsidRPr="005D7B02" w:rsidRDefault="00771150" w:rsidP="00E74BF6">
      <w:pPr>
        <w:pStyle w:val="af2"/>
        <w:jc w:val="both"/>
        <w:rPr>
          <w:vertAlign w:val="superscript"/>
          <w:lang w:val="af-ZA"/>
        </w:rPr>
      </w:pPr>
      <w:r w:rsidRPr="005D7B02">
        <w:rPr>
          <w:rFonts w:ascii="GHEA Grapalat" w:hAnsi="GHEA Grapalat" w:cs="Sylfaen"/>
          <w:i/>
          <w:sz w:val="16"/>
          <w:szCs w:val="16"/>
          <w:vertAlign w:val="superscript"/>
          <w:lang w:val="af-ZA"/>
        </w:rPr>
        <w:t xml:space="preserve">17 </w:t>
      </w:r>
      <w:r w:rsidRPr="005D7B02">
        <w:rPr>
          <w:vertAlign w:val="superscript"/>
          <w:lang w:val="af-ZA"/>
        </w:rPr>
        <w:t xml:space="preserve"> </w:t>
      </w:r>
      <w:r w:rsidRPr="005D7B02">
        <w:rPr>
          <w:rFonts w:ascii="GHEA Grapalat" w:hAnsi="GHEA Grapalat" w:cs="Sylfaen"/>
          <w:i/>
          <w:sz w:val="16"/>
          <w:szCs w:val="16"/>
        </w:rPr>
        <w:t>Կետը</w:t>
      </w:r>
      <w:r w:rsidRPr="00EB5E79">
        <w:rPr>
          <w:rFonts w:ascii="GHEA Grapalat" w:hAnsi="GHEA Grapalat" w:cs="Sylfaen"/>
          <w:i/>
          <w:sz w:val="16"/>
          <w:szCs w:val="16"/>
          <w:lang w:val="af-ZA"/>
        </w:rPr>
        <w:t xml:space="preserve"> </w:t>
      </w:r>
      <w:r w:rsidRPr="005D7B02">
        <w:rPr>
          <w:rFonts w:ascii="GHEA Grapalat" w:hAnsi="GHEA Grapalat" w:cs="Sylfaen"/>
          <w:i/>
          <w:sz w:val="16"/>
          <w:szCs w:val="16"/>
        </w:rPr>
        <w:t>հանվում</w:t>
      </w:r>
      <w:r w:rsidRPr="00EB5E79">
        <w:rPr>
          <w:rFonts w:ascii="GHEA Grapalat" w:hAnsi="GHEA Grapalat" w:cs="Sylfaen"/>
          <w:i/>
          <w:sz w:val="16"/>
          <w:szCs w:val="16"/>
          <w:lang w:val="af-ZA"/>
        </w:rPr>
        <w:t xml:space="preserve"> </w:t>
      </w:r>
      <w:r w:rsidRPr="005D7B02">
        <w:rPr>
          <w:rFonts w:ascii="GHEA Grapalat" w:hAnsi="GHEA Grapalat" w:cs="Sylfaen"/>
          <w:i/>
          <w:sz w:val="16"/>
          <w:szCs w:val="16"/>
        </w:rPr>
        <w:t>է</w:t>
      </w:r>
      <w:r w:rsidRPr="00EB5E79">
        <w:rPr>
          <w:rFonts w:ascii="GHEA Grapalat" w:hAnsi="GHEA Grapalat" w:cs="Sylfaen"/>
          <w:i/>
          <w:sz w:val="16"/>
          <w:szCs w:val="16"/>
          <w:lang w:val="af-ZA"/>
        </w:rPr>
        <w:t xml:space="preserve">, </w:t>
      </w:r>
      <w:r w:rsidRPr="005D7B02">
        <w:rPr>
          <w:rFonts w:ascii="GHEA Grapalat" w:hAnsi="GHEA Grapalat" w:cs="Sylfaen"/>
          <w:i/>
          <w:sz w:val="16"/>
          <w:szCs w:val="16"/>
        </w:rPr>
        <w:t>եթե</w:t>
      </w:r>
      <w:r w:rsidRPr="00EB5E79">
        <w:rPr>
          <w:rFonts w:ascii="GHEA Grapalat" w:hAnsi="GHEA Grapalat" w:cs="Sylfaen"/>
          <w:i/>
          <w:sz w:val="16"/>
          <w:szCs w:val="16"/>
          <w:lang w:val="af-ZA"/>
        </w:rPr>
        <w:t xml:space="preserve"> </w:t>
      </w:r>
      <w:r w:rsidRPr="005D7B02">
        <w:rPr>
          <w:rFonts w:ascii="GHEA Grapalat" w:hAnsi="GHEA Grapalat" w:cs="Sylfaen"/>
          <w:i/>
          <w:sz w:val="16"/>
          <w:szCs w:val="16"/>
        </w:rPr>
        <w:t>գնման</w:t>
      </w:r>
      <w:r w:rsidRPr="00EB5E79">
        <w:rPr>
          <w:rFonts w:ascii="GHEA Grapalat" w:hAnsi="GHEA Grapalat" w:cs="Sylfaen"/>
          <w:i/>
          <w:sz w:val="16"/>
          <w:szCs w:val="16"/>
          <w:lang w:val="af-ZA"/>
        </w:rPr>
        <w:t xml:space="preserve"> </w:t>
      </w:r>
      <w:r w:rsidRPr="005D7B02">
        <w:rPr>
          <w:rFonts w:ascii="GHEA Grapalat" w:hAnsi="GHEA Grapalat" w:cs="Sylfaen"/>
          <w:i/>
          <w:sz w:val="16"/>
          <w:szCs w:val="16"/>
        </w:rPr>
        <w:t>առարկան</w:t>
      </w:r>
      <w:r w:rsidRPr="00EB5E79">
        <w:rPr>
          <w:rFonts w:ascii="GHEA Grapalat" w:hAnsi="GHEA Grapalat" w:cs="Sylfaen"/>
          <w:i/>
          <w:sz w:val="16"/>
          <w:szCs w:val="16"/>
          <w:lang w:val="af-ZA"/>
        </w:rPr>
        <w:t xml:space="preserve"> </w:t>
      </w:r>
      <w:r w:rsidRPr="005D7B02">
        <w:rPr>
          <w:rFonts w:ascii="GHEA Grapalat" w:hAnsi="GHEA Grapalat" w:cs="Sylfaen"/>
          <w:i/>
          <w:sz w:val="16"/>
          <w:szCs w:val="16"/>
        </w:rPr>
        <w:t>չի</w:t>
      </w:r>
      <w:r w:rsidRPr="00EB5E79">
        <w:rPr>
          <w:rFonts w:ascii="GHEA Grapalat" w:hAnsi="GHEA Grapalat" w:cs="Sylfaen"/>
          <w:i/>
          <w:sz w:val="16"/>
          <w:szCs w:val="16"/>
          <w:lang w:val="af-ZA"/>
        </w:rPr>
        <w:t xml:space="preserve"> </w:t>
      </w:r>
      <w:r w:rsidRPr="005D7B02">
        <w:rPr>
          <w:rFonts w:ascii="GHEA Grapalat" w:hAnsi="GHEA Grapalat" w:cs="Sylfaen"/>
          <w:i/>
          <w:sz w:val="16"/>
          <w:szCs w:val="16"/>
        </w:rPr>
        <w:t>հանդիսանում</w:t>
      </w:r>
      <w:r w:rsidRPr="00EB5E79">
        <w:rPr>
          <w:rFonts w:ascii="GHEA Grapalat" w:hAnsi="GHEA Grapalat" w:cs="Sylfaen"/>
          <w:i/>
          <w:sz w:val="16"/>
          <w:szCs w:val="16"/>
          <w:lang w:val="af-ZA"/>
        </w:rPr>
        <w:t xml:space="preserve"> </w:t>
      </w:r>
      <w:r w:rsidRPr="005D7B02">
        <w:rPr>
          <w:rFonts w:ascii="GHEA Grapalat" w:hAnsi="GHEA Grapalat" w:cs="Sylfaen"/>
          <w:i/>
          <w:sz w:val="16"/>
          <w:szCs w:val="16"/>
        </w:rPr>
        <w:t>շինարարական</w:t>
      </w:r>
      <w:r w:rsidRPr="00EB5E79">
        <w:rPr>
          <w:rFonts w:ascii="GHEA Grapalat" w:hAnsi="GHEA Grapalat" w:cs="Sylfaen"/>
          <w:i/>
          <w:sz w:val="16"/>
          <w:szCs w:val="16"/>
          <w:lang w:val="af-ZA"/>
        </w:rPr>
        <w:t xml:space="preserve"> </w:t>
      </w:r>
      <w:r w:rsidRPr="005D7B02">
        <w:rPr>
          <w:rFonts w:ascii="GHEA Grapalat" w:hAnsi="GHEA Grapalat" w:cs="Sylfaen"/>
          <w:i/>
          <w:sz w:val="16"/>
          <w:szCs w:val="16"/>
        </w:rPr>
        <w:t>աշխատանքներ</w:t>
      </w:r>
      <w:r w:rsidRPr="005D7B02">
        <w:rPr>
          <w:rFonts w:ascii="GHEA Grapalat" w:hAnsi="GHEA Grapalat" w:cs="Sylfaen"/>
          <w:i/>
          <w:sz w:val="16"/>
          <w:szCs w:val="16"/>
          <w:lang w:val="af-ZA"/>
        </w:rPr>
        <w:t>:</w:t>
      </w:r>
    </w:p>
  </w:footnote>
  <w:footnote w:id="14">
    <w:p w:rsidR="00771150" w:rsidRPr="00EB5E79" w:rsidRDefault="00771150">
      <w:pPr>
        <w:pStyle w:val="af2"/>
        <w:rPr>
          <w:rFonts w:ascii="Calibri" w:hAnsi="Calibri"/>
          <w:lang w:val="hy-AM"/>
        </w:rPr>
      </w:pPr>
      <w:r w:rsidRPr="005D7B02">
        <w:rPr>
          <w:rStyle w:val="af6"/>
        </w:rPr>
        <w:footnoteRef/>
      </w:r>
      <w:r w:rsidRPr="00EB5E79">
        <w:rPr>
          <w:lang w:val="af-ZA"/>
        </w:rPr>
        <w:t xml:space="preserve"> </w:t>
      </w:r>
      <w:r w:rsidRPr="005D7B02">
        <w:rPr>
          <w:rFonts w:ascii="GHEA Grapalat" w:hAnsi="GHEA Grapalat"/>
          <w:i/>
          <w:sz w:val="16"/>
          <w:szCs w:val="16"/>
          <w:lang w:val="hy-AM"/>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հայտերը բացելու օրվա դրությամբ ունի միջազգային հեղինակավոր կազմակերպությունների (Fitch, Moodys, </w:t>
      </w:r>
      <w:hyperlink r:id="rId1" w:tgtFrame="_blank" w:history="1">
        <w:r w:rsidRPr="005D7B02">
          <w:rPr>
            <w:rFonts w:ascii="GHEA Grapalat" w:hAnsi="GHEA Grapalat"/>
            <w:i/>
            <w:sz w:val="16"/>
            <w:szCs w:val="16"/>
            <w:lang w:val="hy-AM"/>
          </w:rPr>
          <w:t>Standard &amp; Poor’s</w:t>
        </w:r>
      </w:hyperlink>
      <w:r w:rsidRPr="005D7B02">
        <w:rPr>
          <w:rFonts w:ascii="GHEA Grapalat" w:hAnsi="GHEA Grapalat"/>
          <w:i/>
          <w:sz w:val="16"/>
          <w:szCs w:val="16"/>
          <w:lang w:val="hy-AM"/>
        </w:rPr>
        <w:t> ) կողմից շնորհված վարկունակության վարկանիշ առնվազն Հայաստանի Հանրապետությանը շնորհված սուվերեն վարկանիշի չափով:&gt;&gt; բառերով։ Ընդ որում  նշվում է նաև վարկանիշի չափը:</w:t>
      </w:r>
    </w:p>
  </w:footnote>
  <w:footnote w:id="15">
    <w:p w:rsidR="00771150" w:rsidRDefault="00771150" w:rsidP="0091590A">
      <w:pPr>
        <w:pStyle w:val="af2"/>
        <w:jc w:val="both"/>
        <w:rPr>
          <w:rFonts w:ascii="GHEA Grapalat" w:hAnsi="GHEA Grapalat"/>
          <w:i/>
          <w:lang w:val="hy-AM"/>
        </w:rPr>
      </w:pPr>
      <w:r w:rsidRPr="0091590A">
        <w:rPr>
          <w:rFonts w:ascii="GHEA Grapalat" w:hAnsi="GHEA Grapalat"/>
          <w:i/>
          <w:lang w:val="hy-AM"/>
        </w:rPr>
        <w:t>*լրացվում</w:t>
      </w:r>
      <w:r w:rsidRPr="0091590A">
        <w:rPr>
          <w:rFonts w:ascii="GHEA Grapalat" w:hAnsi="GHEA Grapalat"/>
          <w:i/>
          <w:lang w:val="af-ZA"/>
        </w:rPr>
        <w:t xml:space="preserve"> </w:t>
      </w:r>
      <w:r w:rsidRPr="0091590A">
        <w:rPr>
          <w:rFonts w:ascii="GHEA Grapalat" w:hAnsi="GHEA Grapalat"/>
          <w:i/>
          <w:lang w:val="hy-AM"/>
        </w:rPr>
        <w:t>է</w:t>
      </w:r>
      <w:r w:rsidRPr="0091590A">
        <w:rPr>
          <w:rFonts w:ascii="GHEA Grapalat" w:hAnsi="GHEA Grapalat"/>
          <w:i/>
          <w:lang w:val="af-ZA"/>
        </w:rPr>
        <w:t xml:space="preserve"> </w:t>
      </w:r>
      <w:r w:rsidRPr="0091590A">
        <w:rPr>
          <w:rFonts w:ascii="GHEA Grapalat" w:hAnsi="GHEA Grapalat"/>
          <w:i/>
          <w:lang w:val="hy-AM"/>
        </w:rPr>
        <w:t>հանձնաժողովի</w:t>
      </w:r>
      <w:r w:rsidRPr="0091590A">
        <w:rPr>
          <w:rFonts w:ascii="GHEA Grapalat" w:hAnsi="GHEA Grapalat"/>
          <w:i/>
          <w:lang w:val="af-ZA"/>
        </w:rPr>
        <w:t xml:space="preserve"> </w:t>
      </w:r>
      <w:r w:rsidRPr="0091590A">
        <w:rPr>
          <w:rFonts w:ascii="GHEA Grapalat" w:hAnsi="GHEA Grapalat"/>
          <w:i/>
          <w:lang w:val="hy-AM"/>
        </w:rPr>
        <w:t>քարտուղարի</w:t>
      </w:r>
      <w:r w:rsidRPr="0091590A">
        <w:rPr>
          <w:rFonts w:ascii="GHEA Grapalat" w:hAnsi="GHEA Grapalat"/>
          <w:i/>
          <w:lang w:val="af-ZA"/>
        </w:rPr>
        <w:t xml:space="preserve"> </w:t>
      </w:r>
      <w:r w:rsidRPr="0091590A">
        <w:rPr>
          <w:rFonts w:ascii="GHEA Grapalat" w:hAnsi="GHEA Grapalat"/>
          <w:i/>
          <w:lang w:val="hy-AM"/>
        </w:rPr>
        <w:t>կողմից</w:t>
      </w:r>
      <w:r w:rsidRPr="0091590A">
        <w:rPr>
          <w:rFonts w:ascii="GHEA Grapalat" w:hAnsi="GHEA Grapalat"/>
          <w:i/>
          <w:lang w:val="af-ZA"/>
        </w:rPr>
        <w:t xml:space="preserve">` </w:t>
      </w:r>
      <w:r w:rsidRPr="0091590A">
        <w:rPr>
          <w:rFonts w:ascii="GHEA Grapalat" w:hAnsi="GHEA Grapalat"/>
          <w:i/>
          <w:lang w:val="hy-AM"/>
        </w:rPr>
        <w:t>մինչև</w:t>
      </w:r>
      <w:r w:rsidRPr="0091590A">
        <w:rPr>
          <w:rFonts w:ascii="GHEA Grapalat" w:hAnsi="GHEA Grapalat"/>
          <w:i/>
          <w:lang w:val="af-ZA"/>
        </w:rPr>
        <w:t xml:space="preserve"> </w:t>
      </w:r>
      <w:r w:rsidRPr="0091590A">
        <w:rPr>
          <w:rFonts w:ascii="GHEA Grapalat" w:hAnsi="GHEA Grapalat"/>
          <w:i/>
          <w:lang w:val="hy-AM"/>
        </w:rPr>
        <w:t>հրավերը</w:t>
      </w:r>
      <w:r w:rsidRPr="0091590A">
        <w:rPr>
          <w:rFonts w:ascii="GHEA Grapalat" w:hAnsi="GHEA Grapalat"/>
          <w:i/>
          <w:lang w:val="af-ZA"/>
        </w:rPr>
        <w:t xml:space="preserve"> </w:t>
      </w:r>
      <w:r w:rsidRPr="0091590A">
        <w:rPr>
          <w:rFonts w:ascii="GHEA Grapalat" w:hAnsi="GHEA Grapalat"/>
          <w:i/>
          <w:lang w:val="hy-AM"/>
        </w:rPr>
        <w:t>տեղեկագրում</w:t>
      </w:r>
      <w:r w:rsidRPr="0091590A">
        <w:rPr>
          <w:rFonts w:ascii="GHEA Grapalat" w:hAnsi="GHEA Grapalat"/>
          <w:i/>
          <w:lang w:val="af-ZA"/>
        </w:rPr>
        <w:t xml:space="preserve"> </w:t>
      </w:r>
      <w:r w:rsidRPr="0091590A">
        <w:rPr>
          <w:rFonts w:ascii="GHEA Grapalat" w:hAnsi="GHEA Grapalat"/>
          <w:i/>
          <w:lang w:val="hy-AM"/>
        </w:rPr>
        <w:t>հրապարակելը:</w:t>
      </w:r>
    </w:p>
    <w:p w:rsidR="00771150" w:rsidRPr="0091590A" w:rsidRDefault="00771150" w:rsidP="0091590A">
      <w:pPr>
        <w:pStyle w:val="af2"/>
        <w:jc w:val="both"/>
        <w:rPr>
          <w:rFonts w:ascii="GHEA Grapalat" w:hAnsi="GHEA Grapalat"/>
          <w:i/>
          <w:lang w:val="hy-AM"/>
        </w:rPr>
      </w:pPr>
    </w:p>
    <w:p w:rsidR="00771150" w:rsidRPr="0091590A" w:rsidRDefault="00771150" w:rsidP="0091590A">
      <w:pPr>
        <w:pStyle w:val="af2"/>
        <w:jc w:val="both"/>
        <w:rPr>
          <w:rFonts w:ascii="GHEA Grapalat" w:hAnsi="GHEA Grapalat"/>
          <w:i/>
          <w:lang w:val="hy-AM"/>
        </w:rPr>
      </w:pPr>
      <w:r w:rsidRPr="0091590A">
        <w:rPr>
          <w:rFonts w:ascii="GHEA Grapalat" w:hAnsi="GHEA Grapalat"/>
          <w:i/>
          <w:lang w:val="hy-AM"/>
        </w:rPr>
        <w:t>**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91590A">
        <w:rPr>
          <w:rFonts w:ascii="Calibri" w:hAnsi="Calibri" w:cs="Calibri"/>
          <w:i/>
          <w:lang w:val="hy-AM"/>
        </w:rPr>
        <w:t> </w:t>
      </w:r>
      <w:r w:rsidRPr="0091590A">
        <w:rPr>
          <w:rFonts w:ascii="GHEA Grapalat" w:hAnsi="GHEA Grapalat" w:cs="GHEA Grapalat"/>
          <w:i/>
          <w:lang w:val="hy-AM"/>
        </w:rPr>
        <w:t>մասին»</w:t>
      </w:r>
      <w:r w:rsidRPr="0091590A">
        <w:rPr>
          <w:rFonts w:ascii="GHEA Grapalat" w:hAnsi="GHEA Grapalat"/>
          <w:i/>
          <w:lang w:val="hy-AM"/>
        </w:rPr>
        <w:t xml:space="preserve"> </w:t>
      </w:r>
      <w:r w:rsidRPr="0091590A">
        <w:rPr>
          <w:rFonts w:ascii="GHEA Grapalat" w:hAnsi="GHEA Grapalat" w:cs="GHEA Grapalat"/>
          <w:i/>
          <w:lang w:val="hy-AM"/>
        </w:rPr>
        <w:t>օրենքի</w:t>
      </w:r>
      <w:r w:rsidRPr="0091590A">
        <w:rPr>
          <w:rFonts w:ascii="GHEA Grapalat" w:hAnsi="GHEA Grapalat"/>
          <w:i/>
          <w:lang w:val="hy-AM"/>
        </w:rPr>
        <w:t xml:space="preserve"> </w:t>
      </w:r>
      <w:r w:rsidRPr="0091590A">
        <w:rPr>
          <w:rFonts w:ascii="GHEA Grapalat" w:hAnsi="GHEA Grapalat" w:cs="GHEA Grapalat"/>
          <w:i/>
          <w:lang w:val="hy-AM"/>
        </w:rPr>
        <w:t>հիման</w:t>
      </w:r>
      <w:r w:rsidRPr="0091590A">
        <w:rPr>
          <w:rFonts w:ascii="GHEA Grapalat" w:hAnsi="GHEA Grapalat"/>
          <w:i/>
          <w:lang w:val="hy-AM"/>
        </w:rPr>
        <w:t xml:space="preserve"> </w:t>
      </w:r>
      <w:r w:rsidRPr="0091590A">
        <w:rPr>
          <w:rFonts w:ascii="GHEA Grapalat" w:hAnsi="GHEA Grapalat" w:cs="GHEA Grapalat"/>
          <w:i/>
          <w:lang w:val="hy-AM"/>
        </w:rPr>
        <w:t>վրա</w:t>
      </w:r>
      <w:r w:rsidRPr="0091590A">
        <w:rPr>
          <w:rFonts w:ascii="GHEA Grapalat" w:hAnsi="GHEA Grapalat"/>
          <w:i/>
          <w:lang w:val="hy-AM"/>
        </w:rPr>
        <w:t xml:space="preserve"> </w:t>
      </w:r>
      <w:r w:rsidRPr="0091590A">
        <w:rPr>
          <w:rFonts w:ascii="GHEA Grapalat" w:hAnsi="GHEA Grapalat" w:cs="GHEA Grapalat"/>
          <w:i/>
          <w:lang w:val="hy-AM"/>
        </w:rPr>
        <w:t>իրական</w:t>
      </w:r>
      <w:r w:rsidRPr="0091590A">
        <w:rPr>
          <w:rFonts w:ascii="GHEA Grapalat" w:hAnsi="GHEA Grapalat"/>
          <w:i/>
          <w:lang w:val="hy-AM"/>
        </w:rPr>
        <w:t xml:space="preserve"> </w:t>
      </w:r>
      <w:r w:rsidRPr="0091590A">
        <w:rPr>
          <w:rFonts w:ascii="GHEA Grapalat" w:hAnsi="GHEA Grapalat" w:cs="GHEA Grapalat"/>
          <w:i/>
          <w:lang w:val="hy-AM"/>
        </w:rPr>
        <w:t>շահառուների</w:t>
      </w:r>
      <w:r w:rsidRPr="0091590A">
        <w:rPr>
          <w:rFonts w:ascii="GHEA Grapalat" w:hAnsi="GHEA Grapalat"/>
          <w:i/>
          <w:lang w:val="hy-AM"/>
        </w:rPr>
        <w:t xml:space="preserve"> </w:t>
      </w:r>
      <w:r w:rsidRPr="0091590A">
        <w:rPr>
          <w:rFonts w:ascii="GHEA Grapalat" w:hAnsi="GHEA Grapalat" w:cs="GHEA Grapalat"/>
          <w:i/>
          <w:lang w:val="hy-AM"/>
        </w:rPr>
        <w:t>վերաբերյալ</w:t>
      </w:r>
      <w:r w:rsidRPr="0091590A">
        <w:rPr>
          <w:rFonts w:ascii="GHEA Grapalat" w:hAnsi="GHEA Grapalat"/>
          <w:i/>
          <w:lang w:val="hy-AM"/>
        </w:rPr>
        <w:t xml:space="preserve"> </w:t>
      </w:r>
      <w:r w:rsidRPr="0091590A">
        <w:rPr>
          <w:rFonts w:ascii="GHEA Grapalat" w:hAnsi="GHEA Grapalat" w:cs="GHEA Grapalat"/>
          <w:i/>
          <w:lang w:val="hy-AM"/>
        </w:rPr>
        <w:t>հայտարարագիր</w:t>
      </w:r>
      <w:r w:rsidRPr="0091590A">
        <w:rPr>
          <w:rFonts w:ascii="GHEA Grapalat" w:hAnsi="GHEA Grapalat"/>
          <w:i/>
          <w:lang w:val="hy-AM"/>
        </w:rPr>
        <w:t xml:space="preserve"> </w:t>
      </w:r>
      <w:r w:rsidRPr="0091590A">
        <w:rPr>
          <w:rFonts w:ascii="GHEA Grapalat" w:hAnsi="GHEA Grapalat" w:cs="GHEA Grapalat"/>
          <w:i/>
          <w:lang w:val="hy-AM"/>
        </w:rPr>
        <w:t>ներկայացնելու</w:t>
      </w:r>
      <w:r w:rsidRPr="0091590A">
        <w:rPr>
          <w:rFonts w:ascii="GHEA Grapalat" w:hAnsi="GHEA Grapalat"/>
          <w:i/>
          <w:lang w:val="hy-AM"/>
        </w:rPr>
        <w:t xml:space="preserve"> </w:t>
      </w:r>
      <w:r w:rsidRPr="0091590A">
        <w:rPr>
          <w:rFonts w:ascii="GHEA Grapalat" w:hAnsi="GHEA Grapalat" w:cs="GHEA Grapalat"/>
          <w:i/>
          <w:lang w:val="hy-AM"/>
        </w:rPr>
        <w:t>պարտականություն</w:t>
      </w:r>
      <w:r w:rsidRPr="0091590A">
        <w:rPr>
          <w:rFonts w:ascii="GHEA Grapalat" w:hAnsi="GHEA Grapalat"/>
          <w:i/>
          <w:lang w:val="hy-AM"/>
        </w:rPr>
        <w:t xml:space="preserve"> </w:t>
      </w:r>
      <w:r w:rsidRPr="0091590A">
        <w:rPr>
          <w:rFonts w:ascii="GHEA Grapalat" w:hAnsi="GHEA Grapalat" w:cs="GHEA Grapalat"/>
          <w:i/>
          <w:lang w:val="hy-AM"/>
        </w:rPr>
        <w:t>ունեցող</w:t>
      </w:r>
      <w:r w:rsidRPr="0091590A">
        <w:rPr>
          <w:rFonts w:ascii="GHEA Grapalat" w:hAnsi="GHEA Grapalat"/>
          <w:i/>
          <w:lang w:val="hy-AM"/>
        </w:rPr>
        <w:t xml:space="preserve"> </w:t>
      </w:r>
      <w:r w:rsidRPr="0091590A">
        <w:rPr>
          <w:rFonts w:ascii="GHEA Grapalat" w:hAnsi="GHEA Grapalat" w:cs="GHEA Grapalat"/>
          <w:i/>
          <w:lang w:val="hy-AM"/>
        </w:rPr>
        <w:t>իրավաբանական</w:t>
      </w:r>
      <w:r w:rsidRPr="0091590A">
        <w:rPr>
          <w:rFonts w:ascii="GHEA Grapalat" w:hAnsi="GHEA Grapalat"/>
          <w:i/>
          <w:lang w:val="hy-AM"/>
        </w:rPr>
        <w:t xml:space="preserve"> </w:t>
      </w:r>
      <w:r w:rsidRPr="0091590A">
        <w:rPr>
          <w:rFonts w:ascii="GHEA Grapalat" w:hAnsi="GHEA Grapalat" w:cs="GHEA Grapalat"/>
          <w:i/>
          <w:lang w:val="hy-AM"/>
        </w:rPr>
        <w:t>անձ</w:t>
      </w:r>
      <w:r w:rsidRPr="0091590A">
        <w:rPr>
          <w:rFonts w:ascii="GHEA Grapalat" w:hAnsi="GHEA Grapalat"/>
          <w:i/>
          <w:lang w:val="hy-AM"/>
        </w:rPr>
        <w:t xml:space="preserve"> </w:t>
      </w:r>
      <w:r w:rsidRPr="0091590A">
        <w:rPr>
          <w:rFonts w:ascii="GHEA Grapalat" w:hAnsi="GHEA Grapalat" w:cs="GHEA Grapalat"/>
          <w:i/>
          <w:lang w:val="hy-AM"/>
        </w:rPr>
        <w:t>է</w:t>
      </w:r>
      <w:r w:rsidRPr="0091590A">
        <w:rPr>
          <w:rFonts w:ascii="GHEA Grapalat" w:hAnsi="GHEA Grapalat"/>
          <w:i/>
          <w:lang w:val="hy-AM"/>
        </w:rPr>
        <w:t xml:space="preserve"> </w:t>
      </w:r>
      <w:r w:rsidRPr="0091590A">
        <w:rPr>
          <w:rFonts w:ascii="GHEA Grapalat" w:hAnsi="GHEA Grapalat" w:cs="GHEA Grapalat"/>
          <w:i/>
          <w:lang w:val="hy-AM"/>
        </w:rPr>
        <w:t>և</w:t>
      </w:r>
      <w:r w:rsidRPr="0091590A">
        <w:rPr>
          <w:rFonts w:ascii="GHEA Grapalat" w:hAnsi="GHEA Grapalat"/>
          <w:i/>
          <w:lang w:val="hy-AM"/>
        </w:rPr>
        <w:t xml:space="preserve"> </w:t>
      </w:r>
      <w:r w:rsidRPr="0091590A">
        <w:rPr>
          <w:rFonts w:ascii="GHEA Grapalat" w:hAnsi="GHEA Grapalat" w:cs="GHEA Grapalat"/>
          <w:i/>
          <w:lang w:val="hy-AM"/>
        </w:rPr>
        <w:t>հայտը</w:t>
      </w:r>
      <w:r w:rsidRPr="0091590A">
        <w:rPr>
          <w:rFonts w:ascii="GHEA Grapalat" w:hAnsi="GHEA Grapalat"/>
          <w:i/>
          <w:lang w:val="hy-AM"/>
        </w:rPr>
        <w:t xml:space="preserve"> </w:t>
      </w:r>
      <w:r w:rsidRPr="0091590A">
        <w:rPr>
          <w:rFonts w:ascii="GHEA Grapalat" w:hAnsi="GHEA Grapalat" w:cs="GHEA Grapalat"/>
          <w:i/>
          <w:lang w:val="hy-AM"/>
        </w:rPr>
        <w:t>ներկայացնելու</w:t>
      </w:r>
      <w:r w:rsidRPr="0091590A">
        <w:rPr>
          <w:rFonts w:ascii="GHEA Grapalat" w:hAnsi="GHEA Grapalat"/>
          <w:i/>
          <w:lang w:val="hy-AM"/>
        </w:rPr>
        <w:t xml:space="preserve"> </w:t>
      </w:r>
      <w:r w:rsidRPr="0091590A">
        <w:rPr>
          <w:rFonts w:ascii="GHEA Grapalat" w:hAnsi="GHEA Grapalat" w:cs="GHEA Grapalat"/>
          <w:i/>
          <w:lang w:val="hy-AM"/>
        </w:rPr>
        <w:t>օրվա</w:t>
      </w:r>
      <w:r w:rsidRPr="0091590A">
        <w:rPr>
          <w:rFonts w:ascii="GHEA Grapalat" w:hAnsi="GHEA Grapalat"/>
          <w:i/>
          <w:lang w:val="hy-AM"/>
        </w:rPr>
        <w:t xml:space="preserve"> </w:t>
      </w:r>
      <w:r w:rsidRPr="0091590A">
        <w:rPr>
          <w:rFonts w:ascii="GHEA Grapalat" w:hAnsi="GHEA Grapalat" w:cs="GHEA Grapalat"/>
          <w:i/>
          <w:lang w:val="hy-AM"/>
        </w:rPr>
        <w:t>դրությամբ</w:t>
      </w:r>
      <w:r w:rsidRPr="0091590A">
        <w:rPr>
          <w:rFonts w:ascii="GHEA Grapalat" w:hAnsi="GHEA Grapalat"/>
          <w:i/>
          <w:lang w:val="hy-AM"/>
        </w:rPr>
        <w:t xml:space="preserve"> </w:t>
      </w:r>
      <w:r w:rsidRPr="0091590A">
        <w:rPr>
          <w:rFonts w:ascii="GHEA Grapalat" w:hAnsi="GHEA Grapalat" w:cs="GHEA Grapalat"/>
          <w:i/>
          <w:lang w:val="hy-AM"/>
        </w:rPr>
        <w:t>սահմանված</w:t>
      </w:r>
      <w:r w:rsidRPr="0091590A">
        <w:rPr>
          <w:rFonts w:ascii="GHEA Grapalat" w:hAnsi="GHEA Grapalat"/>
          <w:i/>
          <w:lang w:val="hy-AM"/>
        </w:rPr>
        <w:t xml:space="preserve"> </w:t>
      </w:r>
      <w:r w:rsidRPr="0091590A">
        <w:rPr>
          <w:rFonts w:ascii="GHEA Grapalat" w:hAnsi="GHEA Grapalat" w:cs="GHEA Grapalat"/>
          <w:i/>
          <w:lang w:val="hy-AM"/>
        </w:rPr>
        <w:t>կարգով</w:t>
      </w:r>
      <w:r w:rsidRPr="0091590A">
        <w:rPr>
          <w:rFonts w:ascii="GHEA Grapalat" w:hAnsi="GHEA Grapalat"/>
          <w:i/>
          <w:lang w:val="hy-AM"/>
        </w:rPr>
        <w:t xml:space="preserve"> </w:t>
      </w:r>
      <w:r w:rsidRPr="0091590A">
        <w:rPr>
          <w:rFonts w:ascii="GHEA Grapalat" w:hAnsi="GHEA Grapalat" w:cs="GHEA Grapalat"/>
          <w:i/>
          <w:lang w:val="hy-AM"/>
        </w:rPr>
        <w:t>պետք</w:t>
      </w:r>
      <w:r w:rsidRPr="0091590A">
        <w:rPr>
          <w:rFonts w:ascii="GHEA Grapalat" w:hAnsi="GHEA Grapalat"/>
          <w:i/>
          <w:lang w:val="hy-AM"/>
        </w:rPr>
        <w:t xml:space="preserve"> </w:t>
      </w:r>
      <w:r w:rsidRPr="0091590A">
        <w:rPr>
          <w:rFonts w:ascii="GHEA Grapalat" w:hAnsi="GHEA Grapalat" w:cs="GHEA Grapalat"/>
          <w:i/>
          <w:lang w:val="hy-AM"/>
        </w:rPr>
        <w:t>է</w:t>
      </w:r>
      <w:r w:rsidRPr="0091590A">
        <w:rPr>
          <w:rFonts w:ascii="GHEA Grapalat" w:hAnsi="GHEA Grapalat"/>
          <w:i/>
          <w:lang w:val="hy-AM"/>
        </w:rPr>
        <w:t xml:space="preserve"> </w:t>
      </w:r>
      <w:r w:rsidRPr="0091590A">
        <w:rPr>
          <w:rFonts w:ascii="GHEA Grapalat" w:hAnsi="GHEA Grapalat" w:cs="GHEA Grapalat"/>
          <w:i/>
          <w:lang w:val="hy-AM"/>
        </w:rPr>
        <w:t>ի</w:t>
      </w:r>
      <w:r w:rsidRPr="0091590A">
        <w:rPr>
          <w:rFonts w:ascii="GHEA Grapalat" w:hAnsi="GHEA Grapalat"/>
          <w:i/>
          <w:lang w:val="hy-AM"/>
        </w:rPr>
        <w:t>րավաբանական անձանց պետական ռեգիստրի գործակալությունում գրանցված լիներ իր իրական շահառուների վերաբերյալ տեղեկությունները,</w:t>
      </w:r>
    </w:p>
    <w:p w:rsidR="00771150" w:rsidRPr="0091590A" w:rsidRDefault="00771150" w:rsidP="0091590A">
      <w:pPr>
        <w:pStyle w:val="af2"/>
        <w:jc w:val="both"/>
        <w:rPr>
          <w:rFonts w:ascii="GHEA Grapalat" w:hAnsi="GHEA Grapalat"/>
          <w:i/>
          <w:lang w:val="hy-AM"/>
        </w:rPr>
      </w:pPr>
    </w:p>
    <w:p w:rsidR="00771150" w:rsidRPr="0091590A" w:rsidRDefault="00771150" w:rsidP="0091590A">
      <w:pPr>
        <w:pStyle w:val="af2"/>
        <w:jc w:val="both"/>
        <w:rPr>
          <w:rFonts w:ascii="GHEA Grapalat" w:hAnsi="GHEA Grapalat"/>
          <w:i/>
          <w:lang w:val="hy-AM"/>
        </w:rPr>
      </w:pPr>
      <w:r w:rsidRPr="0091590A">
        <w:rPr>
          <w:rFonts w:ascii="GHEA Grapalat" w:hAnsi="GHEA Grapalat"/>
          <w:i/>
          <w:lang w:val="hy-AM"/>
        </w:rPr>
        <w:tab/>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w:t>
      </w:r>
      <w:r>
        <w:rPr>
          <w:rFonts w:ascii="GHEA Grapalat" w:hAnsi="GHEA Grapalat"/>
          <w:i/>
          <w:lang w:val="hy-AM"/>
        </w:rPr>
        <w:t>տարարագիր՝ համաձայն  հավելված 1․2</w:t>
      </w:r>
      <w:r w:rsidRPr="0091590A">
        <w:rPr>
          <w:rFonts w:ascii="GHEA Grapalat" w:hAnsi="GHEA Grapalat"/>
          <w:i/>
          <w:lang w:val="hy-AM"/>
        </w:rPr>
        <w:t>-ի&gt;&gt; բառերով,</w:t>
      </w:r>
    </w:p>
    <w:p w:rsidR="00771150" w:rsidRPr="0091590A" w:rsidRDefault="00771150" w:rsidP="0091590A">
      <w:pPr>
        <w:pStyle w:val="af2"/>
        <w:jc w:val="both"/>
        <w:rPr>
          <w:rFonts w:ascii="GHEA Grapalat" w:hAnsi="GHEA Grapalat"/>
          <w:i/>
          <w:lang w:val="hy-AM"/>
        </w:rPr>
      </w:pPr>
    </w:p>
    <w:p w:rsidR="00771150" w:rsidRPr="0091590A" w:rsidRDefault="00771150" w:rsidP="0091590A">
      <w:pPr>
        <w:pStyle w:val="af2"/>
        <w:jc w:val="both"/>
        <w:rPr>
          <w:rFonts w:ascii="GHEA Grapalat" w:hAnsi="GHEA Grapalat"/>
          <w:i/>
          <w:lang w:val="hy-AM"/>
        </w:rPr>
      </w:pPr>
      <w:r w:rsidRPr="0091590A">
        <w:rPr>
          <w:rFonts w:ascii="GHEA Grapalat" w:hAnsi="GHEA Grapalat"/>
          <w:i/>
          <w:lang w:val="hy-AM"/>
        </w:rPr>
        <w:tab/>
        <w:t>-եթե մասնակիցը անհատ ձեռնարկատեր  է կամ ֆիզիկական անձ, ապա իրական շահառուների վերաբերյալ տեղեկատվություն չի ներկայացնում:</w:t>
      </w:r>
    </w:p>
    <w:p w:rsidR="00771150" w:rsidRPr="0091590A" w:rsidRDefault="00771150" w:rsidP="0091590A">
      <w:pPr>
        <w:pStyle w:val="af2"/>
        <w:jc w:val="both"/>
        <w:rPr>
          <w:rFonts w:ascii="GHEA Grapalat" w:hAnsi="GHEA Grapalat"/>
          <w:i/>
          <w:lang w:val="hy-AM"/>
        </w:rPr>
      </w:pPr>
    </w:p>
    <w:p w:rsidR="00771150" w:rsidRPr="005D7B02" w:rsidRDefault="00771150" w:rsidP="0091590A">
      <w:pPr>
        <w:jc w:val="both"/>
        <w:rPr>
          <w:rFonts w:ascii="GHEA Grapalat" w:hAnsi="GHEA Grapalat" w:cs="Sylfaen"/>
          <w:sz w:val="20"/>
          <w:lang w:val="hy-AM"/>
        </w:rPr>
      </w:pPr>
      <w:r w:rsidRPr="0091590A">
        <w:rPr>
          <w:rFonts w:ascii="GHEA Grapalat" w:hAnsi="GHEA Grapalat"/>
          <w:i/>
          <w:sz w:val="20"/>
          <w:szCs w:val="20"/>
          <w:lang w:val="hy-AM" w:eastAsia="ru-RU"/>
        </w:rPr>
        <w:t>*** պարբերությունը և հավելված 1.1 հանվում են, եթե գնման առարկան չի հանդիսանում շինարարական աշխատանքներ</w:t>
      </w:r>
    </w:p>
  </w:footnote>
  <w:footnote w:id="16">
    <w:p w:rsidR="00771150" w:rsidRPr="005D7B02" w:rsidRDefault="00771150" w:rsidP="00B2572B">
      <w:pPr>
        <w:pStyle w:val="31"/>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973892">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973892">
        <w:rPr>
          <w:rFonts w:ascii="GHEA Grapalat" w:hAnsi="GHEA Grapalat"/>
          <w:i/>
          <w:sz w:val="16"/>
          <w:szCs w:val="16"/>
          <w:lang w:val="hy-AM"/>
        </w:rPr>
        <w:t>է</w:t>
      </w:r>
      <w:r w:rsidRPr="005D7B02">
        <w:rPr>
          <w:rFonts w:ascii="GHEA Grapalat" w:hAnsi="GHEA Grapalat"/>
          <w:i/>
          <w:sz w:val="16"/>
          <w:szCs w:val="16"/>
          <w:lang w:val="af-ZA"/>
        </w:rPr>
        <w:t xml:space="preserve"> </w:t>
      </w:r>
      <w:r w:rsidRPr="00973892">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973892">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973892">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973892">
        <w:rPr>
          <w:rFonts w:ascii="GHEA Grapalat" w:hAnsi="GHEA Grapalat"/>
          <w:i/>
          <w:sz w:val="16"/>
          <w:szCs w:val="16"/>
          <w:lang w:val="hy-AM"/>
        </w:rPr>
        <w:t>մինչև</w:t>
      </w:r>
      <w:r w:rsidRPr="005D7B02">
        <w:rPr>
          <w:rFonts w:ascii="GHEA Grapalat" w:hAnsi="GHEA Grapalat"/>
          <w:i/>
          <w:sz w:val="16"/>
          <w:szCs w:val="16"/>
          <w:lang w:val="af-ZA"/>
        </w:rPr>
        <w:t xml:space="preserve"> </w:t>
      </w:r>
      <w:r w:rsidRPr="00973892">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973892">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973892">
        <w:rPr>
          <w:rFonts w:ascii="GHEA Grapalat" w:hAnsi="GHEA Grapalat"/>
          <w:i/>
          <w:sz w:val="16"/>
          <w:szCs w:val="16"/>
          <w:lang w:val="hy-AM"/>
        </w:rPr>
        <w:t>հրապարակելը</w:t>
      </w:r>
      <w:r w:rsidRPr="005D7B02">
        <w:rPr>
          <w:rFonts w:ascii="GHEA Grapalat" w:hAnsi="GHEA Grapalat"/>
          <w:i/>
          <w:sz w:val="16"/>
          <w:szCs w:val="16"/>
          <w:lang w:val="hy-AM"/>
        </w:rPr>
        <w:t>:</w:t>
      </w:r>
    </w:p>
    <w:p w:rsidR="00771150" w:rsidRPr="005D7B02" w:rsidRDefault="00771150" w:rsidP="00B2572B">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rsidR="00771150" w:rsidRPr="005D7B02" w:rsidDel="00856FDE" w:rsidRDefault="00771150" w:rsidP="00B2572B">
      <w:pPr>
        <w:pStyle w:val="af2"/>
        <w:rPr>
          <w:del w:id="10" w:author="User" w:date="2019-05-26T09:57:00Z"/>
          <w:i/>
          <w:lang w:val="af-ZA"/>
        </w:rPr>
      </w:pPr>
    </w:p>
  </w:footnote>
  <w:footnote w:id="17">
    <w:p w:rsidR="00771150" w:rsidRPr="005D7B02" w:rsidDel="00FC2AB8" w:rsidRDefault="00771150" w:rsidP="00F02279">
      <w:pPr>
        <w:pStyle w:val="af2"/>
        <w:rPr>
          <w:del w:id="11" w:author="User" w:date="2019-05-26T13:06:00Z"/>
          <w:lang w:val="hy-AM"/>
        </w:rPr>
      </w:pPr>
      <w:r w:rsidRPr="005D7B02">
        <w:rPr>
          <w:vertAlign w:val="superscript"/>
          <w:lang w:val="af-ZA"/>
        </w:rPr>
        <w:t xml:space="preserve">18 </w:t>
      </w:r>
      <w:r w:rsidRPr="005D7B02">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18">
    <w:p w:rsidR="00771150" w:rsidRDefault="00771150" w:rsidP="006030D7">
      <w:pPr>
        <w:rPr>
          <w:rFonts w:ascii="GHEA Grapalat" w:hAnsi="GHEA Grapalat"/>
          <w:i/>
          <w:sz w:val="16"/>
          <w:lang w:val="hy-AM"/>
        </w:rPr>
      </w:pPr>
      <w:r w:rsidRPr="005D7B02">
        <w:rPr>
          <w:vertAlign w:val="superscript"/>
          <w:lang w:val="hy-AM"/>
        </w:rPr>
        <w:t xml:space="preserve">19 </w:t>
      </w:r>
      <w:r w:rsidRPr="005D7B02">
        <w:rPr>
          <w:rFonts w:ascii="GHEA Grapalat" w:hAnsi="GHEA Grapalat"/>
          <w:i/>
          <w:sz w:val="16"/>
          <w:lang w:val="hy-AM"/>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p w:rsidR="00771150" w:rsidRPr="00385051" w:rsidRDefault="00771150" w:rsidP="006030D7">
      <w:pPr>
        <w:rPr>
          <w:rFonts w:ascii="GHEA Grapalat" w:hAnsi="GHEA Grapalat"/>
          <w:i/>
          <w:sz w:val="16"/>
          <w:lang w:val="hy-AM"/>
        </w:rPr>
      </w:pPr>
      <w:r>
        <w:rPr>
          <w:rFonts w:ascii="GHEA Grapalat" w:hAnsi="GHEA Grapalat"/>
          <w:i/>
          <w:sz w:val="16"/>
          <w:vertAlign w:val="superscript"/>
          <w:lang w:val="hy-AM"/>
        </w:rPr>
        <w:t>19.</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rsidR="00771150" w:rsidRPr="005D7B02" w:rsidRDefault="00771150" w:rsidP="00F02279">
      <w:pPr>
        <w:pStyle w:val="af2"/>
        <w:jc w:val="both"/>
        <w:rPr>
          <w:lang w:val="hy-AM"/>
        </w:rPr>
      </w:pPr>
    </w:p>
  </w:footnote>
  <w:footnote w:id="19">
    <w:p w:rsidR="00771150" w:rsidRPr="005D7B02" w:rsidRDefault="00771150" w:rsidP="00F02279">
      <w:pPr>
        <w:pStyle w:val="af2"/>
        <w:jc w:val="both"/>
        <w:rPr>
          <w:rFonts w:ascii="GHEA Grapalat" w:hAnsi="GHEA Grapalat"/>
          <w:i/>
          <w:sz w:val="16"/>
          <w:szCs w:val="24"/>
          <w:lang w:val="hy-AM" w:eastAsia="en-US"/>
        </w:rPr>
      </w:pPr>
      <w:r w:rsidRPr="005D7B02">
        <w:rPr>
          <w:rFonts w:ascii="GHEA Grapalat" w:hAnsi="GHEA Grapalat"/>
          <w:i/>
          <w:sz w:val="16"/>
          <w:szCs w:val="24"/>
          <w:vertAlign w:val="superscript"/>
          <w:lang w:val="hy-AM" w:eastAsia="en-US"/>
        </w:rPr>
        <w:t xml:space="preserve">20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771150" w:rsidRPr="005D7B02" w:rsidDel="00FC2AB8" w:rsidRDefault="00771150" w:rsidP="00F02279">
      <w:pPr>
        <w:pStyle w:val="af2"/>
        <w:jc w:val="both"/>
        <w:rPr>
          <w:del w:id="12" w:author="User" w:date="2019-05-26T13:06:00Z"/>
          <w:lang w:val="hy-AM"/>
        </w:rPr>
      </w:pPr>
      <w:r w:rsidRPr="00EB5E79">
        <w:rPr>
          <w:rFonts w:ascii="GHEA Grapalat" w:hAnsi="GHEA Grapalat"/>
          <w:i/>
          <w:sz w:val="16"/>
          <w:lang w:val="hy-AM"/>
        </w:rPr>
        <w:t>Եթե պայմանագիրը ներառում է մեկից ավել չափաբաժին, ապա տուգանքը հաշվարկվում է պայմանագրով այդ չափաբաժնի համար սահմանված ընդհանուր գնի նկատմամբ:</w:t>
      </w:r>
      <w:r w:rsidRPr="005D7B02">
        <w:rPr>
          <w:rFonts w:ascii="GHEA Grapalat" w:hAnsi="GHEA Grapalat"/>
          <w:i/>
          <w:sz w:val="16"/>
          <w:szCs w:val="24"/>
          <w:lang w:val="hy-AM" w:eastAsia="en-US"/>
        </w:rPr>
        <w:t xml:space="preserve"> </w:t>
      </w:r>
    </w:p>
  </w:footnote>
  <w:footnote w:id="20">
    <w:p w:rsidR="00771150" w:rsidRPr="005D7B02" w:rsidDel="00FC2AB8" w:rsidRDefault="00771150" w:rsidP="00F02279">
      <w:pPr>
        <w:pStyle w:val="af2"/>
        <w:jc w:val="both"/>
        <w:rPr>
          <w:del w:id="13" w:author="User" w:date="2019-05-26T13:11:00Z"/>
          <w:sz w:val="16"/>
          <w:szCs w:val="16"/>
          <w:lang w:val="hy-AM"/>
        </w:rPr>
      </w:pPr>
      <w:r w:rsidRPr="005D7B02">
        <w:rPr>
          <w:i/>
          <w:iCs/>
          <w:vertAlign w:val="superscript"/>
          <w:lang w:val="hy-AM"/>
        </w:rPr>
        <w:t>21</w:t>
      </w:r>
      <w:r w:rsidRPr="005D7B02">
        <w:rPr>
          <w:vertAlign w:val="superscript"/>
          <w:lang w:val="hy-AM"/>
        </w:rP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1">
    <w:p w:rsidR="00771150" w:rsidRPr="005D7B02" w:rsidDel="004D0559" w:rsidRDefault="00771150" w:rsidP="00F02279">
      <w:pPr>
        <w:pStyle w:val="af2"/>
        <w:jc w:val="both"/>
        <w:rPr>
          <w:del w:id="14" w:author="User" w:date="2019-05-26T13:12:00Z"/>
          <w:lang w:val="hy-AM"/>
        </w:rPr>
      </w:pPr>
      <w:r w:rsidRPr="005D7B02">
        <w:rPr>
          <w:i/>
          <w:iCs/>
          <w:vertAlign w:val="superscript"/>
          <w:lang w:val="hy-AM"/>
        </w:rPr>
        <w:t>22</w:t>
      </w:r>
      <w:r w:rsidRPr="005D7B02">
        <w:rPr>
          <w:vertAlign w:val="superscript"/>
          <w:lang w:val="hy-AM"/>
        </w:rP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ենթակապալի պայմանագիր կնքելու միջոցով:</w:t>
      </w:r>
    </w:p>
  </w:footnote>
  <w:footnote w:id="22">
    <w:p w:rsidR="00771150" w:rsidRPr="005D7B02" w:rsidDel="004D0559" w:rsidRDefault="00771150" w:rsidP="00F02279">
      <w:pPr>
        <w:pStyle w:val="af2"/>
        <w:jc w:val="both"/>
        <w:rPr>
          <w:del w:id="15" w:author="User" w:date="2019-05-26T13:12:00Z"/>
          <w:lang w:val="hy-AM"/>
        </w:rPr>
      </w:pPr>
      <w:r w:rsidRPr="005D7B02">
        <w:rPr>
          <w:rFonts w:ascii="GHEA Grapalat" w:hAnsi="GHEA Grapalat"/>
          <w:i/>
          <w:sz w:val="16"/>
          <w:szCs w:val="24"/>
          <w:vertAlign w:val="superscript"/>
          <w:lang w:val="hy-AM" w:eastAsia="en-US"/>
        </w:rPr>
        <w:t xml:space="preserve">23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3">
    <w:p w:rsidR="00771150" w:rsidRPr="005D7B02" w:rsidDel="004D0559" w:rsidRDefault="00771150" w:rsidP="00F02279">
      <w:pPr>
        <w:pStyle w:val="af2"/>
        <w:jc w:val="both"/>
        <w:rPr>
          <w:del w:id="16" w:author="User" w:date="2019-05-26T13:14:00Z"/>
          <w:rFonts w:ascii="GHEA Grapalat" w:hAnsi="GHEA Grapalat"/>
          <w:i/>
          <w:sz w:val="16"/>
          <w:szCs w:val="24"/>
          <w:lang w:val="hy-AM" w:eastAsia="en-US"/>
        </w:rPr>
      </w:pPr>
      <w:r w:rsidRPr="005D7B02">
        <w:rPr>
          <w:vertAlign w:val="superscript"/>
          <w:lang w:val="hy-AM"/>
        </w:rPr>
        <w:t xml:space="preserve">24 </w:t>
      </w:r>
      <w:r w:rsidRPr="005D7B02">
        <w:rPr>
          <w:rFonts w:ascii="GHEA Grapalat" w:hAnsi="GHEA Grapalat"/>
          <w:i/>
          <w:sz w:val="16"/>
          <w:szCs w:val="24"/>
          <w:lang w:val="hy-AM" w:eastAsia="en-US"/>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footnote>
  <w:footnote w:id="24">
    <w:p w:rsidR="00771150" w:rsidRPr="005D7B02" w:rsidRDefault="00771150" w:rsidP="00F02279">
      <w:pPr>
        <w:pStyle w:val="af2"/>
        <w:rPr>
          <w:lang w:val="hy-AM"/>
        </w:rPr>
      </w:pPr>
      <w:r w:rsidRPr="005D7B02">
        <w:rPr>
          <w:vertAlign w:val="superscript"/>
          <w:lang w:val="hy-AM"/>
        </w:rPr>
        <w:t xml:space="preserve">25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p w:rsidR="00771150" w:rsidRPr="005D7B02" w:rsidDel="004D0559" w:rsidRDefault="00771150" w:rsidP="00F02279">
      <w:pPr>
        <w:pStyle w:val="af2"/>
        <w:rPr>
          <w:del w:id="17" w:author="User" w:date="2019-05-26T13:15:00Z"/>
          <w:lang w:val="hy-AM"/>
        </w:rPr>
      </w:pPr>
    </w:p>
  </w:footnote>
  <w:footnote w:id="25">
    <w:p w:rsidR="00771150" w:rsidRPr="005D7B02" w:rsidDel="004D0559" w:rsidRDefault="00771150" w:rsidP="00F02279">
      <w:pPr>
        <w:pStyle w:val="af2"/>
        <w:jc w:val="both"/>
        <w:rPr>
          <w:del w:id="18" w:author="User" w:date="2019-05-26T13:16:00Z"/>
          <w:lang w:val="hy-AM"/>
        </w:rPr>
      </w:pPr>
      <w:r w:rsidRPr="005D7B02">
        <w:rPr>
          <w:vertAlign w:val="superscript"/>
          <w:lang w:val="hy-AM"/>
        </w:rPr>
        <w:t xml:space="preserve">26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26">
    <w:p w:rsidR="00771150" w:rsidRPr="005D7B02" w:rsidDel="004D0559" w:rsidRDefault="00771150" w:rsidP="00F02279">
      <w:pPr>
        <w:pStyle w:val="af2"/>
        <w:rPr>
          <w:del w:id="19" w:author="User" w:date="2019-05-26T13:16:00Z"/>
          <w:lang w:val="hy-AM"/>
        </w:rPr>
      </w:pPr>
      <w:r w:rsidRPr="005D7B02">
        <w:rPr>
          <w:vertAlign w:val="superscript"/>
          <w:lang w:val="hy-AM"/>
        </w:rPr>
        <w:t>27</w:t>
      </w:r>
      <w:r w:rsidRPr="005D7B02">
        <w:rPr>
          <w:rFonts w:ascii="GHEA Grapalat" w:hAnsi="GHEA Grapalat"/>
          <w:i/>
          <w:sz w:val="16"/>
          <w:szCs w:val="24"/>
          <w:lang w:val="hy-AM" w:eastAsia="en-US"/>
        </w:rPr>
        <w:t>Սույն կետը հանվում է պայմանագրի նախագծից, եթե կիրառելի չէ:</w:t>
      </w:r>
    </w:p>
  </w:footnote>
  <w:footnote w:id="27">
    <w:p w:rsidR="00771150" w:rsidRDefault="00771150" w:rsidP="00F02279">
      <w:pPr>
        <w:pStyle w:val="af2"/>
        <w:jc w:val="both"/>
        <w:rPr>
          <w:rFonts w:ascii="GHEA Grapalat" w:hAnsi="GHEA Grapalat"/>
          <w:i/>
          <w:sz w:val="16"/>
          <w:szCs w:val="24"/>
          <w:lang w:val="hy-AM" w:eastAsia="en-US"/>
        </w:rPr>
      </w:pPr>
      <w:r w:rsidRPr="005D7B02">
        <w:rPr>
          <w:rFonts w:ascii="GHEA Grapalat" w:hAnsi="GHEA Grapalat"/>
          <w:i/>
          <w:sz w:val="16"/>
          <w:szCs w:val="24"/>
          <w:vertAlign w:val="superscript"/>
          <w:lang w:val="hy-AM" w:eastAsia="en-US"/>
        </w:rPr>
        <w:t xml:space="preserve">28 </w:t>
      </w:r>
      <w:r w:rsidRPr="005D7B02">
        <w:rPr>
          <w:rFonts w:ascii="GHEA Grapalat" w:hAnsi="GHEA Grapalat"/>
          <w:i/>
          <w:sz w:val="16"/>
          <w:szCs w:val="24"/>
          <w:lang w:val="hy-AM" w:eastAsia="en-US"/>
        </w:rPr>
        <w:t>Եթե Կապալառուի կողմից գնային առաջարկը ներկայացվել է առանց ԱԱՀ-ի, ապա պայմանագիրը կնքելիս սույն կետից հանվում են «որից -------- (----------) ՀՀ դրամը` ԱԱՀ-ն» բառերը:</w:t>
      </w:r>
    </w:p>
    <w:p w:rsidR="00771150" w:rsidRDefault="00771150" w:rsidP="004613D6">
      <w:pPr>
        <w:rPr>
          <w:rFonts w:ascii="GHEA Grapalat" w:hAnsi="GHEA Grapalat"/>
          <w:i/>
          <w:sz w:val="16"/>
          <w:lang w:val="hy-AM"/>
        </w:rPr>
      </w:pPr>
      <w:r>
        <w:rPr>
          <w:rFonts w:ascii="GHEA Grapalat" w:hAnsi="GHEA Grapalat"/>
          <w:i/>
          <w:sz w:val="16"/>
          <w:vertAlign w:val="superscript"/>
          <w:lang w:val="hy-AM"/>
        </w:rPr>
        <w:t>28.</w:t>
      </w:r>
      <w:r w:rsidRPr="00385051">
        <w:rPr>
          <w:rFonts w:ascii="GHEA Grapalat" w:hAnsi="GHEA Grapalat"/>
          <w:i/>
          <w:sz w:val="16"/>
          <w:vertAlign w:val="superscript"/>
          <w:lang w:val="hy-AM"/>
        </w:rPr>
        <w:t xml:space="preserve"> 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rsidR="00771150" w:rsidRPr="005D7B02" w:rsidRDefault="00771150" w:rsidP="00F02279">
      <w:pPr>
        <w:pStyle w:val="af2"/>
        <w:jc w:val="both"/>
        <w:rPr>
          <w:lang w:val="hy-AM"/>
        </w:rPr>
      </w:pPr>
      <w:r w:rsidRPr="005D7B02">
        <w:rPr>
          <w:rFonts w:ascii="GHEA Grapalat" w:hAnsi="GHEA Grapalat"/>
          <w:i/>
          <w:sz w:val="16"/>
          <w:szCs w:val="24"/>
          <w:vertAlign w:val="superscript"/>
          <w:lang w:val="hy-AM" w:eastAsia="en-US"/>
        </w:rPr>
        <w:t xml:space="preserve">29 </w:t>
      </w:r>
      <w:r w:rsidRPr="005D7B02">
        <w:rPr>
          <w:rFonts w:ascii="GHEA Grapalat" w:hAnsi="GHEA Grapalat"/>
          <w:i/>
          <w:sz w:val="16"/>
          <w:szCs w:val="24"/>
          <w:lang w:val="hy-AM" w:eastAsia="en-US"/>
        </w:rPr>
        <w:t>Կապալառուն կարող է հրաժարվել առաջարկված կանխավճարից կամ դրա մի մասից: Ընդ որում կնքվելիք պայմանագրում կանխավճարը սահմանվում է Պատվիրատուի և Կապալառուի միջև համաձայնեցված չափով: Եթե պայմանագրով չի նախատեսվում կանխավճարի հատկացում, ապա սույն կետը հանվում է նախագծից:</w:t>
      </w:r>
    </w:p>
  </w:footnote>
  <w:footnote w:id="28">
    <w:p w:rsidR="00771150" w:rsidRPr="005D7B02" w:rsidRDefault="00771150" w:rsidP="00F02279">
      <w:pPr>
        <w:pStyle w:val="af2"/>
        <w:jc w:val="both"/>
        <w:rPr>
          <w:rFonts w:ascii="GHEA Grapalat" w:hAnsi="GHEA Grapalat"/>
          <w:i/>
          <w:sz w:val="16"/>
          <w:szCs w:val="24"/>
          <w:lang w:val="hy-AM" w:eastAsia="en-US"/>
        </w:rPr>
      </w:pPr>
      <w:r w:rsidRPr="005D7B02">
        <w:rPr>
          <w:vertAlign w:val="superscript"/>
          <w:lang w:val="hy-AM"/>
        </w:rPr>
        <w:t>30</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771150" w:rsidRPr="005D7B02" w:rsidDel="00AC0465" w:rsidRDefault="00771150" w:rsidP="00F02279">
      <w:pPr>
        <w:pStyle w:val="af2"/>
        <w:rPr>
          <w:del w:id="20" w:author="User" w:date="2019-05-26T13:21:00Z"/>
          <w:lang w:val="hy-AM"/>
        </w:rPr>
      </w:pPr>
      <w:r w:rsidRPr="00EB5E79">
        <w:rPr>
          <w:rFonts w:ascii="GHEA Grapalat" w:hAnsi="GHEA Grapalat"/>
          <w:i/>
          <w:sz w:val="16"/>
          <w:lang w:val="hy-AM"/>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9">
    <w:p w:rsidR="00771150" w:rsidRPr="005D7B02" w:rsidDel="001432D3" w:rsidRDefault="00771150" w:rsidP="00F02279">
      <w:pPr>
        <w:pStyle w:val="af2"/>
        <w:jc w:val="both"/>
        <w:rPr>
          <w:del w:id="21" w:author="User" w:date="2019-05-26T13:23:00Z"/>
          <w:sz w:val="16"/>
          <w:szCs w:val="16"/>
          <w:lang w:val="hy-AM"/>
        </w:rPr>
      </w:pPr>
      <w:r w:rsidRPr="005D7B02">
        <w:rPr>
          <w:vertAlign w:val="superscript"/>
          <w:lang w:val="hy-AM"/>
        </w:rPr>
        <w:t xml:space="preserve">31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30">
    <w:p w:rsidR="00771150" w:rsidRPr="005D7B02" w:rsidRDefault="00771150" w:rsidP="00F02279">
      <w:pPr>
        <w:pStyle w:val="af2"/>
        <w:jc w:val="both"/>
        <w:rPr>
          <w:lang w:val="hy-AM"/>
        </w:rPr>
      </w:pPr>
      <w:r w:rsidRPr="005D7B02">
        <w:rPr>
          <w:vertAlign w:val="superscript"/>
          <w:lang w:val="hy-AM"/>
        </w:rPr>
        <w:t xml:space="preserve">32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31">
    <w:p w:rsidR="00771150" w:rsidRPr="005D7B02" w:rsidDel="001432D3" w:rsidRDefault="00771150" w:rsidP="00F02279">
      <w:pPr>
        <w:pStyle w:val="af2"/>
        <w:jc w:val="both"/>
        <w:rPr>
          <w:del w:id="22" w:author="User" w:date="2019-05-26T13:24:00Z"/>
          <w:lang w:val="hy-AM"/>
        </w:rPr>
      </w:pPr>
      <w:r w:rsidRPr="005D7B02">
        <w:rPr>
          <w:vertAlign w:val="superscript"/>
          <w:lang w:val="hy-AM"/>
        </w:rPr>
        <w:t xml:space="preserve">33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32">
    <w:p w:rsidR="00771150" w:rsidRPr="00EB5E79" w:rsidRDefault="00771150">
      <w:pPr>
        <w:pStyle w:val="af2"/>
        <w:rPr>
          <w:lang w:val="hy-AM"/>
        </w:rPr>
      </w:pPr>
      <w:r w:rsidRPr="00EB5E79">
        <w:rPr>
          <w:rStyle w:val="af6"/>
          <w:lang w:val="hy-AM"/>
        </w:rPr>
        <w:t>34</w:t>
      </w:r>
      <w:r w:rsidRPr="00EB5E79">
        <w:rPr>
          <w:lang w:val="hy-AM"/>
        </w:rPr>
        <w:t xml:space="preserve"> </w:t>
      </w:r>
      <w:r w:rsidRPr="005D7B02">
        <w:rPr>
          <w:rFonts w:ascii="GHEA Grapalat" w:hAnsi="GHEA Grapalat"/>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0E80"/>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78DB"/>
    <w:rsid w:val="00087A30"/>
    <w:rsid w:val="0009109F"/>
    <w:rsid w:val="000911CA"/>
    <w:rsid w:val="00091EBC"/>
    <w:rsid w:val="00092D0A"/>
    <w:rsid w:val="0009380C"/>
    <w:rsid w:val="0009449B"/>
    <w:rsid w:val="000946A3"/>
    <w:rsid w:val="000951D9"/>
    <w:rsid w:val="000952D8"/>
    <w:rsid w:val="00095EB1"/>
    <w:rsid w:val="00096865"/>
    <w:rsid w:val="00097DE8"/>
    <w:rsid w:val="000A025B"/>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10E0"/>
    <w:rsid w:val="00101445"/>
    <w:rsid w:val="00101C9A"/>
    <w:rsid w:val="00101F06"/>
    <w:rsid w:val="00102291"/>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5535"/>
    <w:rsid w:val="001276C9"/>
    <w:rsid w:val="00130202"/>
    <w:rsid w:val="001305C6"/>
    <w:rsid w:val="00131800"/>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7D94"/>
    <w:rsid w:val="00191D5F"/>
    <w:rsid w:val="00192606"/>
    <w:rsid w:val="00192A1F"/>
    <w:rsid w:val="001932A7"/>
    <w:rsid w:val="00193871"/>
    <w:rsid w:val="0019419E"/>
    <w:rsid w:val="00194598"/>
    <w:rsid w:val="00194C6E"/>
    <w:rsid w:val="00194DBD"/>
    <w:rsid w:val="00195835"/>
    <w:rsid w:val="00195E9D"/>
    <w:rsid w:val="00195F24"/>
    <w:rsid w:val="00196487"/>
    <w:rsid w:val="001A0A5F"/>
    <w:rsid w:val="001A23A6"/>
    <w:rsid w:val="001A2579"/>
    <w:rsid w:val="001A2F72"/>
    <w:rsid w:val="001A37BC"/>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B78B5"/>
    <w:rsid w:val="001C07C6"/>
    <w:rsid w:val="001C0849"/>
    <w:rsid w:val="001C0B2D"/>
    <w:rsid w:val="001C302C"/>
    <w:rsid w:val="001C3D83"/>
    <w:rsid w:val="001C3F6C"/>
    <w:rsid w:val="001C48C0"/>
    <w:rsid w:val="001C6C36"/>
    <w:rsid w:val="001C76F7"/>
    <w:rsid w:val="001C7C1A"/>
    <w:rsid w:val="001D1139"/>
    <w:rsid w:val="001D1D00"/>
    <w:rsid w:val="001D2074"/>
    <w:rsid w:val="001D2D62"/>
    <w:rsid w:val="001D58EE"/>
    <w:rsid w:val="001D5FF7"/>
    <w:rsid w:val="001D6531"/>
    <w:rsid w:val="001D7228"/>
    <w:rsid w:val="001D74FA"/>
    <w:rsid w:val="001D78C5"/>
    <w:rsid w:val="001E0216"/>
    <w:rsid w:val="001E17BA"/>
    <w:rsid w:val="001E2794"/>
    <w:rsid w:val="001E2814"/>
    <w:rsid w:val="001E412B"/>
    <w:rsid w:val="001E55B2"/>
    <w:rsid w:val="001E5866"/>
    <w:rsid w:val="001E7733"/>
    <w:rsid w:val="001F0335"/>
    <w:rsid w:val="001F0371"/>
    <w:rsid w:val="001F1DF0"/>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8AB"/>
    <w:rsid w:val="00207CF7"/>
    <w:rsid w:val="002100B3"/>
    <w:rsid w:val="002101F2"/>
    <w:rsid w:val="002106E6"/>
    <w:rsid w:val="00210F0C"/>
    <w:rsid w:val="00211425"/>
    <w:rsid w:val="002115A9"/>
    <w:rsid w:val="002137E6"/>
    <w:rsid w:val="00213EB8"/>
    <w:rsid w:val="00217710"/>
    <w:rsid w:val="0021795E"/>
    <w:rsid w:val="00217B51"/>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145E"/>
    <w:rsid w:val="00251E84"/>
    <w:rsid w:val="00252C9C"/>
    <w:rsid w:val="002542AE"/>
    <w:rsid w:val="00254A36"/>
    <w:rsid w:val="002559B9"/>
    <w:rsid w:val="00257773"/>
    <w:rsid w:val="00260569"/>
    <w:rsid w:val="00260E64"/>
    <w:rsid w:val="00260FA1"/>
    <w:rsid w:val="00261272"/>
    <w:rsid w:val="0026158D"/>
    <w:rsid w:val="00263035"/>
    <w:rsid w:val="00263094"/>
    <w:rsid w:val="00263D72"/>
    <w:rsid w:val="00263E28"/>
    <w:rsid w:val="0026426F"/>
    <w:rsid w:val="0026557B"/>
    <w:rsid w:val="00265D18"/>
    <w:rsid w:val="002665A4"/>
    <w:rsid w:val="0027052A"/>
    <w:rsid w:val="00270AF6"/>
    <w:rsid w:val="00270D59"/>
    <w:rsid w:val="00271DF6"/>
    <w:rsid w:val="0027208C"/>
    <w:rsid w:val="002727C2"/>
    <w:rsid w:val="002737E0"/>
    <w:rsid w:val="002738E8"/>
    <w:rsid w:val="00273A88"/>
    <w:rsid w:val="00273B4F"/>
    <w:rsid w:val="00274353"/>
    <w:rsid w:val="0027499F"/>
    <w:rsid w:val="00274BDF"/>
    <w:rsid w:val="00274DF7"/>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F87"/>
    <w:rsid w:val="002B7388"/>
    <w:rsid w:val="002B7594"/>
    <w:rsid w:val="002C071B"/>
    <w:rsid w:val="002C0DD6"/>
    <w:rsid w:val="002C1050"/>
    <w:rsid w:val="002C1AE5"/>
    <w:rsid w:val="002C205F"/>
    <w:rsid w:val="002C27EB"/>
    <w:rsid w:val="002C2AAB"/>
    <w:rsid w:val="002C2C6F"/>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D6D41"/>
    <w:rsid w:val="002E0768"/>
    <w:rsid w:val="002E0877"/>
    <w:rsid w:val="002E0966"/>
    <w:rsid w:val="002E11D1"/>
    <w:rsid w:val="002E3165"/>
    <w:rsid w:val="002E4305"/>
    <w:rsid w:val="002E530A"/>
    <w:rsid w:val="002E531D"/>
    <w:rsid w:val="002E67D3"/>
    <w:rsid w:val="002E7EE1"/>
    <w:rsid w:val="002F1AB3"/>
    <w:rsid w:val="002F2AD2"/>
    <w:rsid w:val="002F2B23"/>
    <w:rsid w:val="002F2C5F"/>
    <w:rsid w:val="002F2CE0"/>
    <w:rsid w:val="002F35FE"/>
    <w:rsid w:val="002F6164"/>
    <w:rsid w:val="002F6FA0"/>
    <w:rsid w:val="002F7A7E"/>
    <w:rsid w:val="00301156"/>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58EB"/>
    <w:rsid w:val="00316381"/>
    <w:rsid w:val="003169A4"/>
    <w:rsid w:val="0032071C"/>
    <w:rsid w:val="00321A56"/>
    <w:rsid w:val="00321B20"/>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338D"/>
    <w:rsid w:val="003946B4"/>
    <w:rsid w:val="003949A5"/>
    <w:rsid w:val="00395D6D"/>
    <w:rsid w:val="0039646A"/>
    <w:rsid w:val="00396D60"/>
    <w:rsid w:val="003972CC"/>
    <w:rsid w:val="00397DC0"/>
    <w:rsid w:val="003A0A31"/>
    <w:rsid w:val="003A145D"/>
    <w:rsid w:val="003A1D32"/>
    <w:rsid w:val="003A2BE0"/>
    <w:rsid w:val="003A377C"/>
    <w:rsid w:val="003A3ADE"/>
    <w:rsid w:val="003A5049"/>
    <w:rsid w:val="003A5533"/>
    <w:rsid w:val="003A57F0"/>
    <w:rsid w:val="003A62A4"/>
    <w:rsid w:val="003A645E"/>
    <w:rsid w:val="003A7A32"/>
    <w:rsid w:val="003A7FC7"/>
    <w:rsid w:val="003B0939"/>
    <w:rsid w:val="003B0D6E"/>
    <w:rsid w:val="003B1FC0"/>
    <w:rsid w:val="003B392D"/>
    <w:rsid w:val="003B3A13"/>
    <w:rsid w:val="003B4A74"/>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4F6"/>
    <w:rsid w:val="00406652"/>
    <w:rsid w:val="004068F5"/>
    <w:rsid w:val="00406C77"/>
    <w:rsid w:val="004072C8"/>
    <w:rsid w:val="0040761D"/>
    <w:rsid w:val="0040799E"/>
    <w:rsid w:val="00407F37"/>
    <w:rsid w:val="004107A0"/>
    <w:rsid w:val="00410B68"/>
    <w:rsid w:val="00410FAF"/>
    <w:rsid w:val="004110AC"/>
    <w:rsid w:val="00411D9D"/>
    <w:rsid w:val="004134BB"/>
    <w:rsid w:val="004136CF"/>
    <w:rsid w:val="00413A8A"/>
    <w:rsid w:val="00415953"/>
    <w:rsid w:val="00416F1E"/>
    <w:rsid w:val="00417553"/>
    <w:rsid w:val="004175B6"/>
    <w:rsid w:val="0042084B"/>
    <w:rsid w:val="00425F49"/>
    <w:rsid w:val="00427EAA"/>
    <w:rsid w:val="004303CA"/>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4834"/>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5591"/>
    <w:rsid w:val="0047619C"/>
    <w:rsid w:val="00476579"/>
    <w:rsid w:val="00476A47"/>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21E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928"/>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39"/>
    <w:rsid w:val="004F2E2A"/>
    <w:rsid w:val="004F30DA"/>
    <w:rsid w:val="004F3B83"/>
    <w:rsid w:val="004F4D14"/>
    <w:rsid w:val="004F5190"/>
    <w:rsid w:val="004F5518"/>
    <w:rsid w:val="004F5616"/>
    <w:rsid w:val="004F5648"/>
    <w:rsid w:val="004F78EF"/>
    <w:rsid w:val="00501516"/>
    <w:rsid w:val="0050161D"/>
    <w:rsid w:val="00501A05"/>
    <w:rsid w:val="00502330"/>
    <w:rsid w:val="00502397"/>
    <w:rsid w:val="005024D2"/>
    <w:rsid w:val="00503BFB"/>
    <w:rsid w:val="0050401E"/>
    <w:rsid w:val="00504841"/>
    <w:rsid w:val="00504862"/>
    <w:rsid w:val="00505AD4"/>
    <w:rsid w:val="00505C33"/>
    <w:rsid w:val="00507AE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26386"/>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307"/>
    <w:rsid w:val="0056625A"/>
    <w:rsid w:val="00567040"/>
    <w:rsid w:val="005670AA"/>
    <w:rsid w:val="00571104"/>
    <w:rsid w:val="005716B8"/>
    <w:rsid w:val="00571702"/>
    <w:rsid w:val="00571F29"/>
    <w:rsid w:val="005739AB"/>
    <w:rsid w:val="005754F7"/>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4C12"/>
    <w:rsid w:val="005C6159"/>
    <w:rsid w:val="005D00A5"/>
    <w:rsid w:val="005D00D6"/>
    <w:rsid w:val="005D07B2"/>
    <w:rsid w:val="005D0D93"/>
    <w:rsid w:val="005D1A14"/>
    <w:rsid w:val="005D26DF"/>
    <w:rsid w:val="005D2EDB"/>
    <w:rsid w:val="005D30FC"/>
    <w:rsid w:val="005D3674"/>
    <w:rsid w:val="005D4D30"/>
    <w:rsid w:val="005D4D37"/>
    <w:rsid w:val="005D5273"/>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C8D"/>
    <w:rsid w:val="005E573E"/>
    <w:rsid w:val="005E6606"/>
    <w:rsid w:val="005E6D42"/>
    <w:rsid w:val="005E79C4"/>
    <w:rsid w:val="005F05D5"/>
    <w:rsid w:val="005F0889"/>
    <w:rsid w:val="005F1793"/>
    <w:rsid w:val="005F1B96"/>
    <w:rsid w:val="005F1DBB"/>
    <w:rsid w:val="005F1F95"/>
    <w:rsid w:val="005F35FC"/>
    <w:rsid w:val="005F3A35"/>
    <w:rsid w:val="005F425D"/>
    <w:rsid w:val="005F53F2"/>
    <w:rsid w:val="005F7C1D"/>
    <w:rsid w:val="00600DD3"/>
    <w:rsid w:val="00601F5B"/>
    <w:rsid w:val="006030D7"/>
    <w:rsid w:val="0060505A"/>
    <w:rsid w:val="0060526C"/>
    <w:rsid w:val="00606328"/>
    <w:rsid w:val="0060652B"/>
    <w:rsid w:val="00606683"/>
    <w:rsid w:val="00606B84"/>
    <w:rsid w:val="0060715C"/>
    <w:rsid w:val="00610950"/>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101C"/>
    <w:rsid w:val="00631658"/>
    <w:rsid w:val="00631744"/>
    <w:rsid w:val="00633389"/>
    <w:rsid w:val="00633E1E"/>
    <w:rsid w:val="00634DC9"/>
    <w:rsid w:val="00635D52"/>
    <w:rsid w:val="00637DAB"/>
    <w:rsid w:val="0064033D"/>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B0116"/>
    <w:rsid w:val="006B0566"/>
    <w:rsid w:val="006B19F7"/>
    <w:rsid w:val="006B2824"/>
    <w:rsid w:val="006B2F02"/>
    <w:rsid w:val="006B3E66"/>
    <w:rsid w:val="006B4238"/>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4901"/>
    <w:rsid w:val="006E49D7"/>
    <w:rsid w:val="006E625F"/>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F15"/>
    <w:rsid w:val="006F49AA"/>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0E09"/>
    <w:rsid w:val="00712311"/>
    <w:rsid w:val="00712DB8"/>
    <w:rsid w:val="007131F4"/>
    <w:rsid w:val="0071362A"/>
    <w:rsid w:val="00714C96"/>
    <w:rsid w:val="007154FC"/>
    <w:rsid w:val="0071687B"/>
    <w:rsid w:val="0071689A"/>
    <w:rsid w:val="00716F47"/>
    <w:rsid w:val="007204FD"/>
    <w:rsid w:val="007210AC"/>
    <w:rsid w:val="00721CBC"/>
    <w:rsid w:val="007224D2"/>
    <w:rsid w:val="00722665"/>
    <w:rsid w:val="00722D38"/>
    <w:rsid w:val="00723462"/>
    <w:rsid w:val="007248F1"/>
    <w:rsid w:val="00725ED3"/>
    <w:rsid w:val="007268F5"/>
    <w:rsid w:val="00731BD1"/>
    <w:rsid w:val="00731D26"/>
    <w:rsid w:val="0073446D"/>
    <w:rsid w:val="00735365"/>
    <w:rsid w:val="00736A43"/>
    <w:rsid w:val="00737986"/>
    <w:rsid w:val="00737B2F"/>
    <w:rsid w:val="00737D93"/>
    <w:rsid w:val="00740919"/>
    <w:rsid w:val="0074145B"/>
    <w:rsid w:val="00741F8D"/>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150"/>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5D"/>
    <w:rsid w:val="00807178"/>
    <w:rsid w:val="0080763E"/>
    <w:rsid w:val="00807F1E"/>
    <w:rsid w:val="00807F3B"/>
    <w:rsid w:val="00807F3D"/>
    <w:rsid w:val="00807F72"/>
    <w:rsid w:val="008105B4"/>
    <w:rsid w:val="00811D16"/>
    <w:rsid w:val="00812744"/>
    <w:rsid w:val="008128C9"/>
    <w:rsid w:val="00814170"/>
    <w:rsid w:val="00814DBD"/>
    <w:rsid w:val="00816505"/>
    <w:rsid w:val="00820257"/>
    <w:rsid w:val="0082102B"/>
    <w:rsid w:val="00821921"/>
    <w:rsid w:val="008223F5"/>
    <w:rsid w:val="008225FF"/>
    <w:rsid w:val="00822942"/>
    <w:rsid w:val="00822943"/>
    <w:rsid w:val="008229D3"/>
    <w:rsid w:val="00824F68"/>
    <w:rsid w:val="008258A1"/>
    <w:rsid w:val="00826193"/>
    <w:rsid w:val="008264EB"/>
    <w:rsid w:val="00830036"/>
    <w:rsid w:val="00831C52"/>
    <w:rsid w:val="00831DC3"/>
    <w:rsid w:val="008326D8"/>
    <w:rsid w:val="0083296C"/>
    <w:rsid w:val="008335BB"/>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5E04"/>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09F1"/>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D65"/>
    <w:rsid w:val="00907AC4"/>
    <w:rsid w:val="0091042F"/>
    <w:rsid w:val="0091064F"/>
    <w:rsid w:val="00910F71"/>
    <w:rsid w:val="009114A5"/>
    <w:rsid w:val="009123CA"/>
    <w:rsid w:val="0091374B"/>
    <w:rsid w:val="009138AD"/>
    <w:rsid w:val="00915104"/>
    <w:rsid w:val="00915337"/>
    <w:rsid w:val="0091590A"/>
    <w:rsid w:val="009160C2"/>
    <w:rsid w:val="00916A53"/>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892"/>
    <w:rsid w:val="00973BAB"/>
    <w:rsid w:val="00973FB1"/>
    <w:rsid w:val="009746C2"/>
    <w:rsid w:val="009750D7"/>
    <w:rsid w:val="00975F7D"/>
    <w:rsid w:val="00975F7E"/>
    <w:rsid w:val="009771B9"/>
    <w:rsid w:val="009775DB"/>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C1A9B"/>
    <w:rsid w:val="009C1D0F"/>
    <w:rsid w:val="009C370D"/>
    <w:rsid w:val="009C3A21"/>
    <w:rsid w:val="009C3B73"/>
    <w:rsid w:val="009C3EC5"/>
    <w:rsid w:val="009C6103"/>
    <w:rsid w:val="009C7D76"/>
    <w:rsid w:val="009C7DD3"/>
    <w:rsid w:val="009D03A4"/>
    <w:rsid w:val="009D158E"/>
    <w:rsid w:val="009D2415"/>
    <w:rsid w:val="009D2800"/>
    <w:rsid w:val="009D352B"/>
    <w:rsid w:val="009D3747"/>
    <w:rsid w:val="009D47AF"/>
    <w:rsid w:val="009D64FE"/>
    <w:rsid w:val="009D6D1A"/>
    <w:rsid w:val="009D78BC"/>
    <w:rsid w:val="009E1525"/>
    <w:rsid w:val="009E19C7"/>
    <w:rsid w:val="009E2620"/>
    <w:rsid w:val="009E27FC"/>
    <w:rsid w:val="009E289A"/>
    <w:rsid w:val="009E35C5"/>
    <w:rsid w:val="009E38B9"/>
    <w:rsid w:val="009E45F3"/>
    <w:rsid w:val="009E4A0F"/>
    <w:rsid w:val="009E4B3C"/>
    <w:rsid w:val="009E6E52"/>
    <w:rsid w:val="009E7100"/>
    <w:rsid w:val="009F0660"/>
    <w:rsid w:val="009F06BA"/>
    <w:rsid w:val="009F18D0"/>
    <w:rsid w:val="009F19B3"/>
    <w:rsid w:val="009F1FF7"/>
    <w:rsid w:val="009F337A"/>
    <w:rsid w:val="009F4638"/>
    <w:rsid w:val="009F5D9B"/>
    <w:rsid w:val="009F64A7"/>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263A"/>
    <w:rsid w:val="00A62DAD"/>
    <w:rsid w:val="00A63118"/>
    <w:rsid w:val="00A63445"/>
    <w:rsid w:val="00A63EB8"/>
    <w:rsid w:val="00A64339"/>
    <w:rsid w:val="00A65307"/>
    <w:rsid w:val="00A65C38"/>
    <w:rsid w:val="00A660E4"/>
    <w:rsid w:val="00A66431"/>
    <w:rsid w:val="00A6756D"/>
    <w:rsid w:val="00A67EAC"/>
    <w:rsid w:val="00A70355"/>
    <w:rsid w:val="00A7178B"/>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3186"/>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79D"/>
    <w:rsid w:val="00AD6C4A"/>
    <w:rsid w:val="00AD6D6A"/>
    <w:rsid w:val="00AD7B20"/>
    <w:rsid w:val="00AE1606"/>
    <w:rsid w:val="00AE210D"/>
    <w:rsid w:val="00AE224E"/>
    <w:rsid w:val="00AE26C8"/>
    <w:rsid w:val="00AE2BF1"/>
    <w:rsid w:val="00AE3822"/>
    <w:rsid w:val="00AE3B58"/>
    <w:rsid w:val="00AE4008"/>
    <w:rsid w:val="00AE43E4"/>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537B"/>
    <w:rsid w:val="00B15AD9"/>
    <w:rsid w:val="00B16781"/>
    <w:rsid w:val="00B1695D"/>
    <w:rsid w:val="00B169A3"/>
    <w:rsid w:val="00B16E83"/>
    <w:rsid w:val="00B1747C"/>
    <w:rsid w:val="00B176AF"/>
    <w:rsid w:val="00B2066D"/>
    <w:rsid w:val="00B21689"/>
    <w:rsid w:val="00B217A5"/>
    <w:rsid w:val="00B2283B"/>
    <w:rsid w:val="00B2394E"/>
    <w:rsid w:val="00B24180"/>
    <w:rsid w:val="00B24FBD"/>
    <w:rsid w:val="00B25447"/>
    <w:rsid w:val="00B2561E"/>
    <w:rsid w:val="00B2572B"/>
    <w:rsid w:val="00B25F3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3721"/>
    <w:rsid w:val="00B44A67"/>
    <w:rsid w:val="00B44DC4"/>
    <w:rsid w:val="00B46279"/>
    <w:rsid w:val="00B463F6"/>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2F2C"/>
    <w:rsid w:val="00B63078"/>
    <w:rsid w:val="00B64118"/>
    <w:rsid w:val="00B64BF8"/>
    <w:rsid w:val="00B66C0B"/>
    <w:rsid w:val="00B67CCD"/>
    <w:rsid w:val="00B70D51"/>
    <w:rsid w:val="00B7136F"/>
    <w:rsid w:val="00B71C3C"/>
    <w:rsid w:val="00B71D73"/>
    <w:rsid w:val="00B73AB8"/>
    <w:rsid w:val="00B73DE0"/>
    <w:rsid w:val="00B744F6"/>
    <w:rsid w:val="00B75687"/>
    <w:rsid w:val="00B7678F"/>
    <w:rsid w:val="00B7771E"/>
    <w:rsid w:val="00B81AD3"/>
    <w:rsid w:val="00B834EF"/>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14F"/>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413D"/>
    <w:rsid w:val="00C04470"/>
    <w:rsid w:val="00C10519"/>
    <w:rsid w:val="00C105F6"/>
    <w:rsid w:val="00C1134C"/>
    <w:rsid w:val="00C11929"/>
    <w:rsid w:val="00C11D86"/>
    <w:rsid w:val="00C122A6"/>
    <w:rsid w:val="00C132F1"/>
    <w:rsid w:val="00C14561"/>
    <w:rsid w:val="00C14F1A"/>
    <w:rsid w:val="00C156C3"/>
    <w:rsid w:val="00C15BC3"/>
    <w:rsid w:val="00C16602"/>
    <w:rsid w:val="00C16F3F"/>
    <w:rsid w:val="00C17414"/>
    <w:rsid w:val="00C207A1"/>
    <w:rsid w:val="00C21505"/>
    <w:rsid w:val="00C2151D"/>
    <w:rsid w:val="00C22421"/>
    <w:rsid w:val="00C232E0"/>
    <w:rsid w:val="00C23B1B"/>
    <w:rsid w:val="00C23D48"/>
    <w:rsid w:val="00C23F1D"/>
    <w:rsid w:val="00C24256"/>
    <w:rsid w:val="00C26B4D"/>
    <w:rsid w:val="00C26CF7"/>
    <w:rsid w:val="00C3130B"/>
    <w:rsid w:val="00C31373"/>
    <w:rsid w:val="00C324F0"/>
    <w:rsid w:val="00C33E23"/>
    <w:rsid w:val="00C3416D"/>
    <w:rsid w:val="00C34414"/>
    <w:rsid w:val="00C3483E"/>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86E"/>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5BC3"/>
    <w:rsid w:val="00C777BE"/>
    <w:rsid w:val="00C8055A"/>
    <w:rsid w:val="00C806B2"/>
    <w:rsid w:val="00C807D9"/>
    <w:rsid w:val="00C80B25"/>
    <w:rsid w:val="00C80D21"/>
    <w:rsid w:val="00C813A9"/>
    <w:rsid w:val="00C81FE2"/>
    <w:rsid w:val="00C82BD2"/>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D5CB3"/>
    <w:rsid w:val="00CE0D95"/>
    <w:rsid w:val="00CE2264"/>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99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B74"/>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B57"/>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1259"/>
    <w:rsid w:val="00D71364"/>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A40"/>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EB"/>
    <w:rsid w:val="00DC769E"/>
    <w:rsid w:val="00DC7A3F"/>
    <w:rsid w:val="00DD03BB"/>
    <w:rsid w:val="00DD1CC5"/>
    <w:rsid w:val="00DD1D8D"/>
    <w:rsid w:val="00DD2498"/>
    <w:rsid w:val="00DD322C"/>
    <w:rsid w:val="00DD3E3D"/>
    <w:rsid w:val="00DD4F48"/>
    <w:rsid w:val="00DD51F0"/>
    <w:rsid w:val="00DD56AA"/>
    <w:rsid w:val="00DD5CF9"/>
    <w:rsid w:val="00DD66E7"/>
    <w:rsid w:val="00DD6FDA"/>
    <w:rsid w:val="00DE1323"/>
    <w:rsid w:val="00DE134D"/>
    <w:rsid w:val="00DE1454"/>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FA9"/>
    <w:rsid w:val="00E05F32"/>
    <w:rsid w:val="00E06E9D"/>
    <w:rsid w:val="00E070E6"/>
    <w:rsid w:val="00E10031"/>
    <w:rsid w:val="00E1067F"/>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8C7"/>
    <w:rsid w:val="00E30D12"/>
    <w:rsid w:val="00E31A0F"/>
    <w:rsid w:val="00E326DD"/>
    <w:rsid w:val="00E327B8"/>
    <w:rsid w:val="00E32FEC"/>
    <w:rsid w:val="00E34189"/>
    <w:rsid w:val="00E3426D"/>
    <w:rsid w:val="00E362AF"/>
    <w:rsid w:val="00E36717"/>
    <w:rsid w:val="00E369AC"/>
    <w:rsid w:val="00E36A86"/>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71A0"/>
    <w:rsid w:val="00E6008B"/>
    <w:rsid w:val="00E6044F"/>
    <w:rsid w:val="00E60526"/>
    <w:rsid w:val="00E61E2C"/>
    <w:rsid w:val="00E6367A"/>
    <w:rsid w:val="00E63C8D"/>
    <w:rsid w:val="00E64337"/>
    <w:rsid w:val="00E656BF"/>
    <w:rsid w:val="00E6597C"/>
    <w:rsid w:val="00E65F37"/>
    <w:rsid w:val="00E66866"/>
    <w:rsid w:val="00E674AE"/>
    <w:rsid w:val="00E67820"/>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59F"/>
    <w:rsid w:val="00EA06E9"/>
    <w:rsid w:val="00EA0D28"/>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E79"/>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60"/>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04B"/>
    <w:rsid w:val="00EF6526"/>
    <w:rsid w:val="00EF6DF2"/>
    <w:rsid w:val="00EF7868"/>
    <w:rsid w:val="00F00C96"/>
    <w:rsid w:val="00F01D1E"/>
    <w:rsid w:val="00F02279"/>
    <w:rsid w:val="00F025FC"/>
    <w:rsid w:val="00F02DBC"/>
    <w:rsid w:val="00F03B10"/>
    <w:rsid w:val="00F04FC3"/>
    <w:rsid w:val="00F05954"/>
    <w:rsid w:val="00F06F30"/>
    <w:rsid w:val="00F11794"/>
    <w:rsid w:val="00F11AC7"/>
    <w:rsid w:val="00F11D9C"/>
    <w:rsid w:val="00F124AB"/>
    <w:rsid w:val="00F125C4"/>
    <w:rsid w:val="00F130E4"/>
    <w:rsid w:val="00F13444"/>
    <w:rsid w:val="00F1389B"/>
    <w:rsid w:val="00F13FFF"/>
    <w:rsid w:val="00F141E2"/>
    <w:rsid w:val="00F154A2"/>
    <w:rsid w:val="00F15F72"/>
    <w:rsid w:val="00F169D8"/>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395E"/>
    <w:rsid w:val="00F449C0"/>
    <w:rsid w:val="00F4506C"/>
    <w:rsid w:val="00F45B4D"/>
    <w:rsid w:val="00F45B8B"/>
    <w:rsid w:val="00F51B3A"/>
    <w:rsid w:val="00F53525"/>
    <w:rsid w:val="00F538FE"/>
    <w:rsid w:val="00F546F2"/>
    <w:rsid w:val="00F5526F"/>
    <w:rsid w:val="00F553A6"/>
    <w:rsid w:val="00F55654"/>
    <w:rsid w:val="00F556B0"/>
    <w:rsid w:val="00F55A33"/>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B7C"/>
    <w:rsid w:val="00F70E55"/>
    <w:rsid w:val="00F73CAB"/>
    <w:rsid w:val="00F743B3"/>
    <w:rsid w:val="00F74517"/>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4D97"/>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styleId="HTML">
    <w:name w:val="HTML Preformatted"/>
    <w:basedOn w:val="a"/>
    <w:link w:val="HTML0"/>
    <w:uiPriority w:val="99"/>
    <w:unhideWhenUsed/>
    <w:rsid w:val="00F16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F169D8"/>
    <w:rPr>
      <w:rFonts w:ascii="Courier New" w:hAnsi="Courier New" w:cs="Courier New"/>
      <w:lang w:val="ru-RU" w:eastAsia="ru-RU"/>
    </w:rPr>
  </w:style>
  <w:style w:type="character" w:customStyle="1" w:styleId="y2iqfc">
    <w:name w:val="y2iqfc"/>
    <w:basedOn w:val="a0"/>
    <w:rsid w:val="00F169D8"/>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agatsavan.aragatsotn@mta.gov.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D1186-1183-47F7-82C2-8ADD84013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97</Pages>
  <Words>28608</Words>
  <Characters>163070</Characters>
  <Application>Microsoft Office Word</Application>
  <DocSecurity>0</DocSecurity>
  <Lines>1358</Lines>
  <Paragraphs>382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191296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https:/mul2-minfin.gov.am/tasks/478235/oneclick/Ashxatanq_txtayin (4).docx?token=f749659d143c8947ad9d469e6882c191</cp:keywords>
  <cp:lastModifiedBy>ADMIN</cp:lastModifiedBy>
  <cp:revision>52</cp:revision>
  <cp:lastPrinted>2018-02-16T07:12:00Z</cp:lastPrinted>
  <dcterms:created xsi:type="dcterms:W3CDTF">2022-06-27T12:10:00Z</dcterms:created>
  <dcterms:modified xsi:type="dcterms:W3CDTF">2022-06-29T09:23:00Z</dcterms:modified>
</cp:coreProperties>
</file>